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A6DA6" w14:textId="77777777" w:rsidR="00F15C9C" w:rsidRPr="00492D94" w:rsidRDefault="00F15C9C" w:rsidP="00E070CE">
      <w:pPr>
        <w:shd w:val="clear" w:color="auto" w:fill="FFFFFF" w:themeFill="background1"/>
        <w:rPr>
          <w:sz w:val="22"/>
          <w:szCs w:val="22"/>
        </w:rPr>
      </w:pPr>
    </w:p>
    <w:p w14:paraId="66DD5C5C" w14:textId="77777777" w:rsidR="004E5D22" w:rsidRPr="00492D94" w:rsidRDefault="004E5D22" w:rsidP="00E070CE">
      <w:pPr>
        <w:shd w:val="clear" w:color="auto" w:fill="FFFFFF" w:themeFill="background1"/>
        <w:rPr>
          <w:sz w:val="22"/>
          <w:szCs w:val="22"/>
        </w:rPr>
      </w:pPr>
    </w:p>
    <w:p w14:paraId="552D145B" w14:textId="77777777" w:rsidR="004E5D22" w:rsidRPr="00492D94" w:rsidRDefault="004E5D22" w:rsidP="00E070CE">
      <w:pPr>
        <w:shd w:val="clear" w:color="auto" w:fill="FFFFFF" w:themeFill="background1"/>
        <w:rPr>
          <w:sz w:val="22"/>
          <w:szCs w:val="22"/>
        </w:rPr>
      </w:pPr>
    </w:p>
    <w:p w14:paraId="3D72C638" w14:textId="77777777" w:rsidR="00F21FE0" w:rsidRPr="00492D94" w:rsidRDefault="00F21FE0" w:rsidP="00E070CE">
      <w:pPr>
        <w:shd w:val="clear" w:color="auto" w:fill="FFFFFF" w:themeFill="background1"/>
        <w:spacing w:line="360" w:lineRule="auto"/>
        <w:jc w:val="center"/>
        <w:outlineLvl w:val="0"/>
        <w:rPr>
          <w:b/>
          <w:sz w:val="22"/>
          <w:szCs w:val="22"/>
        </w:rPr>
      </w:pPr>
      <w:bookmarkStart w:id="0" w:name="_Toc163994357"/>
      <w:r w:rsidRPr="00492D94">
        <w:rPr>
          <w:b/>
          <w:sz w:val="22"/>
          <w:szCs w:val="22"/>
        </w:rPr>
        <w:t>Iratminták</w:t>
      </w:r>
      <w:bookmarkEnd w:id="0"/>
    </w:p>
    <w:p w14:paraId="772B200B" w14:textId="77777777" w:rsidR="00F21FE0" w:rsidRPr="00492D94" w:rsidRDefault="00F21FE0" w:rsidP="00E070CE">
      <w:pPr>
        <w:shd w:val="clear" w:color="auto" w:fill="FFFFFF" w:themeFill="background1"/>
        <w:outlineLvl w:val="0"/>
        <w:rPr>
          <w:sz w:val="22"/>
          <w:szCs w:val="22"/>
        </w:rPr>
      </w:pPr>
    </w:p>
    <w:p w14:paraId="4C792DB2" w14:textId="77777777" w:rsidR="00F21FE0" w:rsidRPr="00492D94" w:rsidRDefault="00117867" w:rsidP="00E070CE">
      <w:pPr>
        <w:shd w:val="clear" w:color="auto" w:fill="FFFFFF" w:themeFill="background1"/>
        <w:jc w:val="center"/>
        <w:rPr>
          <w:b/>
          <w:sz w:val="22"/>
          <w:szCs w:val="22"/>
        </w:rPr>
      </w:pPr>
      <w:r w:rsidRPr="00492D94">
        <w:rPr>
          <w:b/>
          <w:sz w:val="22"/>
          <w:szCs w:val="22"/>
        </w:rPr>
        <w:t xml:space="preserve">BVH </w:t>
      </w:r>
      <w:r w:rsidR="00F21FE0" w:rsidRPr="00492D94">
        <w:rPr>
          <w:b/>
          <w:sz w:val="22"/>
          <w:szCs w:val="22"/>
        </w:rPr>
        <w:t>Budapesti Város</w:t>
      </w:r>
      <w:r w:rsidRPr="00492D94">
        <w:rPr>
          <w:b/>
          <w:sz w:val="22"/>
          <w:szCs w:val="22"/>
        </w:rPr>
        <w:t>üzemeltetési</w:t>
      </w:r>
      <w:r w:rsidR="00F21FE0" w:rsidRPr="00492D94">
        <w:rPr>
          <w:b/>
          <w:sz w:val="22"/>
          <w:szCs w:val="22"/>
        </w:rPr>
        <w:t xml:space="preserve"> Holding Zártkörűen Működő Részvénytársaság</w:t>
      </w:r>
    </w:p>
    <w:p w14:paraId="5FDAEE7D" w14:textId="77777777" w:rsidR="00F21FE0" w:rsidRPr="00492D94" w:rsidRDefault="00F21FE0" w:rsidP="00E070CE">
      <w:pPr>
        <w:shd w:val="clear" w:color="auto" w:fill="FFFFFF" w:themeFill="background1"/>
        <w:spacing w:line="360" w:lineRule="auto"/>
        <w:jc w:val="center"/>
        <w:outlineLvl w:val="0"/>
        <w:rPr>
          <w:b/>
          <w:sz w:val="22"/>
          <w:szCs w:val="22"/>
        </w:rPr>
      </w:pPr>
      <w:r w:rsidRPr="00492D94">
        <w:rPr>
          <w:b/>
          <w:sz w:val="22"/>
          <w:szCs w:val="22"/>
        </w:rPr>
        <w:t>1052 Budapest, Városház u. 9-11.</w:t>
      </w:r>
    </w:p>
    <w:p w14:paraId="6CFC0FAB" w14:textId="77777777" w:rsidR="00F21FE0" w:rsidRPr="00492D94" w:rsidRDefault="00F21FE0" w:rsidP="00E070CE">
      <w:pPr>
        <w:shd w:val="clear" w:color="auto" w:fill="FFFFFF" w:themeFill="background1"/>
        <w:spacing w:line="360" w:lineRule="auto"/>
        <w:jc w:val="center"/>
        <w:outlineLvl w:val="0"/>
        <w:rPr>
          <w:b/>
          <w:sz w:val="22"/>
          <w:szCs w:val="22"/>
        </w:rPr>
      </w:pPr>
    </w:p>
    <w:p w14:paraId="1CF2004B" w14:textId="77777777" w:rsidR="00492D94" w:rsidRPr="00492D94" w:rsidRDefault="00492D94" w:rsidP="00492D94">
      <w:pPr>
        <w:shd w:val="clear" w:color="auto" w:fill="FFFFFF" w:themeFill="background1"/>
        <w:jc w:val="center"/>
        <w:rPr>
          <w:b/>
          <w:sz w:val="22"/>
          <w:szCs w:val="22"/>
        </w:rPr>
      </w:pPr>
      <w:r w:rsidRPr="00492D94">
        <w:rPr>
          <w:b/>
          <w:sz w:val="22"/>
          <w:szCs w:val="22"/>
        </w:rPr>
        <w:t>„</w:t>
      </w:r>
      <w:r w:rsidR="003E20B7">
        <w:rPr>
          <w:b/>
          <w:sz w:val="22"/>
          <w:szCs w:val="22"/>
        </w:rPr>
        <w:t xml:space="preserve">Mobil távközlési szolgáltatások </w:t>
      </w:r>
      <w:r w:rsidR="00F91DA8">
        <w:rPr>
          <w:b/>
          <w:sz w:val="22"/>
          <w:szCs w:val="22"/>
        </w:rPr>
        <w:t>beszerzése”</w:t>
      </w:r>
    </w:p>
    <w:p w14:paraId="0B0209C0" w14:textId="77777777" w:rsidR="00F21FE0" w:rsidRPr="00492D94" w:rsidRDefault="00F21FE0" w:rsidP="00E070CE">
      <w:pPr>
        <w:shd w:val="clear" w:color="auto" w:fill="FFFFFF" w:themeFill="background1"/>
        <w:jc w:val="center"/>
        <w:rPr>
          <w:b/>
          <w:bCs/>
          <w:sz w:val="22"/>
          <w:szCs w:val="22"/>
        </w:rPr>
      </w:pPr>
      <w:r w:rsidRPr="00492D94">
        <w:rPr>
          <w:b/>
          <w:bCs/>
          <w:sz w:val="22"/>
          <w:szCs w:val="22"/>
        </w:rPr>
        <w:t>tárgyú közbeszerzési eljárásához</w:t>
      </w:r>
    </w:p>
    <w:p w14:paraId="683CCFAF" w14:textId="77777777" w:rsidR="00F21FE0" w:rsidRPr="00492D94" w:rsidRDefault="00F21FE0" w:rsidP="00E070CE">
      <w:pPr>
        <w:shd w:val="clear" w:color="auto" w:fill="FFFFFF" w:themeFill="background1"/>
        <w:ind w:left="601"/>
        <w:outlineLvl w:val="0"/>
        <w:rPr>
          <w:sz w:val="22"/>
          <w:szCs w:val="22"/>
        </w:rPr>
      </w:pPr>
    </w:p>
    <w:p w14:paraId="7FF84A9B" w14:textId="77777777" w:rsidR="00F21FE0" w:rsidRPr="00492D94" w:rsidRDefault="00F21FE0" w:rsidP="00E070CE">
      <w:pPr>
        <w:shd w:val="clear" w:color="auto" w:fill="FFFFFF" w:themeFill="background1"/>
        <w:ind w:left="601"/>
        <w:outlineLvl w:val="0"/>
        <w:rPr>
          <w:sz w:val="22"/>
          <w:szCs w:val="22"/>
        </w:rPr>
      </w:pPr>
    </w:p>
    <w:p w14:paraId="73531AEF" w14:textId="77777777" w:rsidR="00F21FE0" w:rsidRPr="00492D94" w:rsidRDefault="00F21FE0" w:rsidP="00E070CE">
      <w:pPr>
        <w:shd w:val="clear" w:color="auto" w:fill="FFFFFF" w:themeFill="background1"/>
        <w:ind w:left="601"/>
        <w:outlineLvl w:val="0"/>
        <w:rPr>
          <w:sz w:val="22"/>
          <w:szCs w:val="22"/>
        </w:rPr>
      </w:pPr>
    </w:p>
    <w:p w14:paraId="563D4220" w14:textId="77777777" w:rsidR="00F21FE0" w:rsidRPr="00492D94" w:rsidRDefault="00F21FE0" w:rsidP="00E070CE">
      <w:pPr>
        <w:shd w:val="clear" w:color="auto" w:fill="FFFFFF" w:themeFill="background1"/>
        <w:ind w:left="601"/>
        <w:outlineLvl w:val="0"/>
        <w:rPr>
          <w:sz w:val="22"/>
          <w:szCs w:val="22"/>
        </w:rPr>
      </w:pPr>
    </w:p>
    <w:p w14:paraId="071EB6D8" w14:textId="77777777" w:rsidR="00F21FE0" w:rsidRPr="00492D94" w:rsidRDefault="00F21FE0" w:rsidP="00E070CE">
      <w:pPr>
        <w:shd w:val="clear" w:color="auto" w:fill="FFFFFF" w:themeFill="background1"/>
        <w:ind w:left="601"/>
        <w:outlineLvl w:val="0"/>
        <w:rPr>
          <w:sz w:val="22"/>
          <w:szCs w:val="22"/>
        </w:rPr>
      </w:pPr>
    </w:p>
    <w:p w14:paraId="4059418E" w14:textId="77777777" w:rsidR="00F21FE0" w:rsidRPr="00492D94" w:rsidRDefault="00F21FE0" w:rsidP="00E070CE">
      <w:pPr>
        <w:shd w:val="clear" w:color="auto" w:fill="FFFFFF" w:themeFill="background1"/>
        <w:ind w:left="601"/>
        <w:outlineLvl w:val="0"/>
        <w:rPr>
          <w:sz w:val="22"/>
          <w:szCs w:val="22"/>
        </w:rPr>
      </w:pPr>
    </w:p>
    <w:p w14:paraId="3B34AA32" w14:textId="77777777" w:rsidR="00F21FE0" w:rsidRPr="00492D94" w:rsidRDefault="00F21FE0" w:rsidP="00E070CE">
      <w:pPr>
        <w:shd w:val="clear" w:color="auto" w:fill="FFFFFF" w:themeFill="background1"/>
        <w:ind w:left="601"/>
        <w:outlineLvl w:val="0"/>
        <w:rPr>
          <w:sz w:val="22"/>
          <w:szCs w:val="22"/>
        </w:rPr>
      </w:pPr>
    </w:p>
    <w:p w14:paraId="6E72102F" w14:textId="77777777" w:rsidR="00F21FE0" w:rsidRPr="00492D94" w:rsidRDefault="00F21FE0" w:rsidP="00E070CE">
      <w:pPr>
        <w:shd w:val="clear" w:color="auto" w:fill="FFFFFF" w:themeFill="background1"/>
        <w:jc w:val="center"/>
        <w:rPr>
          <w:b/>
          <w:bCs/>
          <w:sz w:val="22"/>
          <w:szCs w:val="22"/>
        </w:rPr>
      </w:pPr>
      <w:r w:rsidRPr="00492D94">
        <w:rPr>
          <w:b/>
          <w:bCs/>
          <w:sz w:val="22"/>
          <w:szCs w:val="22"/>
        </w:rPr>
        <w:t>FIGYELEM!</w:t>
      </w:r>
    </w:p>
    <w:p w14:paraId="28E3DAFB" w14:textId="77777777" w:rsidR="00F21FE0" w:rsidRPr="00492D94" w:rsidRDefault="00F21FE0" w:rsidP="00E070CE">
      <w:pPr>
        <w:shd w:val="clear" w:color="auto" w:fill="FFFFFF" w:themeFill="background1"/>
        <w:jc w:val="center"/>
        <w:rPr>
          <w:b/>
          <w:bCs/>
          <w:sz w:val="22"/>
          <w:szCs w:val="22"/>
        </w:rPr>
      </w:pPr>
    </w:p>
    <w:p w14:paraId="4854850F" w14:textId="77777777" w:rsidR="00F21FE0" w:rsidRPr="00492D94" w:rsidRDefault="00F21FE0" w:rsidP="00E070CE">
      <w:pPr>
        <w:shd w:val="clear" w:color="auto" w:fill="FFFFFF" w:themeFill="background1"/>
        <w:jc w:val="center"/>
        <w:rPr>
          <w:b/>
          <w:bCs/>
          <w:sz w:val="22"/>
          <w:szCs w:val="22"/>
        </w:rPr>
      </w:pPr>
      <w:r w:rsidRPr="00492D94">
        <w:rPr>
          <w:b/>
          <w:bCs/>
          <w:sz w:val="22"/>
          <w:szCs w:val="22"/>
        </w:rPr>
        <w:t>Az alábbi iratminták a Felolvasó lap kivételével csak ajánlott nyomtatványok, tájékoztató jellegűek.</w:t>
      </w:r>
    </w:p>
    <w:p w14:paraId="6D815AED" w14:textId="77777777" w:rsidR="00F21FE0" w:rsidRPr="00492D94" w:rsidRDefault="00F21FE0" w:rsidP="00E070CE">
      <w:pPr>
        <w:shd w:val="clear" w:color="auto" w:fill="FFFFFF" w:themeFill="background1"/>
        <w:jc w:val="center"/>
        <w:rPr>
          <w:b/>
          <w:bCs/>
          <w:sz w:val="22"/>
          <w:szCs w:val="22"/>
        </w:rPr>
      </w:pPr>
      <w:r w:rsidRPr="00492D94">
        <w:rPr>
          <w:b/>
          <w:bCs/>
          <w:sz w:val="22"/>
          <w:szCs w:val="22"/>
        </w:rPr>
        <w:t>Lehetséges, hogy az ajánlati felhívásban, a</w:t>
      </w:r>
      <w:r w:rsidR="00231D68">
        <w:rPr>
          <w:b/>
          <w:bCs/>
          <w:sz w:val="22"/>
          <w:szCs w:val="22"/>
        </w:rPr>
        <w:t xml:space="preserve"> közbeszerzési útmutatóban </w:t>
      </w:r>
      <w:r w:rsidRPr="00492D94">
        <w:rPr>
          <w:b/>
          <w:bCs/>
          <w:sz w:val="22"/>
          <w:szCs w:val="22"/>
        </w:rPr>
        <w:t>előírt további dokumentumok, nyilatkozatok, iratok becsatolása is szükséges lehet az ajánlat teljességéhez.</w:t>
      </w:r>
    </w:p>
    <w:p w14:paraId="168A2512" w14:textId="77777777" w:rsidR="00F21FE0" w:rsidRPr="00492D94" w:rsidRDefault="00F21FE0" w:rsidP="00E070CE">
      <w:pPr>
        <w:shd w:val="clear" w:color="auto" w:fill="FFFFFF" w:themeFill="background1"/>
        <w:jc w:val="center"/>
        <w:rPr>
          <w:sz w:val="22"/>
          <w:szCs w:val="22"/>
        </w:rPr>
      </w:pPr>
      <w:r w:rsidRPr="00492D94">
        <w:rPr>
          <w:b/>
          <w:bCs/>
          <w:sz w:val="22"/>
          <w:szCs w:val="22"/>
        </w:rPr>
        <w:t xml:space="preserve">Az iratminták rendelkezésre bocsátása nem mentesíti az ajánlattevőt azon felelőssége alól, hogy ajánlatát a felhívásban, a </w:t>
      </w:r>
      <w:r w:rsidR="00231D68">
        <w:rPr>
          <w:b/>
          <w:bCs/>
          <w:sz w:val="22"/>
          <w:szCs w:val="22"/>
        </w:rPr>
        <w:t>közbeszerzési útmutatóban</w:t>
      </w:r>
      <w:r w:rsidR="00231D68" w:rsidRPr="00492D94">
        <w:rPr>
          <w:b/>
          <w:bCs/>
          <w:sz w:val="22"/>
          <w:szCs w:val="22"/>
        </w:rPr>
        <w:t xml:space="preserve"> </w:t>
      </w:r>
      <w:r w:rsidRPr="00492D94">
        <w:rPr>
          <w:b/>
          <w:bCs/>
          <w:sz w:val="22"/>
          <w:szCs w:val="22"/>
        </w:rPr>
        <w:t xml:space="preserve">és a törvényekben meghatározott tartalmi és formai követelmények szerint készítse el. </w:t>
      </w:r>
    </w:p>
    <w:p w14:paraId="4CBCD777" w14:textId="77777777" w:rsidR="00F21FE0" w:rsidRPr="002A7758" w:rsidRDefault="00F21FE0" w:rsidP="00E070CE">
      <w:pPr>
        <w:shd w:val="clear" w:color="auto" w:fill="FFFFFF" w:themeFill="background1"/>
        <w:rPr>
          <w:b/>
          <w:bCs/>
          <w:sz w:val="22"/>
          <w:szCs w:val="22"/>
        </w:rPr>
      </w:pPr>
      <w:r w:rsidRPr="00492D94">
        <w:rPr>
          <w:b/>
          <w:sz w:val="22"/>
          <w:szCs w:val="22"/>
        </w:rPr>
        <w:br w:type="page"/>
      </w:r>
    </w:p>
    <w:p w14:paraId="03A2C55A" w14:textId="77777777" w:rsidR="009924E0" w:rsidRPr="002A7758" w:rsidRDefault="009924E0" w:rsidP="00E070CE">
      <w:pPr>
        <w:shd w:val="clear" w:color="auto" w:fill="FFFFFF" w:themeFill="background1"/>
        <w:rPr>
          <w:b/>
          <w:bCs/>
          <w:sz w:val="22"/>
          <w:szCs w:val="22"/>
        </w:rPr>
      </w:pPr>
    </w:p>
    <w:p w14:paraId="1679CE5C" w14:textId="77777777" w:rsidR="009924E0" w:rsidRPr="002A7758" w:rsidRDefault="009924E0" w:rsidP="00E070CE">
      <w:pPr>
        <w:shd w:val="clear" w:color="auto" w:fill="FFFFFF" w:themeFill="background1"/>
        <w:rPr>
          <w:sz w:val="22"/>
          <w:szCs w:val="22"/>
        </w:rPr>
      </w:pPr>
    </w:p>
    <w:p w14:paraId="59EE6FE5" w14:textId="77777777" w:rsidR="00F21FE0" w:rsidRPr="00492D94" w:rsidRDefault="00F21FE0" w:rsidP="00E070CE">
      <w:pPr>
        <w:shd w:val="clear" w:color="auto" w:fill="FFFFFF" w:themeFill="background1"/>
        <w:rPr>
          <w:sz w:val="22"/>
          <w:szCs w:val="22"/>
        </w:rPr>
      </w:pPr>
    </w:p>
    <w:p w14:paraId="2B47812E" w14:textId="77777777" w:rsidR="00F21FE0" w:rsidRPr="00492D94" w:rsidRDefault="00F21FE0" w:rsidP="00E070CE">
      <w:pPr>
        <w:shd w:val="clear" w:color="auto" w:fill="FFFFFF" w:themeFill="background1"/>
        <w:rPr>
          <w:sz w:val="22"/>
          <w:szCs w:val="22"/>
        </w:rPr>
      </w:pPr>
    </w:p>
    <w:p w14:paraId="71338525" w14:textId="77777777" w:rsidR="00F21FE0" w:rsidRPr="00492D94" w:rsidRDefault="00F21FE0" w:rsidP="00E070CE">
      <w:pPr>
        <w:shd w:val="clear" w:color="auto" w:fill="FFFFFF" w:themeFill="background1"/>
        <w:rPr>
          <w:sz w:val="22"/>
          <w:szCs w:val="22"/>
        </w:rPr>
      </w:pPr>
    </w:p>
    <w:p w14:paraId="6087C890" w14:textId="77777777" w:rsidR="00F21FE0" w:rsidRPr="00492D94" w:rsidRDefault="00F21FE0" w:rsidP="00E070CE">
      <w:pPr>
        <w:shd w:val="clear" w:color="auto" w:fill="FFFFFF" w:themeFill="background1"/>
        <w:rPr>
          <w:sz w:val="22"/>
          <w:szCs w:val="22"/>
        </w:rPr>
      </w:pPr>
    </w:p>
    <w:p w14:paraId="54261A59" w14:textId="77777777" w:rsidR="00F21FE0" w:rsidRPr="00492D94" w:rsidRDefault="00F21FE0" w:rsidP="00E070CE">
      <w:pPr>
        <w:shd w:val="clear" w:color="auto" w:fill="FFFFFF" w:themeFill="background1"/>
        <w:jc w:val="center"/>
        <w:rPr>
          <w:b/>
          <w:bCs/>
          <w:sz w:val="22"/>
          <w:szCs w:val="22"/>
        </w:rPr>
      </w:pPr>
      <w:r w:rsidRPr="00492D94">
        <w:rPr>
          <w:b/>
          <w:bCs/>
          <w:sz w:val="22"/>
          <w:szCs w:val="22"/>
        </w:rPr>
        <w:t>AJÁNLAT</w:t>
      </w:r>
    </w:p>
    <w:p w14:paraId="54CDA099" w14:textId="77777777" w:rsidR="00F21FE0" w:rsidRPr="00492D94" w:rsidRDefault="00F21FE0" w:rsidP="00E070CE">
      <w:pPr>
        <w:shd w:val="clear" w:color="auto" w:fill="FFFFFF" w:themeFill="background1"/>
        <w:jc w:val="center"/>
        <w:rPr>
          <w:b/>
          <w:bCs/>
          <w:sz w:val="22"/>
          <w:szCs w:val="22"/>
        </w:rPr>
      </w:pPr>
    </w:p>
    <w:p w14:paraId="6F96E65F" w14:textId="77777777" w:rsidR="00F21FE0" w:rsidRPr="00492D94" w:rsidRDefault="00F21FE0" w:rsidP="00E070CE">
      <w:pPr>
        <w:shd w:val="clear" w:color="auto" w:fill="FFFFFF" w:themeFill="background1"/>
        <w:jc w:val="center"/>
        <w:rPr>
          <w:b/>
          <w:bCs/>
          <w:sz w:val="22"/>
          <w:szCs w:val="22"/>
        </w:rPr>
      </w:pPr>
    </w:p>
    <w:p w14:paraId="0B10ADB8" w14:textId="77777777" w:rsidR="00F21FE0" w:rsidRPr="00492D94" w:rsidRDefault="00117867" w:rsidP="00E070CE">
      <w:pPr>
        <w:shd w:val="clear" w:color="auto" w:fill="FFFFFF" w:themeFill="background1"/>
        <w:jc w:val="center"/>
        <w:outlineLvl w:val="0"/>
        <w:rPr>
          <w:b/>
          <w:sz w:val="22"/>
          <w:szCs w:val="22"/>
        </w:rPr>
      </w:pPr>
      <w:r w:rsidRPr="00492D94">
        <w:rPr>
          <w:b/>
          <w:sz w:val="22"/>
          <w:szCs w:val="22"/>
        </w:rPr>
        <w:t xml:space="preserve">BVH </w:t>
      </w:r>
      <w:r w:rsidR="00F21FE0" w:rsidRPr="00492D94">
        <w:rPr>
          <w:b/>
          <w:sz w:val="22"/>
          <w:szCs w:val="22"/>
        </w:rPr>
        <w:t>Budapesti Város</w:t>
      </w:r>
      <w:r w:rsidRPr="00492D94">
        <w:rPr>
          <w:b/>
          <w:sz w:val="22"/>
          <w:szCs w:val="22"/>
        </w:rPr>
        <w:t>üzemeltetési</w:t>
      </w:r>
      <w:r w:rsidR="00F21FE0" w:rsidRPr="00492D94">
        <w:rPr>
          <w:b/>
          <w:sz w:val="22"/>
          <w:szCs w:val="22"/>
        </w:rPr>
        <w:t xml:space="preserve"> Holding Zártkörűen Működő Részvénytársaság</w:t>
      </w:r>
    </w:p>
    <w:p w14:paraId="19E53234" w14:textId="77777777" w:rsidR="00F21FE0" w:rsidRPr="00492D94" w:rsidRDefault="00F21FE0" w:rsidP="00E070CE">
      <w:pPr>
        <w:shd w:val="clear" w:color="auto" w:fill="FFFFFF" w:themeFill="background1"/>
        <w:jc w:val="center"/>
        <w:outlineLvl w:val="0"/>
        <w:rPr>
          <w:b/>
          <w:sz w:val="22"/>
          <w:szCs w:val="22"/>
        </w:rPr>
      </w:pPr>
      <w:r w:rsidRPr="00492D94">
        <w:rPr>
          <w:b/>
          <w:sz w:val="22"/>
          <w:szCs w:val="22"/>
        </w:rPr>
        <w:t>1052 Budapest, Városház u. 9-11.</w:t>
      </w:r>
    </w:p>
    <w:p w14:paraId="08C3BDE0" w14:textId="77777777" w:rsidR="00F21FE0" w:rsidRPr="00492D94" w:rsidRDefault="00F21FE0" w:rsidP="00E070CE">
      <w:pPr>
        <w:shd w:val="clear" w:color="auto" w:fill="FFFFFF" w:themeFill="background1"/>
        <w:jc w:val="center"/>
        <w:outlineLvl w:val="0"/>
        <w:rPr>
          <w:b/>
          <w:sz w:val="22"/>
          <w:szCs w:val="22"/>
        </w:rPr>
      </w:pPr>
    </w:p>
    <w:p w14:paraId="5857EAB4" w14:textId="77777777" w:rsidR="00DA74C7" w:rsidRPr="00DA74C7" w:rsidRDefault="00DA74C7" w:rsidP="00DA74C7">
      <w:pPr>
        <w:shd w:val="clear" w:color="auto" w:fill="FFFFFF" w:themeFill="background1"/>
        <w:jc w:val="center"/>
        <w:outlineLvl w:val="0"/>
        <w:rPr>
          <w:b/>
          <w:sz w:val="22"/>
          <w:szCs w:val="22"/>
        </w:rPr>
      </w:pPr>
      <w:r w:rsidRPr="00DA74C7">
        <w:rPr>
          <w:b/>
          <w:sz w:val="22"/>
          <w:szCs w:val="22"/>
        </w:rPr>
        <w:t>„</w:t>
      </w:r>
      <w:r w:rsidR="003E20B7" w:rsidRPr="003E20B7">
        <w:rPr>
          <w:b/>
          <w:sz w:val="22"/>
          <w:szCs w:val="22"/>
        </w:rPr>
        <w:t>Mobil távközlési szolgáltatások beszerzése</w:t>
      </w:r>
      <w:r w:rsidR="00F91DA8" w:rsidRPr="00F91DA8">
        <w:rPr>
          <w:b/>
          <w:sz w:val="22"/>
          <w:szCs w:val="22"/>
        </w:rPr>
        <w:t>”</w:t>
      </w:r>
    </w:p>
    <w:p w14:paraId="3FD3DB4D" w14:textId="77777777" w:rsidR="00DA74C7" w:rsidRPr="00DA74C7" w:rsidRDefault="00DA74C7" w:rsidP="00DA74C7">
      <w:pPr>
        <w:shd w:val="clear" w:color="auto" w:fill="FFFFFF" w:themeFill="background1"/>
        <w:jc w:val="center"/>
        <w:outlineLvl w:val="0"/>
        <w:rPr>
          <w:b/>
          <w:bCs/>
          <w:sz w:val="22"/>
          <w:szCs w:val="22"/>
        </w:rPr>
      </w:pPr>
      <w:r w:rsidRPr="00DA74C7">
        <w:rPr>
          <w:b/>
          <w:bCs/>
          <w:sz w:val="22"/>
          <w:szCs w:val="22"/>
        </w:rPr>
        <w:t>tárgyú közbeszerzési eljárásához</w:t>
      </w:r>
    </w:p>
    <w:p w14:paraId="3D90DFA1" w14:textId="77777777" w:rsidR="00F21FE0" w:rsidRPr="00492D94" w:rsidRDefault="00F21FE0" w:rsidP="00E070CE">
      <w:pPr>
        <w:shd w:val="clear" w:color="auto" w:fill="FFFFFF" w:themeFill="background1"/>
        <w:rPr>
          <w:sz w:val="22"/>
          <w:szCs w:val="22"/>
        </w:rPr>
      </w:pPr>
    </w:p>
    <w:p w14:paraId="79E00857" w14:textId="77777777" w:rsidR="00F21FE0" w:rsidRPr="00492D94" w:rsidRDefault="00F21FE0" w:rsidP="00E070CE">
      <w:pPr>
        <w:shd w:val="clear" w:color="auto" w:fill="FFFFFF" w:themeFill="background1"/>
        <w:rPr>
          <w:sz w:val="22"/>
          <w:szCs w:val="22"/>
        </w:rPr>
      </w:pPr>
    </w:p>
    <w:p w14:paraId="22ACDE2E" w14:textId="77777777" w:rsidR="00F21FE0" w:rsidRPr="00492D94" w:rsidRDefault="00F21FE0" w:rsidP="00E070CE">
      <w:pPr>
        <w:shd w:val="clear" w:color="auto" w:fill="FFFFFF" w:themeFill="background1"/>
        <w:rPr>
          <w:sz w:val="22"/>
          <w:szCs w:val="22"/>
        </w:rPr>
      </w:pPr>
    </w:p>
    <w:p w14:paraId="5CD445D4" w14:textId="77777777" w:rsidR="00F21FE0" w:rsidRPr="00492D94" w:rsidRDefault="00F21FE0" w:rsidP="00E070CE">
      <w:pPr>
        <w:shd w:val="clear" w:color="auto" w:fill="FFFFFF" w:themeFill="background1"/>
        <w:rPr>
          <w:sz w:val="22"/>
          <w:szCs w:val="22"/>
        </w:rPr>
      </w:pPr>
    </w:p>
    <w:p w14:paraId="5687BBEB" w14:textId="77777777" w:rsidR="00F21FE0" w:rsidRPr="00492D94" w:rsidRDefault="00F21FE0" w:rsidP="00E070CE">
      <w:pPr>
        <w:shd w:val="clear" w:color="auto" w:fill="FFFFFF" w:themeFill="background1"/>
        <w:rPr>
          <w:sz w:val="22"/>
          <w:szCs w:val="22"/>
        </w:rPr>
      </w:pPr>
    </w:p>
    <w:p w14:paraId="30410169" w14:textId="77777777" w:rsidR="00F21FE0" w:rsidRPr="00492D94" w:rsidRDefault="00F21FE0" w:rsidP="00E070CE">
      <w:pPr>
        <w:shd w:val="clear" w:color="auto" w:fill="FFFFFF" w:themeFill="background1"/>
        <w:rPr>
          <w:sz w:val="22"/>
          <w:szCs w:val="22"/>
        </w:rPr>
      </w:pPr>
    </w:p>
    <w:p w14:paraId="48DFE738" w14:textId="77777777" w:rsidR="00F21FE0" w:rsidRPr="00492D94" w:rsidRDefault="00F21FE0" w:rsidP="00E070CE">
      <w:pPr>
        <w:shd w:val="clear" w:color="auto" w:fill="FFFFFF" w:themeFill="background1"/>
        <w:rPr>
          <w:sz w:val="22"/>
          <w:szCs w:val="22"/>
        </w:rPr>
      </w:pPr>
    </w:p>
    <w:p w14:paraId="50B63386" w14:textId="77777777" w:rsidR="00F21FE0" w:rsidRPr="00492D94" w:rsidRDefault="00F21FE0" w:rsidP="00E070CE">
      <w:pPr>
        <w:shd w:val="clear" w:color="auto" w:fill="FFFFFF" w:themeFill="background1"/>
        <w:rPr>
          <w:sz w:val="22"/>
          <w:szCs w:val="22"/>
        </w:rPr>
      </w:pPr>
    </w:p>
    <w:p w14:paraId="78E36FE5" w14:textId="77777777" w:rsidR="00F21FE0" w:rsidRPr="00492D94" w:rsidRDefault="00F21FE0" w:rsidP="00E070CE">
      <w:pPr>
        <w:shd w:val="clear" w:color="auto" w:fill="FFFFFF" w:themeFill="background1"/>
        <w:rPr>
          <w:sz w:val="22"/>
          <w:szCs w:val="22"/>
        </w:rPr>
      </w:pPr>
    </w:p>
    <w:p w14:paraId="4848AAB0" w14:textId="77777777" w:rsidR="00F21FE0" w:rsidRPr="002A7758" w:rsidRDefault="00F21FE0" w:rsidP="00E070CE">
      <w:pPr>
        <w:shd w:val="clear" w:color="auto" w:fill="FFFFFF" w:themeFill="background1"/>
        <w:jc w:val="center"/>
        <w:rPr>
          <w:sz w:val="22"/>
          <w:szCs w:val="22"/>
        </w:rPr>
      </w:pPr>
      <w:r w:rsidRPr="002A7758">
        <w:rPr>
          <w:sz w:val="22"/>
          <w:szCs w:val="22"/>
        </w:rPr>
        <w:t>…………………., 201</w:t>
      </w:r>
      <w:r w:rsidR="00F91DA8">
        <w:rPr>
          <w:sz w:val="22"/>
          <w:szCs w:val="22"/>
        </w:rPr>
        <w:t>7</w:t>
      </w:r>
      <w:r w:rsidRPr="002A7758">
        <w:rPr>
          <w:sz w:val="22"/>
          <w:szCs w:val="22"/>
        </w:rPr>
        <w:t>. év ……… hó …. nap</w:t>
      </w:r>
    </w:p>
    <w:p w14:paraId="26C8FD94" w14:textId="77777777" w:rsidR="00F21FE0" w:rsidRPr="00492D94" w:rsidRDefault="00F21FE0" w:rsidP="00E070CE">
      <w:pPr>
        <w:shd w:val="clear" w:color="auto" w:fill="FFFFFF" w:themeFill="background1"/>
        <w:jc w:val="center"/>
        <w:rPr>
          <w:sz w:val="22"/>
          <w:szCs w:val="22"/>
        </w:rPr>
      </w:pPr>
    </w:p>
    <w:p w14:paraId="07B4CFDD" w14:textId="77777777" w:rsidR="00F21FE0" w:rsidRPr="00492D94" w:rsidRDefault="00F21FE0" w:rsidP="00E070CE">
      <w:pPr>
        <w:shd w:val="clear" w:color="auto" w:fill="FFFFFF" w:themeFill="background1"/>
        <w:jc w:val="center"/>
        <w:rPr>
          <w:sz w:val="22"/>
          <w:szCs w:val="22"/>
        </w:rPr>
      </w:pPr>
    </w:p>
    <w:p w14:paraId="3E97147F" w14:textId="77777777" w:rsidR="00F21FE0" w:rsidRPr="00492D94" w:rsidRDefault="00F21FE0" w:rsidP="00E070CE">
      <w:pPr>
        <w:shd w:val="clear" w:color="auto" w:fill="FFFFFF" w:themeFill="background1"/>
        <w:jc w:val="center"/>
        <w:rPr>
          <w:sz w:val="22"/>
          <w:szCs w:val="22"/>
        </w:rPr>
      </w:pPr>
    </w:p>
    <w:p w14:paraId="44FA235A" w14:textId="77777777" w:rsidR="009C39EA" w:rsidRDefault="00F21FE0" w:rsidP="00E070CE">
      <w:pPr>
        <w:shd w:val="clear" w:color="auto" w:fill="FFFFFF" w:themeFill="background1"/>
        <w:ind w:left="601"/>
        <w:jc w:val="center"/>
        <w:outlineLvl w:val="0"/>
        <w:rPr>
          <w:sz w:val="22"/>
          <w:szCs w:val="22"/>
        </w:rPr>
      </w:pPr>
      <w:r w:rsidRPr="00492D94">
        <w:rPr>
          <w:sz w:val="22"/>
          <w:szCs w:val="22"/>
        </w:rPr>
        <w:br w:type="page"/>
      </w:r>
    </w:p>
    <w:p w14:paraId="4B2B1E05" w14:textId="77777777" w:rsidR="00705A80" w:rsidRPr="00897993" w:rsidRDefault="00705A80" w:rsidP="00705A80">
      <w:pPr>
        <w:spacing w:after="120"/>
        <w:jc w:val="center"/>
        <w:rPr>
          <w:b/>
          <w:sz w:val="22"/>
          <w:szCs w:val="22"/>
        </w:rPr>
      </w:pPr>
      <w:r w:rsidRPr="00897993">
        <w:rPr>
          <w:b/>
          <w:sz w:val="22"/>
          <w:szCs w:val="22"/>
        </w:rPr>
        <w:lastRenderedPageBreak/>
        <w:t>VISSZAIGAZOLÓ LAP</w:t>
      </w:r>
    </w:p>
    <w:p w14:paraId="502B75FD" w14:textId="77777777" w:rsidR="00705A80" w:rsidRPr="00897993" w:rsidRDefault="00705A80" w:rsidP="00705A80">
      <w:pPr>
        <w:spacing w:after="120"/>
        <w:jc w:val="center"/>
        <w:rPr>
          <w:b/>
          <w:sz w:val="22"/>
          <w:szCs w:val="22"/>
        </w:rPr>
      </w:pPr>
      <w:r w:rsidRPr="00897993">
        <w:rPr>
          <w:b/>
          <w:sz w:val="22"/>
          <w:szCs w:val="22"/>
        </w:rPr>
        <w:t>a közbeszerzési dokumentumok eléréséről</w:t>
      </w:r>
    </w:p>
    <w:p w14:paraId="2E5A5263" w14:textId="77777777" w:rsidR="00705A80" w:rsidRPr="00820609" w:rsidRDefault="00705A80" w:rsidP="00705A80">
      <w:pPr>
        <w:spacing w:after="120"/>
        <w:rPr>
          <w:sz w:val="24"/>
          <w:szCs w:val="24"/>
        </w:rPr>
      </w:pPr>
    </w:p>
    <w:p w14:paraId="5A1773E2" w14:textId="77777777" w:rsidR="00705A80" w:rsidRPr="00897993" w:rsidRDefault="00705A80" w:rsidP="00705A80">
      <w:pPr>
        <w:spacing w:after="120"/>
        <w:rPr>
          <w:sz w:val="22"/>
          <w:szCs w:val="22"/>
        </w:rPr>
      </w:pPr>
      <w:r w:rsidRPr="00897993">
        <w:rPr>
          <w:sz w:val="22"/>
          <w:szCs w:val="22"/>
        </w:rPr>
        <w:t xml:space="preserve">Alulírott/alulírottak …………………(nyilatkozatot tevő neve) a…..…………………… (cég neve) …………………………… (címe) nevében ezen visszaigazolás a </w:t>
      </w:r>
      <w:r w:rsidRPr="00820609">
        <w:rPr>
          <w:sz w:val="22"/>
          <w:szCs w:val="22"/>
        </w:rPr>
        <w:t xml:space="preserve">BVH Zrt., mint Ajánlatkérő </w:t>
      </w:r>
      <w:r w:rsidRPr="00897993">
        <w:rPr>
          <w:sz w:val="22"/>
          <w:szCs w:val="22"/>
        </w:rPr>
        <w:t>részére történő megküldésével igazolom, hogy a</w:t>
      </w:r>
      <w:r w:rsidRPr="00820609">
        <w:rPr>
          <w:sz w:val="22"/>
          <w:szCs w:val="22"/>
        </w:rPr>
        <w:t xml:space="preserve"> </w:t>
      </w:r>
      <w:r w:rsidRPr="00820609">
        <w:rPr>
          <w:b/>
          <w:sz w:val="22"/>
          <w:szCs w:val="22"/>
        </w:rPr>
        <w:t>„</w:t>
      </w:r>
      <w:r w:rsidR="003E20B7" w:rsidRPr="003E20B7">
        <w:rPr>
          <w:b/>
          <w:sz w:val="22"/>
          <w:szCs w:val="22"/>
        </w:rPr>
        <w:t>Mobil távközlési szolgáltatások beszerzése</w:t>
      </w:r>
      <w:r w:rsidRPr="00897993">
        <w:rPr>
          <w:sz w:val="22"/>
          <w:szCs w:val="22"/>
        </w:rPr>
        <w:t xml:space="preserve">” tárgyú közbeszerzési eljárásban a Közbeszerzési Dokumentumokat a </w:t>
      </w:r>
      <w:r w:rsidRPr="00820609">
        <w:rPr>
          <w:sz w:val="22"/>
          <w:szCs w:val="22"/>
        </w:rPr>
        <w:t>BVH Zrt</w:t>
      </w:r>
      <w:r w:rsidRPr="00897993">
        <w:rPr>
          <w:sz w:val="22"/>
          <w:szCs w:val="22"/>
        </w:rPr>
        <w:t>. honlapjáról 2017. …………….. napján letöltöttem és tudomásul veszem, hogy az eljárásban az érvén</w:t>
      </w:r>
      <w:r>
        <w:rPr>
          <w:sz w:val="22"/>
          <w:szCs w:val="22"/>
        </w:rPr>
        <w:t xml:space="preserve">yes ajánlat </w:t>
      </w:r>
      <w:r w:rsidRPr="00897993">
        <w:rPr>
          <w:sz w:val="22"/>
          <w:szCs w:val="22"/>
        </w:rPr>
        <w:t>feltétele a Közbeszerzési Dokumentumok elektronikus elérésének visszaigazolása.</w:t>
      </w:r>
    </w:p>
    <w:p w14:paraId="50C58FB9" w14:textId="77777777" w:rsidR="00705A80" w:rsidRPr="00897993" w:rsidRDefault="00705A80" w:rsidP="00705A80">
      <w:pPr>
        <w:spacing w:after="120"/>
        <w:rPr>
          <w:sz w:val="22"/>
          <w:szCs w:val="22"/>
        </w:rPr>
      </w:pPr>
    </w:p>
    <w:p w14:paraId="46279841" w14:textId="77777777" w:rsidR="00705A80" w:rsidRPr="00897993" w:rsidRDefault="00705A80" w:rsidP="00705A80">
      <w:pPr>
        <w:spacing w:after="120"/>
        <w:rPr>
          <w:sz w:val="22"/>
          <w:szCs w:val="22"/>
        </w:rPr>
      </w:pPr>
      <w:r w:rsidRPr="00897993">
        <w:rPr>
          <w:sz w:val="22"/>
          <w:szCs w:val="22"/>
        </w:rPr>
        <w:t>Kijelentem, hogy a közbeszerzési dokumentumokat, vagy annak egyes részeit kizárólag a</w:t>
      </w:r>
      <w:r>
        <w:rPr>
          <w:sz w:val="22"/>
          <w:szCs w:val="22"/>
        </w:rPr>
        <w:t>z ajánlat</w:t>
      </w:r>
      <w:r w:rsidRPr="00897993">
        <w:rPr>
          <w:sz w:val="22"/>
          <w:szCs w:val="22"/>
        </w:rPr>
        <w:t xml:space="preserve"> elkészítéséhez, a Kbt.-ben meghatározott jogainknak gyakorlásához és kötelezettségeink teljesítéséhez használjuk fel.</w:t>
      </w:r>
    </w:p>
    <w:p w14:paraId="7808CC9A" w14:textId="77777777" w:rsidR="00705A80" w:rsidRPr="00897993" w:rsidRDefault="00705A80" w:rsidP="00705A80">
      <w:pPr>
        <w:spacing w:after="120"/>
        <w:rPr>
          <w:sz w:val="22"/>
          <w:szCs w:val="22"/>
        </w:rPr>
      </w:pPr>
    </w:p>
    <w:p w14:paraId="049E2BBB" w14:textId="77777777" w:rsidR="00705A80" w:rsidRPr="00897993" w:rsidRDefault="00705A80" w:rsidP="00705A80">
      <w:pPr>
        <w:spacing w:after="120"/>
        <w:rPr>
          <w:sz w:val="22"/>
          <w:szCs w:val="22"/>
        </w:rPr>
      </w:pPr>
      <w:r w:rsidRPr="00897993">
        <w:rPr>
          <w:sz w:val="22"/>
          <w:szCs w:val="22"/>
        </w:rPr>
        <w:t xml:space="preserve">Gazdasági szereplő </w:t>
      </w:r>
      <w:r w:rsidR="00B82B86">
        <w:rPr>
          <w:sz w:val="22"/>
          <w:szCs w:val="22"/>
        </w:rPr>
        <w:t>adatai</w:t>
      </w:r>
      <w:r w:rsidR="00B82B86">
        <w:rPr>
          <w:rStyle w:val="Lbjegyzet-hivatkozs"/>
          <w:sz w:val="22"/>
          <w:szCs w:val="22"/>
        </w:rPr>
        <w:footnoteReference w:id="1"/>
      </w:r>
      <w:r w:rsidR="00B82B86">
        <w:rPr>
          <w:sz w:val="22"/>
          <w:szCs w:val="22"/>
        </w:rPr>
        <w:t>:</w:t>
      </w:r>
    </w:p>
    <w:p w14:paraId="43005B1B"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neve:</w:t>
      </w:r>
    </w:p>
    <w:p w14:paraId="7FB40128"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székhelye:</w:t>
      </w:r>
    </w:p>
    <w:p w14:paraId="379D6061"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levelezési címe:</w:t>
      </w:r>
    </w:p>
    <w:p w14:paraId="2B874507"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 xml:space="preserve">kapcsolattartó neve: </w:t>
      </w:r>
    </w:p>
    <w:p w14:paraId="7F6FE492"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telefonszám:</w:t>
      </w:r>
    </w:p>
    <w:p w14:paraId="02A0BCBD"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fax szám:</w:t>
      </w:r>
    </w:p>
    <w:p w14:paraId="6B755056"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e-mail cím:</w:t>
      </w:r>
    </w:p>
    <w:p w14:paraId="0E97DD7F" w14:textId="77777777" w:rsidR="00705A80" w:rsidRPr="00897993" w:rsidRDefault="00705A80" w:rsidP="00705A80">
      <w:pPr>
        <w:spacing w:after="120"/>
        <w:rPr>
          <w:sz w:val="22"/>
          <w:szCs w:val="22"/>
        </w:rPr>
      </w:pPr>
    </w:p>
    <w:p w14:paraId="73190B0E" w14:textId="77777777" w:rsidR="00705A80" w:rsidRPr="00820609" w:rsidRDefault="00705A80" w:rsidP="00705A80">
      <w:pPr>
        <w:rPr>
          <w:sz w:val="24"/>
          <w:szCs w:val="24"/>
        </w:rPr>
      </w:pPr>
    </w:p>
    <w:p w14:paraId="22CA0196" w14:textId="77777777" w:rsidR="00705A80" w:rsidRPr="00897993" w:rsidRDefault="00705A80" w:rsidP="00705A80">
      <w:pPr>
        <w:numPr>
          <w:ilvl w:val="12"/>
          <w:numId w:val="0"/>
        </w:numPr>
        <w:spacing w:line="276" w:lineRule="auto"/>
        <w:rPr>
          <w:sz w:val="22"/>
          <w:szCs w:val="22"/>
        </w:rPr>
      </w:pPr>
      <w:r w:rsidRPr="00897993">
        <w:rPr>
          <w:sz w:val="22"/>
          <w:szCs w:val="22"/>
        </w:rPr>
        <w:t>Kelt………………………., 2017. év…………………. hó ….. napján.</w:t>
      </w:r>
    </w:p>
    <w:p w14:paraId="3AABA7BE" w14:textId="77777777" w:rsidR="00705A80" w:rsidRPr="00897993" w:rsidRDefault="00705A80" w:rsidP="00705A80">
      <w:pPr>
        <w:numPr>
          <w:ilvl w:val="12"/>
          <w:numId w:val="0"/>
        </w:numPr>
        <w:spacing w:line="276" w:lineRule="auto"/>
        <w:rPr>
          <w:sz w:val="22"/>
          <w:szCs w:val="22"/>
        </w:rPr>
      </w:pPr>
    </w:p>
    <w:p w14:paraId="664EEC1A" w14:textId="77777777" w:rsidR="00705A80" w:rsidRPr="00897993" w:rsidRDefault="00705A80" w:rsidP="00705A80">
      <w:pPr>
        <w:numPr>
          <w:ilvl w:val="12"/>
          <w:numId w:val="0"/>
        </w:numPr>
        <w:spacing w:line="276" w:lineRule="auto"/>
        <w:rPr>
          <w:sz w:val="22"/>
          <w:szCs w:val="22"/>
        </w:rPr>
      </w:pPr>
    </w:p>
    <w:p w14:paraId="7CC4979B" w14:textId="77777777" w:rsidR="00705A80" w:rsidRPr="00897993" w:rsidRDefault="00705A80" w:rsidP="00705A80">
      <w:pPr>
        <w:numPr>
          <w:ilvl w:val="12"/>
          <w:numId w:val="0"/>
        </w:numPr>
        <w:spacing w:line="276" w:lineRule="auto"/>
        <w:rPr>
          <w:sz w:val="22"/>
          <w:szCs w:val="22"/>
        </w:rPr>
      </w:pPr>
    </w:p>
    <w:tbl>
      <w:tblPr>
        <w:tblW w:w="4860" w:type="dxa"/>
        <w:tblInd w:w="4068" w:type="dxa"/>
        <w:tblLayout w:type="fixed"/>
        <w:tblLook w:val="01E0" w:firstRow="1" w:lastRow="1" w:firstColumn="1" w:lastColumn="1" w:noHBand="0" w:noVBand="0"/>
      </w:tblPr>
      <w:tblGrid>
        <w:gridCol w:w="4860"/>
      </w:tblGrid>
      <w:tr w:rsidR="00705A80" w:rsidRPr="00820609" w14:paraId="178D98DD" w14:textId="77777777" w:rsidTr="00395787">
        <w:tc>
          <w:tcPr>
            <w:tcW w:w="4860" w:type="dxa"/>
          </w:tcPr>
          <w:p w14:paraId="1CF9004F" w14:textId="77777777" w:rsidR="00705A80" w:rsidRPr="00897993" w:rsidRDefault="00705A80" w:rsidP="00395787">
            <w:pPr>
              <w:pStyle w:val="Szvegtrzs21"/>
              <w:spacing w:line="276" w:lineRule="auto"/>
              <w:ind w:left="0"/>
              <w:jc w:val="center"/>
              <w:rPr>
                <w:sz w:val="22"/>
                <w:szCs w:val="22"/>
              </w:rPr>
            </w:pPr>
            <w:r w:rsidRPr="00897993">
              <w:rPr>
                <w:sz w:val="22"/>
                <w:szCs w:val="22"/>
              </w:rPr>
              <w:t>………………………………………………..</w:t>
            </w:r>
          </w:p>
        </w:tc>
      </w:tr>
      <w:tr w:rsidR="00705A80" w:rsidRPr="00820609" w14:paraId="397555C7" w14:textId="77777777" w:rsidTr="00395787">
        <w:tc>
          <w:tcPr>
            <w:tcW w:w="4860" w:type="dxa"/>
          </w:tcPr>
          <w:p w14:paraId="2E2E18AC" w14:textId="77777777" w:rsidR="00705A80" w:rsidRPr="00897993" w:rsidRDefault="00705A80" w:rsidP="00395787">
            <w:pPr>
              <w:pStyle w:val="Szvegtrzs21"/>
              <w:spacing w:line="276" w:lineRule="auto"/>
              <w:ind w:left="0"/>
              <w:jc w:val="center"/>
              <w:rPr>
                <w:sz w:val="22"/>
                <w:szCs w:val="22"/>
              </w:rPr>
            </w:pPr>
            <w:r w:rsidRPr="00897993">
              <w:rPr>
                <w:sz w:val="22"/>
                <w:szCs w:val="22"/>
              </w:rPr>
              <w:t>(Cégszerű aláírás a kötelezettségvállalásra jogosult/jogosultak, vagy aláírás a meghatalmazott/meghatalmazottak részéről)</w:t>
            </w:r>
            <w:r w:rsidRPr="00897993">
              <w:rPr>
                <w:rStyle w:val="Lbjegyzet-hivatkozs"/>
                <w:sz w:val="22"/>
                <w:szCs w:val="22"/>
              </w:rPr>
              <w:footnoteReference w:id="2"/>
            </w:r>
          </w:p>
        </w:tc>
      </w:tr>
    </w:tbl>
    <w:p w14:paraId="65687E38" w14:textId="77777777" w:rsidR="00705A80" w:rsidRPr="00492D94" w:rsidRDefault="00705A80" w:rsidP="00705A80">
      <w:pPr>
        <w:spacing w:after="200"/>
        <w:rPr>
          <w:sz w:val="22"/>
          <w:szCs w:val="22"/>
        </w:rPr>
      </w:pPr>
    </w:p>
    <w:p w14:paraId="74BF1CC2" w14:textId="77777777" w:rsidR="00705A80" w:rsidRDefault="00705A80" w:rsidP="00E070CE">
      <w:pPr>
        <w:shd w:val="clear" w:color="auto" w:fill="FFFFFF" w:themeFill="background1"/>
        <w:ind w:left="601"/>
        <w:jc w:val="center"/>
        <w:outlineLvl w:val="0"/>
        <w:rPr>
          <w:sz w:val="22"/>
          <w:szCs w:val="22"/>
        </w:rPr>
      </w:pPr>
    </w:p>
    <w:p w14:paraId="62BF2653" w14:textId="19C96508" w:rsidR="00201C7F" w:rsidRDefault="00201C7F">
      <w:pPr>
        <w:widowControl/>
        <w:adjustRightInd/>
        <w:spacing w:after="200" w:line="276" w:lineRule="auto"/>
        <w:jc w:val="left"/>
        <w:textAlignment w:val="auto"/>
        <w:rPr>
          <w:sz w:val="22"/>
          <w:szCs w:val="22"/>
        </w:rPr>
      </w:pPr>
      <w:r>
        <w:rPr>
          <w:sz w:val="22"/>
          <w:szCs w:val="22"/>
        </w:rPr>
        <w:br w:type="page"/>
      </w:r>
    </w:p>
    <w:p w14:paraId="5E35AB03" w14:textId="24639A64" w:rsidR="00705A80" w:rsidRDefault="00201C7F" w:rsidP="00201C7F">
      <w:pPr>
        <w:shd w:val="clear" w:color="auto" w:fill="FFFFFF" w:themeFill="background1"/>
        <w:ind w:left="601"/>
        <w:jc w:val="right"/>
        <w:outlineLvl w:val="0"/>
        <w:rPr>
          <w:sz w:val="22"/>
          <w:szCs w:val="22"/>
        </w:rPr>
      </w:pPr>
      <w:r>
        <w:rPr>
          <w:sz w:val="22"/>
          <w:szCs w:val="22"/>
        </w:rPr>
        <w:lastRenderedPageBreak/>
        <w:t>1. sz. minta</w:t>
      </w:r>
    </w:p>
    <w:p w14:paraId="49D5B23C" w14:textId="77777777" w:rsidR="00F21FE0" w:rsidRPr="00B703F1" w:rsidRDefault="00F21FE0" w:rsidP="00E070CE">
      <w:pPr>
        <w:shd w:val="clear" w:color="auto" w:fill="FFFFFF" w:themeFill="background1"/>
        <w:ind w:left="601"/>
        <w:jc w:val="center"/>
        <w:outlineLvl w:val="0"/>
        <w:rPr>
          <w:b/>
          <w:caps/>
          <w:sz w:val="22"/>
          <w:szCs w:val="22"/>
        </w:rPr>
      </w:pPr>
      <w:r w:rsidRPr="00B703F1">
        <w:rPr>
          <w:b/>
          <w:caps/>
          <w:sz w:val="22"/>
          <w:szCs w:val="22"/>
        </w:rPr>
        <w:t>Felolvasólap</w:t>
      </w:r>
    </w:p>
    <w:p w14:paraId="2623823D" w14:textId="77777777" w:rsidR="00F21FE0" w:rsidRPr="00B703F1" w:rsidRDefault="00F21FE0" w:rsidP="00E070CE">
      <w:pPr>
        <w:shd w:val="clear" w:color="auto" w:fill="FFFFFF" w:themeFill="background1"/>
        <w:ind w:left="601"/>
        <w:jc w:val="center"/>
        <w:outlineLvl w:val="0"/>
        <w:rPr>
          <w:sz w:val="22"/>
          <w:szCs w:val="22"/>
        </w:rPr>
      </w:pPr>
    </w:p>
    <w:p w14:paraId="3B481ADA" w14:textId="77777777" w:rsidR="00F21FE0" w:rsidRPr="00B703F1" w:rsidRDefault="00F21FE0" w:rsidP="00E070CE">
      <w:pPr>
        <w:pStyle w:val="Default"/>
        <w:shd w:val="clear" w:color="auto" w:fill="FFFFFF" w:themeFill="background1"/>
        <w:spacing w:line="360" w:lineRule="auto"/>
        <w:jc w:val="both"/>
        <w:rPr>
          <w:sz w:val="22"/>
          <w:szCs w:val="22"/>
        </w:rPr>
      </w:pPr>
      <w:r w:rsidRPr="00B703F1">
        <w:rPr>
          <w:sz w:val="22"/>
          <w:szCs w:val="22"/>
        </w:rPr>
        <w:t>Az ajánlattevő</w:t>
      </w:r>
      <w:r w:rsidR="00DA490B" w:rsidRPr="00B703F1">
        <w:rPr>
          <w:sz w:val="22"/>
          <w:szCs w:val="22"/>
        </w:rPr>
        <w:t>/közös ajánlattevők</w:t>
      </w:r>
      <w:r w:rsidRPr="00B703F1">
        <w:rPr>
          <w:sz w:val="22"/>
          <w:szCs w:val="22"/>
        </w:rPr>
        <w:t xml:space="preserve"> neve:</w:t>
      </w:r>
      <w:r w:rsidRPr="00B703F1">
        <w:rPr>
          <w:sz w:val="22"/>
          <w:szCs w:val="22"/>
        </w:rPr>
        <w:tab/>
      </w:r>
      <w:r w:rsidR="00DA490B" w:rsidRPr="00B703F1">
        <w:rPr>
          <w:sz w:val="22"/>
          <w:szCs w:val="22"/>
        </w:rPr>
        <w:t xml:space="preserve"> </w:t>
      </w:r>
      <w:r w:rsidRPr="00B703F1">
        <w:rPr>
          <w:sz w:val="22"/>
          <w:szCs w:val="22"/>
        </w:rPr>
        <w:t>................................................</w:t>
      </w:r>
    </w:p>
    <w:p w14:paraId="583AFBFA" w14:textId="77777777" w:rsidR="00F21FE0" w:rsidRDefault="00F21FE0" w:rsidP="00E070CE">
      <w:pPr>
        <w:pStyle w:val="Default"/>
        <w:shd w:val="clear" w:color="auto" w:fill="FFFFFF" w:themeFill="background1"/>
        <w:spacing w:line="360" w:lineRule="auto"/>
        <w:jc w:val="both"/>
        <w:rPr>
          <w:sz w:val="22"/>
          <w:szCs w:val="22"/>
        </w:rPr>
      </w:pPr>
      <w:r w:rsidRPr="00B703F1">
        <w:rPr>
          <w:sz w:val="22"/>
          <w:szCs w:val="22"/>
        </w:rPr>
        <w:t xml:space="preserve">Székhelye: </w:t>
      </w:r>
      <w:r w:rsidRPr="00B703F1">
        <w:rPr>
          <w:sz w:val="22"/>
          <w:szCs w:val="22"/>
        </w:rPr>
        <w:tab/>
      </w:r>
      <w:r w:rsidRPr="00B703F1">
        <w:rPr>
          <w:sz w:val="22"/>
          <w:szCs w:val="22"/>
        </w:rPr>
        <w:tab/>
        <w:t>..................................................</w:t>
      </w:r>
    </w:p>
    <w:p w14:paraId="69E19D67" w14:textId="77777777" w:rsidR="00B703F1" w:rsidRPr="00B703F1" w:rsidRDefault="00B703F1" w:rsidP="00E070CE">
      <w:pPr>
        <w:pStyle w:val="Default"/>
        <w:shd w:val="clear" w:color="auto" w:fill="FFFFFF" w:themeFill="background1"/>
        <w:spacing w:line="360" w:lineRule="auto"/>
        <w:jc w:val="both"/>
        <w:rPr>
          <w:sz w:val="22"/>
          <w:szCs w:val="22"/>
        </w:rPr>
      </w:pPr>
    </w:p>
    <w:p w14:paraId="0F6074BA" w14:textId="32BF9B09" w:rsidR="00395787" w:rsidRPr="00201C7F" w:rsidRDefault="00201C7F" w:rsidP="00201C7F">
      <w:pPr>
        <w:rPr>
          <w:b/>
          <w:sz w:val="22"/>
          <w:szCs w:val="22"/>
          <w:u w:val="single"/>
        </w:rPr>
      </w:pPr>
      <w:r w:rsidRPr="00201C7F">
        <w:rPr>
          <w:b/>
          <w:sz w:val="22"/>
          <w:szCs w:val="22"/>
          <w:u w:val="single"/>
        </w:rPr>
        <w:t xml:space="preserve">I. </w:t>
      </w:r>
      <w:r w:rsidR="00B703F1" w:rsidRPr="00201C7F">
        <w:rPr>
          <w:b/>
          <w:sz w:val="22"/>
          <w:szCs w:val="22"/>
          <w:u w:val="single"/>
        </w:rPr>
        <w:t>Alap</w:t>
      </w:r>
      <w:r w:rsidR="001F5152" w:rsidRPr="00201C7F">
        <w:rPr>
          <w:b/>
          <w:sz w:val="22"/>
          <w:szCs w:val="22"/>
          <w:u w:val="single"/>
        </w:rPr>
        <w:t>követelmények</w:t>
      </w:r>
    </w:p>
    <w:p w14:paraId="3CE563BA" w14:textId="0D5B2EE0" w:rsidR="00201C7F" w:rsidRDefault="00201C7F" w:rsidP="00315BA7">
      <w:pPr>
        <w:pStyle w:val="Listaszerbekezds"/>
        <w:ind w:left="1080"/>
        <w:rPr>
          <w:sz w:val="22"/>
          <w:szCs w:val="22"/>
        </w:r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0"/>
        <w:gridCol w:w="6614"/>
        <w:gridCol w:w="1979"/>
      </w:tblGrid>
      <w:tr w:rsidR="00533AC1" w:rsidRPr="0097406D" w14:paraId="12AB8A26" w14:textId="77777777" w:rsidTr="00C67570">
        <w:trPr>
          <w:trHeight w:val="530"/>
        </w:trPr>
        <w:tc>
          <w:tcPr>
            <w:tcW w:w="620" w:type="dxa"/>
            <w:shd w:val="clear" w:color="auto" w:fill="auto"/>
            <w:noWrap/>
            <w:hideMark/>
          </w:tcPr>
          <w:p w14:paraId="1D34A400" w14:textId="77777777" w:rsidR="00533AC1" w:rsidRPr="0097406D" w:rsidRDefault="00533AC1" w:rsidP="00EC2472">
            <w:pPr>
              <w:jc w:val="right"/>
              <w:rPr>
                <w:color w:val="000000"/>
                <w:sz w:val="24"/>
                <w:szCs w:val="24"/>
              </w:rPr>
            </w:pPr>
            <w:r w:rsidRPr="0097406D">
              <w:rPr>
                <w:color w:val="000000"/>
                <w:sz w:val="24"/>
                <w:szCs w:val="24"/>
              </w:rPr>
              <w:t> </w:t>
            </w:r>
          </w:p>
        </w:tc>
        <w:tc>
          <w:tcPr>
            <w:tcW w:w="6614" w:type="dxa"/>
            <w:shd w:val="clear" w:color="auto" w:fill="auto"/>
            <w:noWrap/>
            <w:vAlign w:val="center"/>
            <w:hideMark/>
          </w:tcPr>
          <w:p w14:paraId="078456B1" w14:textId="7C2ACEF3" w:rsidR="00533AC1" w:rsidRPr="00C67570" w:rsidRDefault="00533AC1" w:rsidP="00C67570">
            <w:pPr>
              <w:jc w:val="center"/>
              <w:rPr>
                <w:color w:val="000000"/>
                <w:sz w:val="24"/>
                <w:szCs w:val="24"/>
              </w:rPr>
            </w:pPr>
            <w:r w:rsidRPr="00C67570">
              <w:rPr>
                <w:color w:val="000000"/>
                <w:sz w:val="24"/>
                <w:szCs w:val="24"/>
              </w:rPr>
              <w:t>Beszerzendő eszköz, szolgáltatás megnevezése</w:t>
            </w:r>
          </w:p>
        </w:tc>
        <w:tc>
          <w:tcPr>
            <w:tcW w:w="1979" w:type="dxa"/>
            <w:shd w:val="clear" w:color="auto" w:fill="auto"/>
            <w:noWrap/>
            <w:vAlign w:val="center"/>
            <w:hideMark/>
          </w:tcPr>
          <w:p w14:paraId="3A753811" w14:textId="77777777" w:rsidR="00727E3E" w:rsidRDefault="00533AC1" w:rsidP="00C67570">
            <w:pPr>
              <w:jc w:val="center"/>
              <w:rPr>
                <w:ins w:id="1" w:author="Bugyi Emőke dr." w:date="2018-01-23T15:14:00Z"/>
                <w:color w:val="000000"/>
                <w:sz w:val="24"/>
                <w:szCs w:val="24"/>
              </w:rPr>
            </w:pPr>
            <w:r w:rsidRPr="0097406D">
              <w:rPr>
                <w:color w:val="000000"/>
                <w:sz w:val="24"/>
                <w:szCs w:val="24"/>
              </w:rPr>
              <w:t xml:space="preserve">Ajánlati ár </w:t>
            </w:r>
          </w:p>
          <w:p w14:paraId="0D51B579" w14:textId="2E095C42" w:rsidR="00533AC1" w:rsidRPr="0097406D" w:rsidRDefault="00533AC1" w:rsidP="00C67570">
            <w:pPr>
              <w:jc w:val="center"/>
              <w:rPr>
                <w:color w:val="000000"/>
                <w:sz w:val="24"/>
                <w:szCs w:val="24"/>
              </w:rPr>
            </w:pPr>
            <w:r w:rsidRPr="0097406D">
              <w:rPr>
                <w:color w:val="000000"/>
                <w:sz w:val="24"/>
                <w:szCs w:val="24"/>
              </w:rPr>
              <w:t>(</w:t>
            </w:r>
            <w:ins w:id="2" w:author="Bugyi Emőke dr." w:date="2018-01-23T15:13:00Z">
              <w:r w:rsidR="00727E3E">
                <w:rPr>
                  <w:color w:val="000000"/>
                  <w:sz w:val="24"/>
                  <w:szCs w:val="24"/>
                </w:rPr>
                <w:t xml:space="preserve">nettó </w:t>
              </w:r>
            </w:ins>
            <w:r w:rsidRPr="0097406D">
              <w:rPr>
                <w:color w:val="000000"/>
                <w:sz w:val="24"/>
                <w:szCs w:val="24"/>
              </w:rPr>
              <w:t>HUF)</w:t>
            </w:r>
            <w:ins w:id="3" w:author="Bugyi Emőke dr." w:date="2018-01-23T15:14:00Z">
              <w:r w:rsidR="00727E3E">
                <w:rPr>
                  <w:rStyle w:val="Lbjegyzet-hivatkozs"/>
                  <w:color w:val="000000"/>
                  <w:sz w:val="24"/>
                  <w:szCs w:val="24"/>
                </w:rPr>
                <w:footnoteReference w:id="3"/>
              </w:r>
            </w:ins>
          </w:p>
        </w:tc>
      </w:tr>
      <w:tr w:rsidR="00C67570" w:rsidRPr="0097406D" w14:paraId="359EE11C" w14:textId="77777777" w:rsidTr="00C67570">
        <w:trPr>
          <w:trHeight w:val="260"/>
        </w:trPr>
        <w:tc>
          <w:tcPr>
            <w:tcW w:w="620" w:type="dxa"/>
            <w:shd w:val="clear" w:color="auto" w:fill="auto"/>
            <w:noWrap/>
            <w:hideMark/>
          </w:tcPr>
          <w:p w14:paraId="59DF8734" w14:textId="77777777" w:rsidR="00C67570" w:rsidRPr="0097406D" w:rsidRDefault="00C67570" w:rsidP="00EC2472">
            <w:pPr>
              <w:jc w:val="right"/>
              <w:rPr>
                <w:color w:val="000000"/>
                <w:sz w:val="24"/>
                <w:szCs w:val="24"/>
              </w:rPr>
            </w:pPr>
            <w:r w:rsidRPr="0097406D">
              <w:rPr>
                <w:color w:val="000000"/>
                <w:sz w:val="24"/>
                <w:szCs w:val="24"/>
              </w:rPr>
              <w:t>1</w:t>
            </w:r>
          </w:p>
        </w:tc>
        <w:tc>
          <w:tcPr>
            <w:tcW w:w="6614" w:type="dxa"/>
            <w:shd w:val="clear" w:color="auto" w:fill="auto"/>
            <w:noWrap/>
            <w:hideMark/>
          </w:tcPr>
          <w:p w14:paraId="6F52C6F4" w14:textId="52BF5674" w:rsidR="00C67570" w:rsidRPr="00C67570" w:rsidRDefault="00C67570" w:rsidP="00315BA7">
            <w:pPr>
              <w:rPr>
                <w:b/>
                <w:bCs/>
                <w:color w:val="000000"/>
                <w:sz w:val="24"/>
                <w:szCs w:val="24"/>
              </w:rPr>
            </w:pPr>
            <w:r w:rsidRPr="00C67570">
              <w:rPr>
                <w:sz w:val="24"/>
                <w:szCs w:val="24"/>
              </w:rPr>
              <w:t>100%-ban lebeszélhető SIM havidíja (FT/hó/SIM) (max. 1500 Ft/hónap)</w:t>
            </w:r>
          </w:p>
        </w:tc>
        <w:tc>
          <w:tcPr>
            <w:tcW w:w="1979" w:type="dxa"/>
            <w:shd w:val="clear" w:color="auto" w:fill="auto"/>
            <w:noWrap/>
            <w:vAlign w:val="bottom"/>
            <w:hideMark/>
          </w:tcPr>
          <w:p w14:paraId="1646CFCE" w14:textId="1AB9E509" w:rsidR="00C67570" w:rsidRPr="00F01E83" w:rsidRDefault="00C67570" w:rsidP="00EC2472">
            <w:pPr>
              <w:rPr>
                <w:color w:val="000000"/>
                <w:sz w:val="24"/>
                <w:szCs w:val="24"/>
              </w:rPr>
            </w:pPr>
            <w:r w:rsidRPr="00F01E83">
              <w:rPr>
                <w:color w:val="000000"/>
                <w:sz w:val="24"/>
                <w:szCs w:val="24"/>
              </w:rPr>
              <w:t> </w:t>
            </w:r>
          </w:p>
        </w:tc>
      </w:tr>
      <w:tr w:rsidR="00C67570" w:rsidRPr="0097406D" w14:paraId="72D2565B" w14:textId="77777777" w:rsidTr="00C67570">
        <w:trPr>
          <w:trHeight w:val="260"/>
        </w:trPr>
        <w:tc>
          <w:tcPr>
            <w:tcW w:w="620" w:type="dxa"/>
            <w:shd w:val="clear" w:color="auto" w:fill="auto"/>
            <w:noWrap/>
            <w:hideMark/>
          </w:tcPr>
          <w:p w14:paraId="2B2ECFC2" w14:textId="77777777" w:rsidR="00C67570" w:rsidRPr="0097406D" w:rsidRDefault="00C67570" w:rsidP="00EC2472">
            <w:pPr>
              <w:jc w:val="right"/>
              <w:rPr>
                <w:color w:val="000000"/>
                <w:sz w:val="24"/>
                <w:szCs w:val="24"/>
              </w:rPr>
            </w:pPr>
            <w:r w:rsidRPr="0097406D">
              <w:rPr>
                <w:color w:val="000000"/>
                <w:sz w:val="24"/>
                <w:szCs w:val="24"/>
              </w:rPr>
              <w:t>2</w:t>
            </w:r>
          </w:p>
        </w:tc>
        <w:tc>
          <w:tcPr>
            <w:tcW w:w="6614" w:type="dxa"/>
            <w:shd w:val="clear" w:color="auto" w:fill="auto"/>
            <w:noWrap/>
            <w:hideMark/>
          </w:tcPr>
          <w:p w14:paraId="3DE4FE1F" w14:textId="57A7BDD4" w:rsidR="00C67570" w:rsidRPr="00C67570" w:rsidRDefault="00C67570" w:rsidP="00315BA7">
            <w:pPr>
              <w:rPr>
                <w:color w:val="000000"/>
                <w:sz w:val="24"/>
                <w:szCs w:val="24"/>
              </w:rPr>
            </w:pPr>
            <w:r w:rsidRPr="00C67570">
              <w:rPr>
                <w:sz w:val="24"/>
                <w:szCs w:val="24"/>
              </w:rPr>
              <w:t>Hálózaton belüli indított hívások díja (Ft/perc) (max. 0,9 Ft/perc)</w:t>
            </w:r>
          </w:p>
        </w:tc>
        <w:tc>
          <w:tcPr>
            <w:tcW w:w="1979" w:type="dxa"/>
            <w:shd w:val="clear" w:color="auto" w:fill="auto"/>
            <w:noWrap/>
            <w:vAlign w:val="bottom"/>
            <w:hideMark/>
          </w:tcPr>
          <w:p w14:paraId="356EB2E9" w14:textId="1E3EE9F4" w:rsidR="00C67570" w:rsidRPr="00F01E83" w:rsidRDefault="00C67570" w:rsidP="00EC2472">
            <w:pPr>
              <w:rPr>
                <w:color w:val="000000"/>
                <w:sz w:val="24"/>
                <w:szCs w:val="24"/>
              </w:rPr>
            </w:pPr>
            <w:r w:rsidRPr="00F01E83">
              <w:rPr>
                <w:color w:val="000000"/>
                <w:sz w:val="24"/>
                <w:szCs w:val="24"/>
              </w:rPr>
              <w:t> </w:t>
            </w:r>
          </w:p>
        </w:tc>
      </w:tr>
      <w:tr w:rsidR="00C67570" w:rsidRPr="0097406D" w14:paraId="36FCE5AB" w14:textId="77777777" w:rsidTr="00C67570">
        <w:trPr>
          <w:trHeight w:val="520"/>
        </w:trPr>
        <w:tc>
          <w:tcPr>
            <w:tcW w:w="620" w:type="dxa"/>
            <w:shd w:val="clear" w:color="auto" w:fill="auto"/>
            <w:noWrap/>
            <w:hideMark/>
          </w:tcPr>
          <w:p w14:paraId="0A47C65E" w14:textId="77777777" w:rsidR="00C67570" w:rsidRPr="0097406D" w:rsidRDefault="00C67570" w:rsidP="00EC2472">
            <w:pPr>
              <w:jc w:val="right"/>
              <w:rPr>
                <w:color w:val="000000"/>
                <w:sz w:val="24"/>
                <w:szCs w:val="24"/>
              </w:rPr>
            </w:pPr>
            <w:r w:rsidRPr="0097406D">
              <w:rPr>
                <w:color w:val="000000"/>
                <w:sz w:val="24"/>
                <w:szCs w:val="24"/>
              </w:rPr>
              <w:t>3</w:t>
            </w:r>
          </w:p>
        </w:tc>
        <w:tc>
          <w:tcPr>
            <w:tcW w:w="6614" w:type="dxa"/>
            <w:shd w:val="clear" w:color="auto" w:fill="auto"/>
            <w:hideMark/>
          </w:tcPr>
          <w:p w14:paraId="7E91A770" w14:textId="5C0FFE2D" w:rsidR="00C67570" w:rsidRPr="00C67570" w:rsidRDefault="00C67570" w:rsidP="00315BA7">
            <w:pPr>
              <w:rPr>
                <w:color w:val="000000"/>
                <w:sz w:val="24"/>
                <w:szCs w:val="24"/>
              </w:rPr>
            </w:pPr>
            <w:r w:rsidRPr="00C67570">
              <w:rPr>
                <w:sz w:val="24"/>
                <w:szCs w:val="24"/>
              </w:rPr>
              <w:t>Más mobil irányba és vezetékes hálózatba indított hívások díja (Ft/perc) (max. 0,9 Ft/perc)</w:t>
            </w:r>
          </w:p>
        </w:tc>
        <w:tc>
          <w:tcPr>
            <w:tcW w:w="1979" w:type="dxa"/>
            <w:shd w:val="clear" w:color="auto" w:fill="auto"/>
            <w:noWrap/>
            <w:vAlign w:val="bottom"/>
            <w:hideMark/>
          </w:tcPr>
          <w:p w14:paraId="5FC58144" w14:textId="54A133C2" w:rsidR="00C67570" w:rsidRPr="00F01E83" w:rsidRDefault="00C67570" w:rsidP="00EC2472">
            <w:pPr>
              <w:rPr>
                <w:color w:val="000000"/>
                <w:sz w:val="24"/>
                <w:szCs w:val="24"/>
              </w:rPr>
            </w:pPr>
            <w:r w:rsidRPr="00F01E83">
              <w:rPr>
                <w:color w:val="000000"/>
                <w:sz w:val="24"/>
                <w:szCs w:val="24"/>
              </w:rPr>
              <w:t> </w:t>
            </w:r>
          </w:p>
        </w:tc>
      </w:tr>
      <w:tr w:rsidR="00EB2F0C" w:rsidRPr="0097406D" w14:paraId="1908BBE7" w14:textId="77777777" w:rsidTr="00C67570">
        <w:trPr>
          <w:trHeight w:val="260"/>
        </w:trPr>
        <w:tc>
          <w:tcPr>
            <w:tcW w:w="620" w:type="dxa"/>
            <w:shd w:val="clear" w:color="auto" w:fill="auto"/>
            <w:noWrap/>
            <w:hideMark/>
          </w:tcPr>
          <w:p w14:paraId="1F03B467" w14:textId="77777777" w:rsidR="00EB2F0C" w:rsidRPr="0097406D" w:rsidRDefault="00EB2F0C" w:rsidP="00EC2472">
            <w:pPr>
              <w:jc w:val="right"/>
              <w:rPr>
                <w:color w:val="000000"/>
                <w:sz w:val="24"/>
                <w:szCs w:val="24"/>
              </w:rPr>
            </w:pPr>
            <w:r w:rsidRPr="0097406D">
              <w:rPr>
                <w:color w:val="000000"/>
                <w:sz w:val="24"/>
                <w:szCs w:val="24"/>
              </w:rPr>
              <w:t>4</w:t>
            </w:r>
          </w:p>
        </w:tc>
        <w:tc>
          <w:tcPr>
            <w:tcW w:w="6614" w:type="dxa"/>
            <w:shd w:val="clear" w:color="auto" w:fill="auto"/>
            <w:noWrap/>
            <w:hideMark/>
          </w:tcPr>
          <w:p w14:paraId="6C2CA0BE" w14:textId="43C322FB" w:rsidR="00EB2F0C" w:rsidRPr="00EB2F0C" w:rsidRDefault="00EB2F0C" w:rsidP="00EC2472">
            <w:pPr>
              <w:rPr>
                <w:sz w:val="24"/>
                <w:szCs w:val="24"/>
              </w:rPr>
            </w:pPr>
            <w:r w:rsidRPr="00EB2F0C">
              <w:rPr>
                <w:sz w:val="24"/>
                <w:szCs w:val="24"/>
              </w:rPr>
              <w:t>Más mobil irányba és vezetékes hálózatba küldött SMS-ek díja (Ft/db) (max. 0,9 Ft/db)</w:t>
            </w:r>
          </w:p>
        </w:tc>
        <w:tc>
          <w:tcPr>
            <w:tcW w:w="1979" w:type="dxa"/>
            <w:shd w:val="clear" w:color="auto" w:fill="auto"/>
            <w:noWrap/>
            <w:vAlign w:val="bottom"/>
            <w:hideMark/>
          </w:tcPr>
          <w:p w14:paraId="5F213C07" w14:textId="375C9C07" w:rsidR="00EB2F0C" w:rsidRPr="00F01E83" w:rsidRDefault="00EB2F0C" w:rsidP="00EC2472">
            <w:pPr>
              <w:rPr>
                <w:color w:val="000000"/>
                <w:sz w:val="24"/>
                <w:szCs w:val="24"/>
              </w:rPr>
            </w:pPr>
            <w:r w:rsidRPr="00F01E83">
              <w:rPr>
                <w:color w:val="000000"/>
                <w:sz w:val="24"/>
                <w:szCs w:val="24"/>
              </w:rPr>
              <w:t> </w:t>
            </w:r>
          </w:p>
        </w:tc>
      </w:tr>
      <w:tr w:rsidR="00EB2F0C" w:rsidRPr="0097406D" w14:paraId="78C042D9" w14:textId="77777777" w:rsidTr="00EB2F0C">
        <w:trPr>
          <w:trHeight w:val="530"/>
        </w:trPr>
        <w:tc>
          <w:tcPr>
            <w:tcW w:w="620" w:type="dxa"/>
            <w:shd w:val="clear" w:color="auto" w:fill="auto"/>
            <w:noWrap/>
            <w:hideMark/>
          </w:tcPr>
          <w:p w14:paraId="7F1D3AD8" w14:textId="77777777" w:rsidR="00EB2F0C" w:rsidRPr="0097406D" w:rsidRDefault="00EB2F0C" w:rsidP="00EC2472">
            <w:pPr>
              <w:jc w:val="right"/>
              <w:rPr>
                <w:color w:val="000000"/>
                <w:sz w:val="24"/>
                <w:szCs w:val="24"/>
              </w:rPr>
            </w:pPr>
            <w:r w:rsidRPr="0097406D">
              <w:rPr>
                <w:color w:val="000000"/>
                <w:sz w:val="24"/>
                <w:szCs w:val="24"/>
              </w:rPr>
              <w:t>5</w:t>
            </w:r>
          </w:p>
        </w:tc>
        <w:tc>
          <w:tcPr>
            <w:tcW w:w="6614" w:type="dxa"/>
            <w:shd w:val="clear" w:color="auto" w:fill="auto"/>
          </w:tcPr>
          <w:p w14:paraId="1F677DF0" w14:textId="3F34CED1" w:rsidR="00EB2F0C" w:rsidRPr="00EB2F0C" w:rsidRDefault="00EB2F0C" w:rsidP="00EC2472">
            <w:pPr>
              <w:rPr>
                <w:sz w:val="24"/>
                <w:szCs w:val="24"/>
              </w:rPr>
            </w:pPr>
            <w:r w:rsidRPr="00EB2F0C">
              <w:rPr>
                <w:sz w:val="24"/>
                <w:szCs w:val="24"/>
              </w:rPr>
              <w:t>Korlátlan belföldi forgalmat tartalmazó SIM kártyák díja (FT/hó/SIM) (max. 4000 Ft/hónap)</w:t>
            </w:r>
          </w:p>
        </w:tc>
        <w:tc>
          <w:tcPr>
            <w:tcW w:w="1979" w:type="dxa"/>
            <w:shd w:val="clear" w:color="auto" w:fill="auto"/>
            <w:noWrap/>
            <w:vAlign w:val="bottom"/>
            <w:hideMark/>
          </w:tcPr>
          <w:p w14:paraId="073E3692" w14:textId="366E7678" w:rsidR="00EB2F0C" w:rsidRPr="00F01E83" w:rsidRDefault="00EB2F0C" w:rsidP="00EC2472">
            <w:pPr>
              <w:rPr>
                <w:color w:val="000000"/>
                <w:sz w:val="24"/>
                <w:szCs w:val="24"/>
              </w:rPr>
            </w:pPr>
            <w:r w:rsidRPr="00F01E83">
              <w:rPr>
                <w:color w:val="000000"/>
                <w:sz w:val="24"/>
                <w:szCs w:val="24"/>
              </w:rPr>
              <w:t> </w:t>
            </w:r>
          </w:p>
        </w:tc>
      </w:tr>
      <w:tr w:rsidR="00EB2F0C" w:rsidRPr="0097406D" w14:paraId="50A31B1C" w14:textId="77777777" w:rsidTr="00EB2F0C">
        <w:trPr>
          <w:trHeight w:val="530"/>
        </w:trPr>
        <w:tc>
          <w:tcPr>
            <w:tcW w:w="620" w:type="dxa"/>
            <w:shd w:val="clear" w:color="auto" w:fill="auto"/>
            <w:noWrap/>
            <w:hideMark/>
          </w:tcPr>
          <w:p w14:paraId="02D16770" w14:textId="77777777" w:rsidR="00EB2F0C" w:rsidRPr="0097406D" w:rsidRDefault="00EB2F0C" w:rsidP="00EC2472">
            <w:pPr>
              <w:jc w:val="right"/>
              <w:rPr>
                <w:color w:val="000000"/>
                <w:sz w:val="24"/>
                <w:szCs w:val="24"/>
              </w:rPr>
            </w:pPr>
            <w:r w:rsidRPr="0097406D">
              <w:rPr>
                <w:color w:val="000000"/>
                <w:sz w:val="24"/>
                <w:szCs w:val="24"/>
              </w:rPr>
              <w:t>6</w:t>
            </w:r>
          </w:p>
        </w:tc>
        <w:tc>
          <w:tcPr>
            <w:tcW w:w="6614" w:type="dxa"/>
            <w:shd w:val="clear" w:color="auto" w:fill="auto"/>
          </w:tcPr>
          <w:p w14:paraId="3679D6AE" w14:textId="56D3117F" w:rsidR="00EB2F0C" w:rsidRPr="00EB2F0C" w:rsidRDefault="00EB2F0C" w:rsidP="00315BA7">
            <w:pPr>
              <w:rPr>
                <w:sz w:val="24"/>
                <w:szCs w:val="24"/>
              </w:rPr>
            </w:pPr>
            <w:r w:rsidRPr="00EB2F0C">
              <w:rPr>
                <w:sz w:val="24"/>
                <w:szCs w:val="24"/>
              </w:rPr>
              <w:t>Internet szolgáltatás legalább 500MB (hang és adatkártyára is aktiválható) (Ft/hó/SIM) (max. 641 Ft/hó/SIM)</w:t>
            </w:r>
          </w:p>
        </w:tc>
        <w:tc>
          <w:tcPr>
            <w:tcW w:w="1979" w:type="dxa"/>
            <w:shd w:val="clear" w:color="auto" w:fill="auto"/>
            <w:noWrap/>
            <w:vAlign w:val="bottom"/>
            <w:hideMark/>
          </w:tcPr>
          <w:p w14:paraId="210825E9" w14:textId="5C0403CA" w:rsidR="00EB2F0C" w:rsidRPr="00F01E83" w:rsidRDefault="00EB2F0C" w:rsidP="00EC2472">
            <w:pPr>
              <w:rPr>
                <w:color w:val="000000"/>
                <w:sz w:val="24"/>
                <w:szCs w:val="24"/>
              </w:rPr>
            </w:pPr>
            <w:r w:rsidRPr="00F01E83">
              <w:rPr>
                <w:color w:val="000000"/>
                <w:sz w:val="24"/>
                <w:szCs w:val="24"/>
              </w:rPr>
              <w:t> </w:t>
            </w:r>
          </w:p>
        </w:tc>
      </w:tr>
      <w:tr w:rsidR="00EB2F0C" w:rsidRPr="0097406D" w14:paraId="296789BC" w14:textId="77777777" w:rsidTr="00EB2F0C">
        <w:trPr>
          <w:trHeight w:val="600"/>
        </w:trPr>
        <w:tc>
          <w:tcPr>
            <w:tcW w:w="620" w:type="dxa"/>
            <w:shd w:val="clear" w:color="auto" w:fill="auto"/>
            <w:noWrap/>
            <w:hideMark/>
          </w:tcPr>
          <w:p w14:paraId="1C53D53E" w14:textId="77777777" w:rsidR="00EB2F0C" w:rsidRPr="0097406D" w:rsidRDefault="00EB2F0C" w:rsidP="00EC2472">
            <w:pPr>
              <w:jc w:val="right"/>
              <w:rPr>
                <w:color w:val="000000"/>
                <w:sz w:val="24"/>
                <w:szCs w:val="24"/>
              </w:rPr>
            </w:pPr>
            <w:r w:rsidRPr="0097406D">
              <w:rPr>
                <w:color w:val="000000"/>
                <w:sz w:val="24"/>
                <w:szCs w:val="24"/>
              </w:rPr>
              <w:t>7</w:t>
            </w:r>
          </w:p>
        </w:tc>
        <w:tc>
          <w:tcPr>
            <w:tcW w:w="6614" w:type="dxa"/>
            <w:shd w:val="clear" w:color="auto" w:fill="auto"/>
          </w:tcPr>
          <w:p w14:paraId="57287DB8" w14:textId="7A530ED3" w:rsidR="00EB2F0C" w:rsidRPr="00EB2F0C" w:rsidRDefault="00EB2F0C" w:rsidP="00EC2472">
            <w:pPr>
              <w:rPr>
                <w:sz w:val="24"/>
                <w:szCs w:val="24"/>
              </w:rPr>
            </w:pPr>
            <w:r w:rsidRPr="00EB2F0C">
              <w:rPr>
                <w:sz w:val="24"/>
                <w:szCs w:val="24"/>
              </w:rPr>
              <w:t>Internet szolgáltatás legalább 2 GB (hang és adatkártyára is aktiválható) (Ft/hó/SIM) (max. 882 Ft/hó/SIM)</w:t>
            </w:r>
          </w:p>
        </w:tc>
        <w:tc>
          <w:tcPr>
            <w:tcW w:w="1979" w:type="dxa"/>
            <w:shd w:val="clear" w:color="auto" w:fill="auto"/>
            <w:vAlign w:val="center"/>
            <w:hideMark/>
          </w:tcPr>
          <w:p w14:paraId="106FBB0D" w14:textId="546626FB" w:rsidR="00EB2F0C" w:rsidRPr="00F01E83" w:rsidRDefault="00EB2F0C" w:rsidP="00EC2472">
            <w:pPr>
              <w:rPr>
                <w:color w:val="000000"/>
                <w:sz w:val="24"/>
                <w:szCs w:val="24"/>
              </w:rPr>
            </w:pPr>
            <w:r w:rsidRPr="00F01E83">
              <w:rPr>
                <w:color w:val="000000"/>
                <w:sz w:val="24"/>
                <w:szCs w:val="24"/>
              </w:rPr>
              <w:t> </w:t>
            </w:r>
          </w:p>
        </w:tc>
      </w:tr>
      <w:tr w:rsidR="00EB2F0C" w:rsidRPr="0097406D" w14:paraId="5A5E8CAF" w14:textId="77777777" w:rsidTr="00EB2F0C">
        <w:trPr>
          <w:trHeight w:val="600"/>
        </w:trPr>
        <w:tc>
          <w:tcPr>
            <w:tcW w:w="620" w:type="dxa"/>
            <w:shd w:val="clear" w:color="auto" w:fill="auto"/>
            <w:noWrap/>
            <w:hideMark/>
          </w:tcPr>
          <w:p w14:paraId="041BCAFD" w14:textId="77777777" w:rsidR="00EB2F0C" w:rsidRPr="0097406D" w:rsidRDefault="00EB2F0C" w:rsidP="00EC2472">
            <w:pPr>
              <w:jc w:val="right"/>
              <w:rPr>
                <w:color w:val="000000"/>
                <w:sz w:val="24"/>
                <w:szCs w:val="24"/>
              </w:rPr>
            </w:pPr>
            <w:r w:rsidRPr="0097406D">
              <w:rPr>
                <w:color w:val="000000"/>
                <w:sz w:val="24"/>
                <w:szCs w:val="24"/>
              </w:rPr>
              <w:t>8</w:t>
            </w:r>
          </w:p>
        </w:tc>
        <w:tc>
          <w:tcPr>
            <w:tcW w:w="6614" w:type="dxa"/>
            <w:shd w:val="clear" w:color="auto" w:fill="auto"/>
          </w:tcPr>
          <w:p w14:paraId="39470FA5" w14:textId="65130D61" w:rsidR="00EB2F0C" w:rsidRPr="00EB2F0C" w:rsidRDefault="00EB2F0C" w:rsidP="00EC2472">
            <w:pPr>
              <w:rPr>
                <w:sz w:val="24"/>
                <w:szCs w:val="24"/>
              </w:rPr>
            </w:pPr>
            <w:r w:rsidRPr="00EB2F0C">
              <w:rPr>
                <w:sz w:val="24"/>
                <w:szCs w:val="24"/>
              </w:rPr>
              <w:t>Internet szolgáltatás legalább 7 GB (hang és adatkártyára is aktiválható) (Ft/hó/SIM) (max. 1451 Ft/hó/SIM)</w:t>
            </w:r>
          </w:p>
        </w:tc>
        <w:tc>
          <w:tcPr>
            <w:tcW w:w="1979" w:type="dxa"/>
            <w:shd w:val="clear" w:color="auto" w:fill="auto"/>
            <w:vAlign w:val="center"/>
            <w:hideMark/>
          </w:tcPr>
          <w:p w14:paraId="2CABEAE1" w14:textId="0196D122" w:rsidR="00EB2F0C" w:rsidRPr="00F01E83" w:rsidRDefault="00EB2F0C" w:rsidP="00EC2472">
            <w:pPr>
              <w:rPr>
                <w:color w:val="000000"/>
                <w:sz w:val="24"/>
                <w:szCs w:val="24"/>
              </w:rPr>
            </w:pPr>
            <w:r w:rsidRPr="00F01E83">
              <w:rPr>
                <w:color w:val="000000"/>
                <w:sz w:val="24"/>
                <w:szCs w:val="24"/>
              </w:rPr>
              <w:t> </w:t>
            </w:r>
          </w:p>
        </w:tc>
      </w:tr>
      <w:tr w:rsidR="00EB2F0C" w:rsidRPr="0097406D" w14:paraId="476C8364" w14:textId="77777777" w:rsidTr="00EB2F0C">
        <w:trPr>
          <w:trHeight w:val="600"/>
        </w:trPr>
        <w:tc>
          <w:tcPr>
            <w:tcW w:w="620" w:type="dxa"/>
            <w:shd w:val="clear" w:color="auto" w:fill="auto"/>
            <w:noWrap/>
            <w:hideMark/>
          </w:tcPr>
          <w:p w14:paraId="7847F255" w14:textId="77777777" w:rsidR="00EB2F0C" w:rsidRPr="0097406D" w:rsidRDefault="00EB2F0C" w:rsidP="00EC2472">
            <w:pPr>
              <w:jc w:val="right"/>
              <w:rPr>
                <w:color w:val="000000"/>
                <w:sz w:val="24"/>
                <w:szCs w:val="24"/>
              </w:rPr>
            </w:pPr>
            <w:r w:rsidRPr="0097406D">
              <w:rPr>
                <w:color w:val="000000"/>
                <w:sz w:val="24"/>
                <w:szCs w:val="24"/>
              </w:rPr>
              <w:t>9</w:t>
            </w:r>
          </w:p>
        </w:tc>
        <w:tc>
          <w:tcPr>
            <w:tcW w:w="6614" w:type="dxa"/>
            <w:shd w:val="clear" w:color="auto" w:fill="auto"/>
          </w:tcPr>
          <w:p w14:paraId="7B28A222" w14:textId="26F53614" w:rsidR="00EB2F0C" w:rsidRPr="00EB2F0C" w:rsidRDefault="00EB2F0C" w:rsidP="00EC2472">
            <w:pPr>
              <w:rPr>
                <w:sz w:val="24"/>
                <w:szCs w:val="24"/>
              </w:rPr>
            </w:pPr>
            <w:r w:rsidRPr="00EB2F0C">
              <w:rPr>
                <w:sz w:val="24"/>
                <w:szCs w:val="24"/>
              </w:rPr>
              <w:t>Hang alapú előfizetést kiegészítő internet szolgáltatás legalább 12 GB (Ft/hó/SIM) (max. 1883 Ft/hó/SIM)</w:t>
            </w:r>
          </w:p>
        </w:tc>
        <w:tc>
          <w:tcPr>
            <w:tcW w:w="1979" w:type="dxa"/>
            <w:shd w:val="clear" w:color="auto" w:fill="auto"/>
            <w:vAlign w:val="center"/>
            <w:hideMark/>
          </w:tcPr>
          <w:p w14:paraId="2FA0D086" w14:textId="1AB8F77C" w:rsidR="00EB2F0C" w:rsidRPr="00F01E83" w:rsidRDefault="00EB2F0C" w:rsidP="00EC2472">
            <w:pPr>
              <w:rPr>
                <w:color w:val="000000"/>
                <w:sz w:val="24"/>
                <w:szCs w:val="24"/>
              </w:rPr>
            </w:pPr>
            <w:r w:rsidRPr="00F01E83">
              <w:rPr>
                <w:color w:val="000000"/>
                <w:sz w:val="24"/>
                <w:szCs w:val="24"/>
              </w:rPr>
              <w:t> </w:t>
            </w:r>
          </w:p>
        </w:tc>
      </w:tr>
      <w:tr w:rsidR="00EB2F0C" w:rsidRPr="0097406D" w14:paraId="4F13CA84" w14:textId="77777777" w:rsidTr="00EB2F0C">
        <w:trPr>
          <w:trHeight w:val="610"/>
        </w:trPr>
        <w:tc>
          <w:tcPr>
            <w:tcW w:w="620" w:type="dxa"/>
            <w:shd w:val="clear" w:color="auto" w:fill="auto"/>
            <w:noWrap/>
            <w:hideMark/>
          </w:tcPr>
          <w:p w14:paraId="28F95D95" w14:textId="77777777" w:rsidR="00EB2F0C" w:rsidRPr="0097406D" w:rsidRDefault="00EB2F0C" w:rsidP="00EC2472">
            <w:pPr>
              <w:jc w:val="right"/>
              <w:rPr>
                <w:color w:val="000000"/>
                <w:sz w:val="24"/>
                <w:szCs w:val="24"/>
              </w:rPr>
            </w:pPr>
            <w:r w:rsidRPr="0097406D">
              <w:rPr>
                <w:color w:val="000000"/>
                <w:sz w:val="24"/>
                <w:szCs w:val="24"/>
              </w:rPr>
              <w:t>10</w:t>
            </w:r>
          </w:p>
        </w:tc>
        <w:tc>
          <w:tcPr>
            <w:tcW w:w="6614" w:type="dxa"/>
            <w:shd w:val="clear" w:color="auto" w:fill="auto"/>
          </w:tcPr>
          <w:p w14:paraId="0187F732" w14:textId="325FE4A3" w:rsidR="00EB2F0C" w:rsidRPr="00EB2F0C" w:rsidRDefault="00EB2F0C" w:rsidP="00EC2472">
            <w:pPr>
              <w:rPr>
                <w:sz w:val="24"/>
                <w:szCs w:val="24"/>
              </w:rPr>
            </w:pPr>
            <w:r w:rsidRPr="00EB2F0C">
              <w:rPr>
                <w:sz w:val="24"/>
                <w:szCs w:val="24"/>
              </w:rPr>
              <w:t>Direkt bekötés szolgáltatás havidíja (Ft/hó) (max 45 000 Ft /hó)</w:t>
            </w:r>
          </w:p>
        </w:tc>
        <w:tc>
          <w:tcPr>
            <w:tcW w:w="1979" w:type="dxa"/>
            <w:shd w:val="clear" w:color="auto" w:fill="auto"/>
            <w:vAlign w:val="center"/>
            <w:hideMark/>
          </w:tcPr>
          <w:p w14:paraId="50C5CB44" w14:textId="702B6619" w:rsidR="00EB2F0C" w:rsidRPr="00F01E83" w:rsidRDefault="00EB2F0C" w:rsidP="00EC2472">
            <w:pPr>
              <w:rPr>
                <w:color w:val="000000"/>
                <w:sz w:val="24"/>
                <w:szCs w:val="24"/>
              </w:rPr>
            </w:pPr>
            <w:r w:rsidRPr="00F01E83">
              <w:rPr>
                <w:color w:val="000000"/>
                <w:sz w:val="24"/>
                <w:szCs w:val="24"/>
              </w:rPr>
              <w:t> </w:t>
            </w:r>
          </w:p>
        </w:tc>
      </w:tr>
      <w:tr w:rsidR="007E17EC" w:rsidRPr="0097406D" w14:paraId="5B90E317" w14:textId="77777777" w:rsidTr="00EB2F0C">
        <w:trPr>
          <w:trHeight w:val="610"/>
          <w:ins w:id="5" w:author="Bugyi Emőke dr." w:date="2018-01-25T12:02:00Z"/>
        </w:trPr>
        <w:tc>
          <w:tcPr>
            <w:tcW w:w="620" w:type="dxa"/>
            <w:shd w:val="clear" w:color="auto" w:fill="auto"/>
            <w:noWrap/>
          </w:tcPr>
          <w:p w14:paraId="5B0AEDB3" w14:textId="02BE4DF6" w:rsidR="007E17EC" w:rsidRPr="0097406D" w:rsidRDefault="007E17EC" w:rsidP="00EC2472">
            <w:pPr>
              <w:jc w:val="right"/>
              <w:rPr>
                <w:ins w:id="6" w:author="Bugyi Emőke dr." w:date="2018-01-25T12:02:00Z"/>
                <w:color w:val="000000"/>
                <w:sz w:val="24"/>
                <w:szCs w:val="24"/>
              </w:rPr>
            </w:pPr>
            <w:ins w:id="7" w:author="Bugyi Emőke dr." w:date="2018-01-25T12:02:00Z">
              <w:r>
                <w:rPr>
                  <w:color w:val="000000"/>
                  <w:sz w:val="24"/>
                  <w:szCs w:val="24"/>
                </w:rPr>
                <w:t>11</w:t>
              </w:r>
            </w:ins>
          </w:p>
        </w:tc>
        <w:tc>
          <w:tcPr>
            <w:tcW w:w="6614" w:type="dxa"/>
            <w:shd w:val="clear" w:color="auto" w:fill="auto"/>
          </w:tcPr>
          <w:p w14:paraId="4D4DD035" w14:textId="0FCE5FD2" w:rsidR="007E17EC" w:rsidRPr="00EB2F0C" w:rsidRDefault="007E17EC" w:rsidP="00EC2472">
            <w:pPr>
              <w:rPr>
                <w:ins w:id="8" w:author="Bugyi Emőke dr." w:date="2018-01-25T12:02:00Z"/>
                <w:sz w:val="24"/>
                <w:szCs w:val="24"/>
              </w:rPr>
            </w:pPr>
            <w:ins w:id="9" w:author="Bugyi Emőke dr." w:date="2018-01-25T12:02:00Z">
              <w:r w:rsidRPr="007E17EC">
                <w:rPr>
                  <w:sz w:val="24"/>
                  <w:szCs w:val="24"/>
                </w:rPr>
                <w:t>Tömeges SMS díja hálózaton belül (Ft/db) (max 0,9 Ft/db)</w:t>
              </w:r>
            </w:ins>
          </w:p>
        </w:tc>
        <w:tc>
          <w:tcPr>
            <w:tcW w:w="1979" w:type="dxa"/>
            <w:shd w:val="clear" w:color="auto" w:fill="auto"/>
            <w:vAlign w:val="center"/>
          </w:tcPr>
          <w:p w14:paraId="3D395579" w14:textId="77777777" w:rsidR="007E17EC" w:rsidRPr="00F01E83" w:rsidRDefault="007E17EC" w:rsidP="00EC2472">
            <w:pPr>
              <w:rPr>
                <w:ins w:id="10" w:author="Bugyi Emőke dr." w:date="2018-01-25T12:02:00Z"/>
                <w:color w:val="000000"/>
                <w:sz w:val="24"/>
                <w:szCs w:val="24"/>
              </w:rPr>
            </w:pPr>
          </w:p>
        </w:tc>
      </w:tr>
      <w:tr w:rsidR="00EB2F0C" w:rsidRPr="0097406D" w14:paraId="0F5B047A" w14:textId="77777777" w:rsidTr="00EB2F0C">
        <w:trPr>
          <w:trHeight w:val="310"/>
        </w:trPr>
        <w:tc>
          <w:tcPr>
            <w:tcW w:w="620" w:type="dxa"/>
            <w:shd w:val="clear" w:color="auto" w:fill="auto"/>
            <w:noWrap/>
            <w:hideMark/>
          </w:tcPr>
          <w:p w14:paraId="454D097D" w14:textId="61FD7021" w:rsidR="00EB2F0C" w:rsidRPr="0097406D" w:rsidRDefault="00EB2F0C" w:rsidP="00EC2472">
            <w:pPr>
              <w:jc w:val="right"/>
              <w:rPr>
                <w:color w:val="000000"/>
                <w:sz w:val="24"/>
                <w:szCs w:val="24"/>
              </w:rPr>
            </w:pPr>
            <w:del w:id="11" w:author="Bugyi Emőke dr." w:date="2018-01-25T12:02:00Z">
              <w:r w:rsidRPr="0097406D" w:rsidDel="007E17EC">
                <w:rPr>
                  <w:color w:val="000000"/>
                  <w:sz w:val="24"/>
                  <w:szCs w:val="24"/>
                </w:rPr>
                <w:delText>11</w:delText>
              </w:r>
            </w:del>
            <w:ins w:id="12" w:author="Bugyi Emőke dr." w:date="2018-01-25T12:02:00Z">
              <w:r w:rsidR="007E17EC" w:rsidRPr="0097406D">
                <w:rPr>
                  <w:color w:val="000000"/>
                  <w:sz w:val="24"/>
                  <w:szCs w:val="24"/>
                </w:rPr>
                <w:t>1</w:t>
              </w:r>
              <w:r w:rsidR="007E17EC">
                <w:rPr>
                  <w:color w:val="000000"/>
                  <w:sz w:val="24"/>
                  <w:szCs w:val="24"/>
                </w:rPr>
                <w:t>2</w:t>
              </w:r>
            </w:ins>
          </w:p>
        </w:tc>
        <w:tc>
          <w:tcPr>
            <w:tcW w:w="6614" w:type="dxa"/>
            <w:shd w:val="clear" w:color="auto" w:fill="auto"/>
          </w:tcPr>
          <w:p w14:paraId="3771CA97" w14:textId="23D31E5A" w:rsidR="00EB2F0C" w:rsidRPr="00EB2F0C" w:rsidRDefault="00EB2F0C" w:rsidP="00EC2472">
            <w:pPr>
              <w:rPr>
                <w:sz w:val="24"/>
                <w:szCs w:val="24"/>
              </w:rPr>
            </w:pPr>
            <w:r w:rsidRPr="00EB2F0C">
              <w:rPr>
                <w:sz w:val="24"/>
                <w:szCs w:val="24"/>
              </w:rPr>
              <w:t>Tömeges SMS díja más mobil és vezetékes irányba (Ft/db) (max 0,9 Ft/db)</w:t>
            </w:r>
          </w:p>
        </w:tc>
        <w:tc>
          <w:tcPr>
            <w:tcW w:w="1979" w:type="dxa"/>
            <w:shd w:val="clear" w:color="auto" w:fill="auto"/>
            <w:vAlign w:val="center"/>
            <w:hideMark/>
          </w:tcPr>
          <w:p w14:paraId="7A9DB5F9" w14:textId="223EA2D3" w:rsidR="00EB2F0C" w:rsidRPr="00F01E83" w:rsidRDefault="00EB2F0C" w:rsidP="00EC2472">
            <w:pPr>
              <w:rPr>
                <w:color w:val="000000"/>
                <w:sz w:val="24"/>
                <w:szCs w:val="24"/>
              </w:rPr>
            </w:pPr>
            <w:r w:rsidRPr="00F01E83">
              <w:rPr>
                <w:color w:val="000000"/>
                <w:sz w:val="24"/>
                <w:szCs w:val="24"/>
              </w:rPr>
              <w:t> </w:t>
            </w:r>
          </w:p>
        </w:tc>
      </w:tr>
      <w:tr w:rsidR="00EB2F0C" w:rsidRPr="0097406D" w14:paraId="16A78F8D" w14:textId="77777777" w:rsidTr="00EB2F0C">
        <w:trPr>
          <w:trHeight w:val="310"/>
        </w:trPr>
        <w:tc>
          <w:tcPr>
            <w:tcW w:w="620" w:type="dxa"/>
            <w:shd w:val="clear" w:color="auto" w:fill="auto"/>
            <w:noWrap/>
            <w:hideMark/>
          </w:tcPr>
          <w:p w14:paraId="2D003979" w14:textId="16F1DF72" w:rsidR="00EB2F0C" w:rsidRPr="0097406D" w:rsidRDefault="00EB2F0C" w:rsidP="003E2487">
            <w:pPr>
              <w:jc w:val="right"/>
              <w:rPr>
                <w:color w:val="000000"/>
                <w:sz w:val="24"/>
                <w:szCs w:val="24"/>
              </w:rPr>
            </w:pPr>
            <w:del w:id="13" w:author="Bugyi Emőke dr." w:date="2018-01-25T12:02:00Z">
              <w:r w:rsidRPr="0097406D" w:rsidDel="007E17EC">
                <w:rPr>
                  <w:color w:val="000000"/>
                  <w:sz w:val="24"/>
                  <w:szCs w:val="24"/>
                </w:rPr>
                <w:delText>1</w:delText>
              </w:r>
              <w:r w:rsidDel="007E17EC">
                <w:rPr>
                  <w:color w:val="000000"/>
                  <w:sz w:val="24"/>
                  <w:szCs w:val="24"/>
                </w:rPr>
                <w:delText>2</w:delText>
              </w:r>
            </w:del>
            <w:ins w:id="14" w:author="Bugyi Emőke dr." w:date="2018-01-25T12:02:00Z">
              <w:r w:rsidR="007E17EC" w:rsidRPr="0097406D">
                <w:rPr>
                  <w:color w:val="000000"/>
                  <w:sz w:val="24"/>
                  <w:szCs w:val="24"/>
                </w:rPr>
                <w:t>1</w:t>
              </w:r>
              <w:r w:rsidR="007E17EC">
                <w:rPr>
                  <w:color w:val="000000"/>
                  <w:sz w:val="24"/>
                  <w:szCs w:val="24"/>
                </w:rPr>
                <w:t>3</w:t>
              </w:r>
            </w:ins>
          </w:p>
        </w:tc>
        <w:tc>
          <w:tcPr>
            <w:tcW w:w="6614" w:type="dxa"/>
            <w:shd w:val="clear" w:color="auto" w:fill="auto"/>
          </w:tcPr>
          <w:p w14:paraId="7CA9A4F4" w14:textId="75403411" w:rsidR="00EB2F0C" w:rsidRPr="00EB2F0C" w:rsidRDefault="00EB2F0C" w:rsidP="00EC2472">
            <w:pPr>
              <w:rPr>
                <w:sz w:val="24"/>
                <w:szCs w:val="24"/>
              </w:rPr>
            </w:pPr>
            <w:r w:rsidRPr="00EB2F0C">
              <w:rPr>
                <w:sz w:val="24"/>
                <w:szCs w:val="24"/>
              </w:rPr>
              <w:t>APN szolgáltatás előfizetésenkénti havidíja, legalább 500 MB adatforgalommal (FT/hó/SIM) (max 550 Ft/hó)</w:t>
            </w:r>
          </w:p>
        </w:tc>
        <w:tc>
          <w:tcPr>
            <w:tcW w:w="1979" w:type="dxa"/>
            <w:shd w:val="clear" w:color="auto" w:fill="auto"/>
            <w:vAlign w:val="center"/>
            <w:hideMark/>
          </w:tcPr>
          <w:p w14:paraId="53559E52" w14:textId="4A80321B" w:rsidR="00EB2F0C" w:rsidRPr="00F01E83" w:rsidRDefault="00EB2F0C" w:rsidP="00EC2472">
            <w:pPr>
              <w:rPr>
                <w:color w:val="000000"/>
                <w:sz w:val="24"/>
                <w:szCs w:val="24"/>
              </w:rPr>
            </w:pPr>
            <w:r w:rsidRPr="00F01E83">
              <w:rPr>
                <w:color w:val="000000"/>
                <w:sz w:val="24"/>
                <w:szCs w:val="24"/>
              </w:rPr>
              <w:t> </w:t>
            </w:r>
          </w:p>
        </w:tc>
      </w:tr>
      <w:tr w:rsidR="00EB2F0C" w:rsidRPr="0097406D" w14:paraId="238540AB" w14:textId="77777777" w:rsidTr="00EB2F0C">
        <w:trPr>
          <w:trHeight w:val="610"/>
        </w:trPr>
        <w:tc>
          <w:tcPr>
            <w:tcW w:w="620" w:type="dxa"/>
            <w:shd w:val="clear" w:color="auto" w:fill="auto"/>
            <w:noWrap/>
            <w:hideMark/>
          </w:tcPr>
          <w:p w14:paraId="353ACCF2" w14:textId="472CEB30" w:rsidR="00EB2F0C" w:rsidRPr="0097406D" w:rsidRDefault="00EB2F0C" w:rsidP="00EC2472">
            <w:pPr>
              <w:jc w:val="right"/>
              <w:rPr>
                <w:color w:val="000000"/>
                <w:sz w:val="24"/>
                <w:szCs w:val="24"/>
              </w:rPr>
            </w:pPr>
            <w:del w:id="15" w:author="Bugyi Emőke dr." w:date="2018-01-25T12:02:00Z">
              <w:r w:rsidRPr="0097406D" w:rsidDel="007E17EC">
                <w:rPr>
                  <w:color w:val="000000"/>
                  <w:sz w:val="24"/>
                  <w:szCs w:val="24"/>
                </w:rPr>
                <w:delText>1</w:delText>
              </w:r>
              <w:r w:rsidDel="007E17EC">
                <w:rPr>
                  <w:color w:val="000000"/>
                  <w:sz w:val="24"/>
                  <w:szCs w:val="24"/>
                </w:rPr>
                <w:delText>3</w:delText>
              </w:r>
            </w:del>
            <w:ins w:id="16" w:author="Bugyi Emőke dr." w:date="2018-01-25T12:02:00Z">
              <w:r w:rsidR="007E17EC" w:rsidRPr="0097406D">
                <w:rPr>
                  <w:color w:val="000000"/>
                  <w:sz w:val="24"/>
                  <w:szCs w:val="24"/>
                </w:rPr>
                <w:t>1</w:t>
              </w:r>
              <w:r w:rsidR="007E17EC">
                <w:rPr>
                  <w:color w:val="000000"/>
                  <w:sz w:val="24"/>
                  <w:szCs w:val="24"/>
                </w:rPr>
                <w:t>4</w:t>
              </w:r>
            </w:ins>
          </w:p>
        </w:tc>
        <w:tc>
          <w:tcPr>
            <w:tcW w:w="6614" w:type="dxa"/>
            <w:shd w:val="clear" w:color="auto" w:fill="auto"/>
          </w:tcPr>
          <w:p w14:paraId="2BD526A6" w14:textId="7C177BDE" w:rsidR="00EB2F0C" w:rsidRPr="00EB2F0C" w:rsidRDefault="00EB2F0C" w:rsidP="00EC2472">
            <w:pPr>
              <w:rPr>
                <w:sz w:val="24"/>
                <w:szCs w:val="24"/>
              </w:rPr>
            </w:pPr>
            <w:r w:rsidRPr="00EB2F0C">
              <w:rPr>
                <w:sz w:val="24"/>
                <w:szCs w:val="24"/>
              </w:rPr>
              <w:t>Kizárólag segély hang hívásra alkalmazható SIM előfizetés (max 500 Ft/hó/SIM) (max 500 Ft/hó/SIM)</w:t>
            </w:r>
          </w:p>
        </w:tc>
        <w:tc>
          <w:tcPr>
            <w:tcW w:w="1979" w:type="dxa"/>
            <w:shd w:val="clear" w:color="auto" w:fill="auto"/>
            <w:vAlign w:val="center"/>
            <w:hideMark/>
          </w:tcPr>
          <w:p w14:paraId="2FBDE84B" w14:textId="6595B0EE" w:rsidR="00EB2F0C" w:rsidRPr="00F01E83" w:rsidRDefault="00EB2F0C" w:rsidP="00EC2472">
            <w:pPr>
              <w:rPr>
                <w:color w:val="000000"/>
                <w:sz w:val="24"/>
                <w:szCs w:val="24"/>
              </w:rPr>
            </w:pPr>
            <w:r w:rsidRPr="00F01E83">
              <w:rPr>
                <w:color w:val="000000"/>
                <w:sz w:val="24"/>
                <w:szCs w:val="24"/>
              </w:rPr>
              <w:t> </w:t>
            </w:r>
          </w:p>
        </w:tc>
      </w:tr>
      <w:tr w:rsidR="00EB2F0C" w:rsidRPr="0097406D" w14:paraId="166F085C" w14:textId="77777777" w:rsidTr="00EB2F0C">
        <w:trPr>
          <w:trHeight w:val="310"/>
        </w:trPr>
        <w:tc>
          <w:tcPr>
            <w:tcW w:w="620" w:type="dxa"/>
            <w:shd w:val="clear" w:color="auto" w:fill="auto"/>
            <w:noWrap/>
            <w:hideMark/>
          </w:tcPr>
          <w:p w14:paraId="4A0E952C" w14:textId="42C1D983" w:rsidR="00EB2F0C" w:rsidRPr="0097406D" w:rsidRDefault="00EB2F0C" w:rsidP="00EC2472">
            <w:pPr>
              <w:jc w:val="right"/>
              <w:rPr>
                <w:color w:val="000000"/>
                <w:sz w:val="24"/>
                <w:szCs w:val="24"/>
              </w:rPr>
            </w:pPr>
            <w:del w:id="17" w:author="Bugyi Emőke dr." w:date="2018-01-25T12:02:00Z">
              <w:r w:rsidRPr="0097406D" w:rsidDel="007E17EC">
                <w:rPr>
                  <w:color w:val="000000"/>
                  <w:sz w:val="24"/>
                  <w:szCs w:val="24"/>
                </w:rPr>
                <w:delText>1</w:delText>
              </w:r>
              <w:r w:rsidDel="007E17EC">
                <w:rPr>
                  <w:color w:val="000000"/>
                  <w:sz w:val="24"/>
                  <w:szCs w:val="24"/>
                </w:rPr>
                <w:delText>4</w:delText>
              </w:r>
            </w:del>
            <w:ins w:id="18" w:author="Bugyi Emőke dr." w:date="2018-01-25T12:02:00Z">
              <w:r w:rsidR="007E17EC" w:rsidRPr="0097406D">
                <w:rPr>
                  <w:color w:val="000000"/>
                  <w:sz w:val="24"/>
                  <w:szCs w:val="24"/>
                </w:rPr>
                <w:t>1</w:t>
              </w:r>
              <w:r w:rsidR="007E17EC">
                <w:rPr>
                  <w:color w:val="000000"/>
                  <w:sz w:val="24"/>
                  <w:szCs w:val="24"/>
                </w:rPr>
                <w:t>5</w:t>
              </w:r>
            </w:ins>
          </w:p>
        </w:tc>
        <w:tc>
          <w:tcPr>
            <w:tcW w:w="6614" w:type="dxa"/>
            <w:shd w:val="clear" w:color="auto" w:fill="auto"/>
          </w:tcPr>
          <w:p w14:paraId="2C7D838A" w14:textId="2BF7EB3C" w:rsidR="00EB2F0C" w:rsidRPr="00EB2F0C" w:rsidRDefault="00EB2F0C" w:rsidP="00EC2472">
            <w:pPr>
              <w:rPr>
                <w:sz w:val="24"/>
                <w:szCs w:val="24"/>
              </w:rPr>
            </w:pPr>
            <w:r w:rsidRPr="00EB2F0C">
              <w:rPr>
                <w:sz w:val="24"/>
                <w:szCs w:val="24"/>
              </w:rPr>
              <w:t>SIP trunk (Ft/hó) (max 40 000 Ft/hó)</w:t>
            </w:r>
          </w:p>
        </w:tc>
        <w:tc>
          <w:tcPr>
            <w:tcW w:w="1979" w:type="dxa"/>
            <w:shd w:val="clear" w:color="auto" w:fill="auto"/>
            <w:vAlign w:val="center"/>
            <w:hideMark/>
          </w:tcPr>
          <w:p w14:paraId="442339D9" w14:textId="46B8C945" w:rsidR="00EB2F0C" w:rsidRPr="00F01E83" w:rsidRDefault="00EB2F0C" w:rsidP="00EC2472">
            <w:pPr>
              <w:rPr>
                <w:color w:val="000000"/>
                <w:sz w:val="24"/>
                <w:szCs w:val="24"/>
              </w:rPr>
            </w:pPr>
            <w:r w:rsidRPr="00F01E83">
              <w:rPr>
                <w:color w:val="000000"/>
                <w:sz w:val="24"/>
                <w:szCs w:val="24"/>
              </w:rPr>
              <w:t> </w:t>
            </w:r>
          </w:p>
        </w:tc>
        <w:bookmarkStart w:id="19" w:name="_GoBack"/>
        <w:bookmarkEnd w:id="19"/>
      </w:tr>
      <w:tr w:rsidR="00EB2F0C" w:rsidRPr="0097406D" w:rsidDel="007E17EC" w14:paraId="0B3CE43E" w14:textId="691E74B5" w:rsidTr="00EB2F0C">
        <w:trPr>
          <w:trHeight w:val="679"/>
          <w:del w:id="20" w:author="Bugyi Emőke dr." w:date="2018-01-25T12:03:00Z"/>
        </w:trPr>
        <w:tc>
          <w:tcPr>
            <w:tcW w:w="620" w:type="dxa"/>
            <w:shd w:val="clear" w:color="auto" w:fill="auto"/>
            <w:noWrap/>
            <w:hideMark/>
          </w:tcPr>
          <w:p w14:paraId="3CA072AF" w14:textId="2C452A45" w:rsidR="00EB2F0C" w:rsidRPr="0097406D" w:rsidDel="007E17EC" w:rsidRDefault="00EB2F0C" w:rsidP="00EC2472">
            <w:pPr>
              <w:jc w:val="right"/>
              <w:rPr>
                <w:del w:id="21" w:author="Bugyi Emőke dr." w:date="2018-01-25T12:03:00Z"/>
                <w:color w:val="000000"/>
                <w:sz w:val="24"/>
                <w:szCs w:val="24"/>
              </w:rPr>
            </w:pPr>
            <w:del w:id="22" w:author="Bugyi Emőke dr." w:date="2018-01-25T12:01:00Z">
              <w:r w:rsidRPr="0097406D" w:rsidDel="007E17EC">
                <w:rPr>
                  <w:color w:val="000000"/>
                  <w:sz w:val="24"/>
                  <w:szCs w:val="24"/>
                </w:rPr>
                <w:delText>1</w:delText>
              </w:r>
              <w:r w:rsidDel="007E17EC">
                <w:rPr>
                  <w:color w:val="000000"/>
                  <w:sz w:val="24"/>
                  <w:szCs w:val="24"/>
                </w:rPr>
                <w:delText>5</w:delText>
              </w:r>
            </w:del>
          </w:p>
        </w:tc>
        <w:tc>
          <w:tcPr>
            <w:tcW w:w="6614" w:type="dxa"/>
            <w:shd w:val="clear" w:color="auto" w:fill="auto"/>
          </w:tcPr>
          <w:p w14:paraId="725C856E" w14:textId="747366D7" w:rsidR="00EB2F0C" w:rsidRPr="00EB2F0C" w:rsidDel="007E17EC" w:rsidRDefault="00EB2F0C" w:rsidP="00EC2472">
            <w:pPr>
              <w:rPr>
                <w:del w:id="23" w:author="Bugyi Emőke dr." w:date="2018-01-25T12:03:00Z"/>
                <w:sz w:val="24"/>
                <w:szCs w:val="24"/>
              </w:rPr>
            </w:pPr>
            <w:del w:id="24" w:author="Bugyi Emőke dr." w:date="2018-01-25T12:01:00Z">
              <w:r w:rsidRPr="00EB2F0C" w:rsidDel="007E17EC">
                <w:rPr>
                  <w:sz w:val="24"/>
                  <w:szCs w:val="24"/>
                </w:rPr>
                <w:delText>100%-ban lebeszélhető SIM havidíja (FT/hó/SIM) (max. 1500 Ft/hónap)</w:delText>
              </w:r>
            </w:del>
          </w:p>
        </w:tc>
        <w:tc>
          <w:tcPr>
            <w:tcW w:w="1979" w:type="dxa"/>
            <w:shd w:val="clear" w:color="auto" w:fill="auto"/>
            <w:noWrap/>
            <w:vAlign w:val="bottom"/>
            <w:hideMark/>
          </w:tcPr>
          <w:p w14:paraId="248E897A" w14:textId="0A3D34C7" w:rsidR="00EB2F0C" w:rsidRPr="00F01E83" w:rsidDel="007E17EC" w:rsidRDefault="00EB2F0C" w:rsidP="00EC2472">
            <w:pPr>
              <w:rPr>
                <w:del w:id="25" w:author="Bugyi Emőke dr." w:date="2018-01-25T12:03:00Z"/>
                <w:color w:val="000000"/>
                <w:sz w:val="24"/>
                <w:szCs w:val="24"/>
              </w:rPr>
            </w:pPr>
            <w:del w:id="26" w:author="Bugyi Emőke dr." w:date="2018-01-25T12:03:00Z">
              <w:r w:rsidRPr="00F01E83" w:rsidDel="007E17EC">
                <w:rPr>
                  <w:color w:val="000000"/>
                  <w:sz w:val="24"/>
                  <w:szCs w:val="24"/>
                </w:rPr>
                <w:delText> </w:delText>
              </w:r>
            </w:del>
          </w:p>
        </w:tc>
      </w:tr>
    </w:tbl>
    <w:p w14:paraId="66130BC8" w14:textId="77777777" w:rsidR="00787D7D" w:rsidRDefault="00787D7D" w:rsidP="00B703F1">
      <w:pPr>
        <w:rPr>
          <w:sz w:val="22"/>
          <w:szCs w:val="22"/>
        </w:rPr>
      </w:pPr>
    </w:p>
    <w:p w14:paraId="6415B4C3" w14:textId="77777777" w:rsidR="00C67570" w:rsidRDefault="00C67570" w:rsidP="00B703F1">
      <w:pPr>
        <w:rPr>
          <w:sz w:val="22"/>
          <w:szCs w:val="22"/>
        </w:rPr>
      </w:pPr>
    </w:p>
    <w:p w14:paraId="57FAA1B8" w14:textId="77CF3EB0" w:rsidR="00395787" w:rsidRPr="00201C7F" w:rsidRDefault="00B703F1" w:rsidP="00B703F1">
      <w:pPr>
        <w:rPr>
          <w:b/>
          <w:sz w:val="22"/>
          <w:szCs w:val="22"/>
          <w:u w:val="single"/>
        </w:rPr>
      </w:pPr>
      <w:r w:rsidRPr="00201C7F">
        <w:rPr>
          <w:b/>
          <w:sz w:val="22"/>
          <w:szCs w:val="22"/>
          <w:u w:val="single"/>
        </w:rPr>
        <w:t>II.</w:t>
      </w:r>
      <w:r w:rsidR="00201C7F" w:rsidRPr="00201C7F">
        <w:rPr>
          <w:b/>
          <w:sz w:val="22"/>
          <w:szCs w:val="22"/>
          <w:u w:val="single"/>
        </w:rPr>
        <w:t xml:space="preserve"> </w:t>
      </w:r>
      <w:r w:rsidRPr="00201C7F">
        <w:rPr>
          <w:b/>
          <w:sz w:val="22"/>
          <w:szCs w:val="22"/>
          <w:u w:val="single"/>
        </w:rPr>
        <w:t>Minőségi kritériumok</w:t>
      </w:r>
    </w:p>
    <w:p w14:paraId="063A24D3" w14:textId="77777777" w:rsidR="00201C7F" w:rsidRDefault="00201C7F" w:rsidP="00B703F1">
      <w:pPr>
        <w:rPr>
          <w:sz w:val="22"/>
          <w:szCs w:val="22"/>
        </w:rPr>
      </w:pPr>
    </w:p>
    <w:tbl>
      <w:tblPr>
        <w:tblW w:w="89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0"/>
        <w:gridCol w:w="6520"/>
        <w:gridCol w:w="1806"/>
      </w:tblGrid>
      <w:tr w:rsidR="00201C7F" w:rsidRPr="00201C7F" w14:paraId="280893CF" w14:textId="77777777" w:rsidTr="00C67570">
        <w:trPr>
          <w:trHeight w:val="260"/>
        </w:trPr>
        <w:tc>
          <w:tcPr>
            <w:tcW w:w="441" w:type="dxa"/>
            <w:shd w:val="clear" w:color="auto" w:fill="auto"/>
            <w:noWrap/>
            <w:vAlign w:val="bottom"/>
            <w:hideMark/>
          </w:tcPr>
          <w:p w14:paraId="232E0738" w14:textId="77777777" w:rsidR="00201C7F" w:rsidRPr="00201C7F" w:rsidRDefault="00201C7F" w:rsidP="00201C7F">
            <w:pPr>
              <w:autoSpaceDE w:val="0"/>
              <w:autoSpaceDN w:val="0"/>
              <w:spacing w:line="240" w:lineRule="auto"/>
              <w:jc w:val="left"/>
              <w:textAlignment w:val="auto"/>
              <w:rPr>
                <w:b/>
                <w:color w:val="000000"/>
                <w:sz w:val="24"/>
                <w:szCs w:val="24"/>
              </w:rPr>
            </w:pPr>
            <w:r w:rsidRPr="00201C7F">
              <w:rPr>
                <w:b/>
                <w:color w:val="000000"/>
                <w:sz w:val="24"/>
                <w:szCs w:val="24"/>
              </w:rPr>
              <w:t> </w:t>
            </w:r>
          </w:p>
        </w:tc>
        <w:tc>
          <w:tcPr>
            <w:tcW w:w="6520" w:type="dxa"/>
            <w:shd w:val="clear" w:color="auto" w:fill="auto"/>
            <w:noWrap/>
            <w:vAlign w:val="center"/>
            <w:hideMark/>
          </w:tcPr>
          <w:p w14:paraId="37D7C417" w14:textId="389E7EF8" w:rsidR="00201C7F" w:rsidRPr="00201C7F" w:rsidRDefault="00201C7F" w:rsidP="00C67570">
            <w:pPr>
              <w:autoSpaceDE w:val="0"/>
              <w:autoSpaceDN w:val="0"/>
              <w:spacing w:line="240" w:lineRule="auto"/>
              <w:jc w:val="center"/>
              <w:textAlignment w:val="auto"/>
              <w:rPr>
                <w:color w:val="000000"/>
                <w:sz w:val="24"/>
                <w:szCs w:val="24"/>
              </w:rPr>
            </w:pPr>
            <w:r w:rsidRPr="00201C7F">
              <w:rPr>
                <w:color w:val="000000"/>
                <w:sz w:val="24"/>
                <w:szCs w:val="24"/>
              </w:rPr>
              <w:t>Beszerzendő eszköz, szolgáltatás megnevezése</w:t>
            </w:r>
          </w:p>
        </w:tc>
        <w:tc>
          <w:tcPr>
            <w:tcW w:w="1985" w:type="dxa"/>
            <w:vAlign w:val="center"/>
          </w:tcPr>
          <w:p w14:paraId="38261536" w14:textId="77777777" w:rsidR="00201C7F" w:rsidRPr="00201C7F" w:rsidRDefault="00201C7F" w:rsidP="00C67570">
            <w:pPr>
              <w:autoSpaceDE w:val="0"/>
              <w:autoSpaceDN w:val="0"/>
              <w:spacing w:line="240" w:lineRule="auto"/>
              <w:jc w:val="center"/>
              <w:textAlignment w:val="auto"/>
              <w:rPr>
                <w:color w:val="000000"/>
                <w:sz w:val="24"/>
                <w:szCs w:val="24"/>
              </w:rPr>
            </w:pPr>
            <w:r w:rsidRPr="00201C7F">
              <w:rPr>
                <w:color w:val="000000"/>
                <w:sz w:val="24"/>
                <w:szCs w:val="24"/>
              </w:rPr>
              <w:t>Ajánlattevő vállalása</w:t>
            </w:r>
          </w:p>
        </w:tc>
      </w:tr>
      <w:tr w:rsidR="00201C7F" w:rsidRPr="00201C7F" w:rsidDel="00E87B9C" w14:paraId="10505AF0" w14:textId="147BA088" w:rsidTr="00201C7F">
        <w:trPr>
          <w:trHeight w:val="500"/>
          <w:del w:id="27" w:author="Emőke Bugyi dr." w:date="2018-01-09T14:24:00Z"/>
        </w:trPr>
        <w:tc>
          <w:tcPr>
            <w:tcW w:w="441" w:type="dxa"/>
            <w:shd w:val="clear" w:color="auto" w:fill="auto"/>
            <w:noWrap/>
            <w:hideMark/>
          </w:tcPr>
          <w:p w14:paraId="093338A8" w14:textId="7580D6F7" w:rsidR="00201C7F" w:rsidRPr="00201C7F" w:rsidDel="00E87B9C" w:rsidRDefault="0053299E" w:rsidP="00201C7F">
            <w:pPr>
              <w:autoSpaceDE w:val="0"/>
              <w:autoSpaceDN w:val="0"/>
              <w:spacing w:line="240" w:lineRule="auto"/>
              <w:jc w:val="right"/>
              <w:textAlignment w:val="auto"/>
              <w:rPr>
                <w:del w:id="28" w:author="Emőke Bugyi dr." w:date="2018-01-09T14:24:00Z"/>
                <w:color w:val="000000"/>
                <w:sz w:val="24"/>
                <w:szCs w:val="24"/>
              </w:rPr>
            </w:pPr>
            <w:del w:id="29" w:author="Emőke Bugyi dr." w:date="2018-01-09T14:24:00Z">
              <w:r w:rsidDel="00E87B9C">
                <w:rPr>
                  <w:sz w:val="24"/>
                  <w:szCs w:val="24"/>
                </w:rPr>
                <w:delText>1</w:delText>
              </w:r>
            </w:del>
          </w:p>
        </w:tc>
        <w:tc>
          <w:tcPr>
            <w:tcW w:w="6520" w:type="dxa"/>
            <w:shd w:val="clear" w:color="auto" w:fill="auto"/>
            <w:hideMark/>
          </w:tcPr>
          <w:p w14:paraId="0D114BFE" w14:textId="6AC3AAA1" w:rsidR="00201C7F" w:rsidRPr="00201C7F" w:rsidDel="00E87B9C" w:rsidRDefault="00201C7F" w:rsidP="00201C7F">
            <w:pPr>
              <w:autoSpaceDE w:val="0"/>
              <w:autoSpaceDN w:val="0"/>
              <w:spacing w:line="240" w:lineRule="auto"/>
              <w:jc w:val="left"/>
              <w:textAlignment w:val="auto"/>
              <w:rPr>
                <w:del w:id="30" w:author="Emőke Bugyi dr." w:date="2018-01-09T14:24:00Z"/>
                <w:color w:val="000000"/>
                <w:sz w:val="24"/>
                <w:szCs w:val="24"/>
              </w:rPr>
            </w:pPr>
            <w:del w:id="31" w:author="Emőke Bugyi dr." w:date="2018-01-09T14:24:00Z">
              <w:r w:rsidRPr="00201C7F" w:rsidDel="00E87B9C">
                <w:rPr>
                  <w:sz w:val="24"/>
                  <w:szCs w:val="24"/>
                </w:rPr>
                <w:delText>Havi két alkalommal intézményenként díjmentes helyszíni ügyintézés (igen/nem)</w:delText>
              </w:r>
            </w:del>
          </w:p>
        </w:tc>
        <w:tc>
          <w:tcPr>
            <w:tcW w:w="1985" w:type="dxa"/>
          </w:tcPr>
          <w:p w14:paraId="01937085" w14:textId="6F75C7B7" w:rsidR="00201C7F" w:rsidRPr="00201C7F" w:rsidDel="00E87B9C" w:rsidRDefault="00201C7F" w:rsidP="00201C7F">
            <w:pPr>
              <w:autoSpaceDE w:val="0"/>
              <w:autoSpaceDN w:val="0"/>
              <w:spacing w:line="240" w:lineRule="auto"/>
              <w:jc w:val="left"/>
              <w:textAlignment w:val="auto"/>
              <w:rPr>
                <w:del w:id="32" w:author="Emőke Bugyi dr." w:date="2018-01-09T14:24:00Z"/>
                <w:color w:val="000000"/>
                <w:sz w:val="24"/>
                <w:szCs w:val="24"/>
              </w:rPr>
            </w:pPr>
          </w:p>
        </w:tc>
      </w:tr>
      <w:tr w:rsidR="00201C7F" w:rsidRPr="00201C7F" w14:paraId="772D3A5A" w14:textId="77777777" w:rsidTr="00201C7F">
        <w:trPr>
          <w:trHeight w:val="250"/>
        </w:trPr>
        <w:tc>
          <w:tcPr>
            <w:tcW w:w="441" w:type="dxa"/>
            <w:shd w:val="clear" w:color="auto" w:fill="auto"/>
            <w:noWrap/>
            <w:hideMark/>
          </w:tcPr>
          <w:p w14:paraId="75BD5AA3" w14:textId="1B72B748" w:rsidR="00201C7F" w:rsidRPr="00201C7F" w:rsidRDefault="0053299E" w:rsidP="00201C7F">
            <w:pPr>
              <w:autoSpaceDE w:val="0"/>
              <w:autoSpaceDN w:val="0"/>
              <w:spacing w:line="240" w:lineRule="auto"/>
              <w:jc w:val="right"/>
              <w:textAlignment w:val="auto"/>
              <w:rPr>
                <w:color w:val="000000"/>
                <w:sz w:val="24"/>
                <w:szCs w:val="24"/>
              </w:rPr>
            </w:pPr>
            <w:del w:id="33" w:author="Emőke Bugyi dr." w:date="2018-01-09T14:25:00Z">
              <w:r w:rsidDel="00E87B9C">
                <w:rPr>
                  <w:sz w:val="24"/>
                  <w:szCs w:val="24"/>
                </w:rPr>
                <w:delText>2</w:delText>
              </w:r>
            </w:del>
            <w:ins w:id="34" w:author="Emőke Bugyi dr." w:date="2018-01-09T14:25:00Z">
              <w:r w:rsidR="00E87B9C">
                <w:rPr>
                  <w:sz w:val="24"/>
                  <w:szCs w:val="24"/>
                </w:rPr>
                <w:t>1</w:t>
              </w:r>
            </w:ins>
            <w:ins w:id="35" w:author="Bugyi Emőke dr." w:date="2018-01-23T10:33:00Z">
              <w:r w:rsidR="00BF3998">
                <w:rPr>
                  <w:sz w:val="24"/>
                  <w:szCs w:val="24"/>
                </w:rPr>
                <w:t>6</w:t>
              </w:r>
            </w:ins>
          </w:p>
        </w:tc>
        <w:tc>
          <w:tcPr>
            <w:tcW w:w="6520" w:type="dxa"/>
            <w:shd w:val="clear" w:color="auto" w:fill="auto"/>
            <w:noWrap/>
            <w:hideMark/>
          </w:tcPr>
          <w:p w14:paraId="7C4B266B" w14:textId="77777777" w:rsidR="00201C7F" w:rsidRPr="00201C7F" w:rsidRDefault="00201C7F" w:rsidP="00201C7F">
            <w:pPr>
              <w:autoSpaceDE w:val="0"/>
              <w:autoSpaceDN w:val="0"/>
              <w:spacing w:line="240" w:lineRule="auto"/>
              <w:jc w:val="left"/>
              <w:textAlignment w:val="auto"/>
              <w:rPr>
                <w:color w:val="000000"/>
                <w:sz w:val="24"/>
                <w:szCs w:val="24"/>
              </w:rPr>
            </w:pPr>
            <w:r w:rsidRPr="00201C7F">
              <w:rPr>
                <w:sz w:val="24"/>
                <w:szCs w:val="24"/>
              </w:rPr>
              <w:t xml:space="preserve">Helyszíni ügyintéző bejelentéstől számított megjelenése (munkaóra) </w:t>
            </w:r>
          </w:p>
        </w:tc>
        <w:tc>
          <w:tcPr>
            <w:tcW w:w="1985" w:type="dxa"/>
          </w:tcPr>
          <w:p w14:paraId="3193338B" w14:textId="031BB055" w:rsidR="00201C7F" w:rsidRPr="00201C7F" w:rsidRDefault="00201C7F" w:rsidP="00201C7F">
            <w:pPr>
              <w:autoSpaceDE w:val="0"/>
              <w:autoSpaceDN w:val="0"/>
              <w:spacing w:line="240" w:lineRule="auto"/>
              <w:jc w:val="left"/>
              <w:textAlignment w:val="auto"/>
              <w:rPr>
                <w:sz w:val="24"/>
                <w:szCs w:val="24"/>
              </w:rPr>
            </w:pPr>
          </w:p>
        </w:tc>
      </w:tr>
      <w:tr w:rsidR="00201C7F" w:rsidRPr="00201C7F" w14:paraId="489B7019" w14:textId="77777777" w:rsidTr="00201C7F">
        <w:trPr>
          <w:trHeight w:val="500"/>
        </w:trPr>
        <w:tc>
          <w:tcPr>
            <w:tcW w:w="441" w:type="dxa"/>
            <w:shd w:val="clear" w:color="auto" w:fill="auto"/>
            <w:noWrap/>
          </w:tcPr>
          <w:p w14:paraId="4D34AFE2" w14:textId="093DFEE1" w:rsidR="00201C7F" w:rsidRPr="00201C7F" w:rsidRDefault="0053299E" w:rsidP="0053299E">
            <w:pPr>
              <w:autoSpaceDE w:val="0"/>
              <w:autoSpaceDN w:val="0"/>
              <w:spacing w:line="240" w:lineRule="auto"/>
              <w:jc w:val="right"/>
              <w:textAlignment w:val="auto"/>
              <w:rPr>
                <w:color w:val="000000"/>
                <w:sz w:val="24"/>
                <w:szCs w:val="24"/>
              </w:rPr>
            </w:pPr>
            <w:del w:id="36" w:author="Emőke Bugyi dr." w:date="2018-01-09T14:25:00Z">
              <w:r w:rsidDel="00E87B9C">
                <w:rPr>
                  <w:sz w:val="24"/>
                  <w:szCs w:val="24"/>
                </w:rPr>
                <w:delText>3</w:delText>
              </w:r>
            </w:del>
            <w:ins w:id="37" w:author="Emőke Bugyi dr." w:date="2018-01-09T14:25:00Z">
              <w:del w:id="38" w:author="Bugyi Emőke dr." w:date="2018-01-23T10:33:00Z">
                <w:r w:rsidR="00E87B9C" w:rsidDel="00BF3998">
                  <w:rPr>
                    <w:sz w:val="24"/>
                    <w:szCs w:val="24"/>
                  </w:rPr>
                  <w:delText>2</w:delText>
                </w:r>
              </w:del>
            </w:ins>
            <w:ins w:id="39" w:author="Bugyi Emőke dr." w:date="2018-01-23T10:33:00Z">
              <w:r w:rsidR="00BF3998">
                <w:rPr>
                  <w:sz w:val="24"/>
                  <w:szCs w:val="24"/>
                </w:rPr>
                <w:t>17</w:t>
              </w:r>
            </w:ins>
          </w:p>
        </w:tc>
        <w:tc>
          <w:tcPr>
            <w:tcW w:w="6520" w:type="dxa"/>
            <w:shd w:val="clear" w:color="auto" w:fill="auto"/>
          </w:tcPr>
          <w:p w14:paraId="794C58F3" w14:textId="77777777" w:rsidR="00201C7F" w:rsidRPr="00201C7F" w:rsidRDefault="00201C7F" w:rsidP="00201C7F">
            <w:pPr>
              <w:autoSpaceDE w:val="0"/>
              <w:autoSpaceDN w:val="0"/>
              <w:spacing w:line="240" w:lineRule="auto"/>
              <w:jc w:val="left"/>
              <w:textAlignment w:val="auto"/>
              <w:rPr>
                <w:color w:val="000000"/>
                <w:sz w:val="24"/>
                <w:szCs w:val="24"/>
              </w:rPr>
            </w:pPr>
            <w:r w:rsidRPr="00201C7F">
              <w:rPr>
                <w:sz w:val="24"/>
                <w:szCs w:val="24"/>
              </w:rPr>
              <w:t>Vállalati ügyfeleknek szóló árlistában szereplő listaárból adott kedvezmény mértéke (a vállalás nem lehet 0%, max. 30%)</w:t>
            </w:r>
          </w:p>
        </w:tc>
        <w:tc>
          <w:tcPr>
            <w:tcW w:w="1985" w:type="dxa"/>
          </w:tcPr>
          <w:p w14:paraId="124DAABB" w14:textId="77777777" w:rsidR="00201C7F" w:rsidRPr="00201C7F" w:rsidRDefault="00201C7F" w:rsidP="00201C7F">
            <w:pPr>
              <w:autoSpaceDE w:val="0"/>
              <w:autoSpaceDN w:val="0"/>
              <w:spacing w:line="240" w:lineRule="auto"/>
              <w:jc w:val="left"/>
              <w:textAlignment w:val="auto"/>
              <w:rPr>
                <w:color w:val="000000"/>
                <w:sz w:val="24"/>
                <w:szCs w:val="24"/>
              </w:rPr>
            </w:pPr>
          </w:p>
        </w:tc>
      </w:tr>
    </w:tbl>
    <w:p w14:paraId="24239171" w14:textId="77777777" w:rsidR="00223624" w:rsidRPr="00395787" w:rsidRDefault="00223624" w:rsidP="000163B9">
      <w:pPr>
        <w:shd w:val="clear" w:color="auto" w:fill="FFFFFF" w:themeFill="background1"/>
        <w:spacing w:line="360" w:lineRule="auto"/>
        <w:rPr>
          <w:sz w:val="22"/>
          <w:szCs w:val="22"/>
        </w:rPr>
      </w:pPr>
    </w:p>
    <w:p w14:paraId="038F4F28" w14:textId="77777777" w:rsidR="00F21FE0" w:rsidRPr="00395787" w:rsidRDefault="00F21FE0" w:rsidP="00492D94">
      <w:pPr>
        <w:pStyle w:val="Szvegtrzsbehzssal"/>
        <w:ind w:left="0"/>
        <w:rPr>
          <w:sz w:val="22"/>
          <w:szCs w:val="22"/>
        </w:rPr>
      </w:pPr>
      <w:r w:rsidRPr="00395787">
        <w:rPr>
          <w:sz w:val="22"/>
          <w:szCs w:val="22"/>
        </w:rPr>
        <w:t>Jelen nyilatkozatot a B</w:t>
      </w:r>
      <w:r w:rsidR="00117867" w:rsidRPr="00395787">
        <w:rPr>
          <w:sz w:val="22"/>
          <w:szCs w:val="22"/>
        </w:rPr>
        <w:t xml:space="preserve">VH </w:t>
      </w:r>
      <w:r w:rsidRPr="00395787">
        <w:rPr>
          <w:sz w:val="22"/>
          <w:szCs w:val="22"/>
        </w:rPr>
        <w:t xml:space="preserve">Zrt., mint Ajánlatkérő által </w:t>
      </w:r>
      <w:r w:rsidRPr="00395787">
        <w:rPr>
          <w:b/>
          <w:i/>
          <w:color w:val="000000"/>
          <w:sz w:val="22"/>
          <w:szCs w:val="22"/>
        </w:rPr>
        <w:t>„</w:t>
      </w:r>
      <w:r w:rsidR="003E20B7" w:rsidRPr="00395787">
        <w:rPr>
          <w:b/>
          <w:i/>
          <w:color w:val="000000"/>
          <w:sz w:val="22"/>
          <w:szCs w:val="22"/>
        </w:rPr>
        <w:t>Mobil távközlési szolgáltatások beszerzése</w:t>
      </w:r>
      <w:r w:rsidR="00F91DA8" w:rsidRPr="00395787">
        <w:rPr>
          <w:b/>
          <w:i/>
          <w:color w:val="000000"/>
          <w:sz w:val="22"/>
          <w:szCs w:val="22"/>
        </w:rPr>
        <w:t>”</w:t>
      </w:r>
      <w:r w:rsidRPr="00395787">
        <w:rPr>
          <w:sz w:val="22"/>
          <w:szCs w:val="22"/>
        </w:rPr>
        <w:t xml:space="preserve"> címen indított közbeszerzési eljárásban</w:t>
      </w:r>
      <w:r w:rsidRPr="00395787">
        <w:rPr>
          <w:b/>
          <w:sz w:val="22"/>
          <w:szCs w:val="22"/>
        </w:rPr>
        <w:t xml:space="preserve"> </w:t>
      </w:r>
      <w:r w:rsidRPr="00395787">
        <w:rPr>
          <w:sz w:val="22"/>
          <w:szCs w:val="22"/>
        </w:rPr>
        <w:t>az ajánlat részeként teszem/tesszük</w:t>
      </w:r>
      <w:r w:rsidRPr="00395787">
        <w:rPr>
          <w:sz w:val="22"/>
          <w:szCs w:val="22"/>
          <w:vertAlign w:val="superscript"/>
        </w:rPr>
        <w:footnoteReference w:id="4"/>
      </w:r>
    </w:p>
    <w:p w14:paraId="2BDC605D" w14:textId="77777777" w:rsidR="00F21FE0" w:rsidRDefault="00F21FE0" w:rsidP="00E070CE">
      <w:pPr>
        <w:shd w:val="clear" w:color="auto" w:fill="FFFFFF" w:themeFill="background1"/>
        <w:spacing w:line="240" w:lineRule="auto"/>
        <w:ind w:left="284"/>
        <w:rPr>
          <w:sz w:val="22"/>
          <w:szCs w:val="22"/>
        </w:rPr>
      </w:pPr>
    </w:p>
    <w:p w14:paraId="7F5619F4" w14:textId="77777777" w:rsidR="00C67570" w:rsidRPr="00395787" w:rsidRDefault="00C67570" w:rsidP="00E070CE">
      <w:pPr>
        <w:shd w:val="clear" w:color="auto" w:fill="FFFFFF" w:themeFill="background1"/>
        <w:spacing w:line="240" w:lineRule="auto"/>
        <w:ind w:left="284"/>
        <w:rPr>
          <w:sz w:val="22"/>
          <w:szCs w:val="22"/>
        </w:rPr>
      </w:pPr>
    </w:p>
    <w:p w14:paraId="4069976B" w14:textId="77777777" w:rsidR="00C6030C" w:rsidRPr="00395787" w:rsidRDefault="00C6030C" w:rsidP="000163B9">
      <w:pPr>
        <w:pStyle w:val="Listaszerbekezds"/>
        <w:shd w:val="clear" w:color="auto" w:fill="FFFFFF" w:themeFill="background1"/>
        <w:ind w:left="0"/>
        <w:contextualSpacing/>
        <w:rPr>
          <w:sz w:val="22"/>
          <w:szCs w:val="22"/>
        </w:rPr>
      </w:pPr>
      <w:r w:rsidRPr="00395787">
        <w:rPr>
          <w:sz w:val="22"/>
          <w:szCs w:val="22"/>
        </w:rPr>
        <w:t>Kelt: ……………(helység) ……….. év …….. hónap …. napján</w:t>
      </w:r>
    </w:p>
    <w:p w14:paraId="2DE2B039" w14:textId="77777777" w:rsidR="00C6030C" w:rsidRPr="00395787"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395787" w14:paraId="52326A7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6C8F5811" w14:textId="77777777" w:rsidR="00C6030C" w:rsidRPr="00395787" w:rsidRDefault="00C6030C" w:rsidP="00656579">
            <w:pPr>
              <w:pStyle w:val="Listaszerbekezds"/>
              <w:shd w:val="clear" w:color="auto" w:fill="FFFFFF" w:themeFill="background1"/>
              <w:ind w:left="284"/>
              <w:contextualSpacing/>
              <w:jc w:val="center"/>
              <w:rPr>
                <w:sz w:val="22"/>
                <w:szCs w:val="22"/>
              </w:rPr>
            </w:pPr>
            <w:r w:rsidRPr="00395787">
              <w:rPr>
                <w:sz w:val="22"/>
                <w:szCs w:val="22"/>
              </w:rPr>
              <w:t>(Cégszerű aláírás a kötelezettségvállalásra jogo-sult/jogosultak, vagy aláírás a meghatalmazott/meghatalmazottak részéről)</w:t>
            </w:r>
          </w:p>
        </w:tc>
      </w:tr>
    </w:tbl>
    <w:p w14:paraId="732ABBBB" w14:textId="77777777" w:rsidR="00223624" w:rsidRPr="00395787" w:rsidRDefault="00223624" w:rsidP="00E070CE">
      <w:pPr>
        <w:shd w:val="clear" w:color="auto" w:fill="FFFFFF" w:themeFill="background1"/>
        <w:rPr>
          <w:sz w:val="22"/>
          <w:szCs w:val="22"/>
        </w:rPr>
      </w:pPr>
    </w:p>
    <w:p w14:paraId="4970DBBC" w14:textId="77777777" w:rsidR="00223624" w:rsidRPr="00395787" w:rsidRDefault="00223624">
      <w:pPr>
        <w:widowControl/>
        <w:adjustRightInd/>
        <w:spacing w:after="200" w:line="276" w:lineRule="auto"/>
        <w:jc w:val="left"/>
        <w:textAlignment w:val="auto"/>
        <w:rPr>
          <w:sz w:val="22"/>
          <w:szCs w:val="22"/>
        </w:rPr>
      </w:pPr>
      <w:r w:rsidRPr="00395787">
        <w:rPr>
          <w:sz w:val="22"/>
          <w:szCs w:val="22"/>
        </w:rPr>
        <w:br w:type="page"/>
      </w:r>
    </w:p>
    <w:p w14:paraId="09AA9D3B" w14:textId="77777777" w:rsidR="009924E0" w:rsidRPr="00395787" w:rsidRDefault="009924E0" w:rsidP="00E070CE">
      <w:pPr>
        <w:pStyle w:val="Listaszerbekezds"/>
        <w:shd w:val="clear" w:color="auto" w:fill="FFFFFF" w:themeFill="background1"/>
        <w:ind w:left="284"/>
        <w:contextualSpacing/>
        <w:jc w:val="center"/>
        <w:rPr>
          <w:b/>
          <w:bCs/>
          <w:sz w:val="22"/>
          <w:szCs w:val="22"/>
        </w:rPr>
      </w:pPr>
      <w:bookmarkStart w:id="40" w:name="_Toc444007220"/>
    </w:p>
    <w:p w14:paraId="715EA36B" w14:textId="77777777" w:rsidR="009924E0" w:rsidRPr="00395787" w:rsidRDefault="009C39EA" w:rsidP="00E070CE">
      <w:pPr>
        <w:pStyle w:val="Listaszerbekezds"/>
        <w:shd w:val="clear" w:color="auto" w:fill="FFFFFF" w:themeFill="background1"/>
        <w:ind w:left="284"/>
        <w:contextualSpacing/>
        <w:jc w:val="right"/>
        <w:rPr>
          <w:bCs/>
          <w:sz w:val="22"/>
          <w:szCs w:val="22"/>
        </w:rPr>
      </w:pPr>
      <w:r w:rsidRPr="00395787">
        <w:rPr>
          <w:bCs/>
          <w:sz w:val="22"/>
          <w:szCs w:val="22"/>
        </w:rPr>
        <w:t>2. sz.</w:t>
      </w:r>
      <w:r w:rsidR="009924E0" w:rsidRPr="00395787">
        <w:rPr>
          <w:bCs/>
          <w:sz w:val="22"/>
          <w:szCs w:val="22"/>
        </w:rPr>
        <w:t xml:space="preserve"> </w:t>
      </w:r>
      <w:r w:rsidR="00231D68" w:rsidRPr="00395787">
        <w:rPr>
          <w:bCs/>
          <w:sz w:val="22"/>
          <w:szCs w:val="22"/>
        </w:rPr>
        <w:t>minta</w:t>
      </w:r>
    </w:p>
    <w:p w14:paraId="56B0288B" w14:textId="77777777" w:rsidR="009924E0" w:rsidRPr="00395787" w:rsidRDefault="009924E0" w:rsidP="00E070CE">
      <w:pPr>
        <w:pStyle w:val="Listaszerbekezds"/>
        <w:shd w:val="clear" w:color="auto" w:fill="FFFFFF" w:themeFill="background1"/>
        <w:ind w:left="284"/>
        <w:contextualSpacing/>
        <w:jc w:val="center"/>
        <w:rPr>
          <w:b/>
          <w:bCs/>
          <w:sz w:val="22"/>
          <w:szCs w:val="22"/>
        </w:rPr>
      </w:pPr>
      <w:r w:rsidRPr="00395787">
        <w:rPr>
          <w:b/>
          <w:bCs/>
          <w:sz w:val="22"/>
          <w:szCs w:val="22"/>
        </w:rPr>
        <w:t>ADATLAP</w:t>
      </w:r>
      <w:bookmarkEnd w:id="40"/>
    </w:p>
    <w:p w14:paraId="3F105342" w14:textId="77777777" w:rsidR="009924E0" w:rsidRPr="00395787" w:rsidRDefault="009924E0" w:rsidP="00E070CE">
      <w:pPr>
        <w:pStyle w:val="Listaszerbekezds"/>
        <w:shd w:val="clear" w:color="auto" w:fill="FFFFFF" w:themeFill="background1"/>
        <w:ind w:left="284"/>
        <w:contextualSpacing/>
        <w:jc w:val="both"/>
        <w:rPr>
          <w:sz w:val="22"/>
          <w:szCs w:val="22"/>
        </w:rPr>
      </w:pPr>
    </w:p>
    <w:tbl>
      <w:tblPr>
        <w:tblStyle w:val="Rcsostblzat"/>
        <w:tblW w:w="0" w:type="auto"/>
        <w:jc w:val="center"/>
        <w:shd w:val="clear" w:color="auto" w:fill="FFFFFF" w:themeFill="background1"/>
        <w:tblLook w:val="04A0" w:firstRow="1" w:lastRow="0" w:firstColumn="1" w:lastColumn="0" w:noHBand="0" w:noVBand="1"/>
      </w:tblPr>
      <w:tblGrid>
        <w:gridCol w:w="4532"/>
        <w:gridCol w:w="4531"/>
      </w:tblGrid>
      <w:tr w:rsidR="009924E0" w:rsidRPr="00395787" w14:paraId="05E469A0" w14:textId="77777777" w:rsidTr="00E070CE">
        <w:trPr>
          <w:jc w:val="center"/>
        </w:trPr>
        <w:tc>
          <w:tcPr>
            <w:tcW w:w="4606" w:type="dxa"/>
            <w:shd w:val="clear" w:color="auto" w:fill="FFFFFF" w:themeFill="background1"/>
            <w:vAlign w:val="center"/>
          </w:tcPr>
          <w:p w14:paraId="7056E0FE" w14:textId="77777777" w:rsidR="009924E0" w:rsidRPr="00395787" w:rsidRDefault="009924E0" w:rsidP="00E070CE">
            <w:pPr>
              <w:pStyle w:val="Listaszerbekezds"/>
              <w:shd w:val="clear" w:color="auto" w:fill="FFFFFF" w:themeFill="background1"/>
              <w:ind w:left="284"/>
              <w:contextualSpacing/>
              <w:jc w:val="both"/>
              <w:rPr>
                <w:b/>
                <w:sz w:val="22"/>
                <w:szCs w:val="22"/>
              </w:rPr>
            </w:pPr>
            <w:r w:rsidRPr="00395787">
              <w:rPr>
                <w:b/>
                <w:sz w:val="22"/>
                <w:szCs w:val="22"/>
              </w:rPr>
              <w:t xml:space="preserve">Ajánlatkérő neve: </w:t>
            </w:r>
          </w:p>
        </w:tc>
        <w:tc>
          <w:tcPr>
            <w:tcW w:w="4606" w:type="dxa"/>
            <w:shd w:val="clear" w:color="auto" w:fill="FFFFFF" w:themeFill="background1"/>
            <w:vAlign w:val="center"/>
          </w:tcPr>
          <w:p w14:paraId="50025E31" w14:textId="77777777" w:rsidR="009924E0" w:rsidRPr="00395787" w:rsidRDefault="009924E0" w:rsidP="00E070CE">
            <w:pPr>
              <w:pStyle w:val="Listaszerbekezds"/>
              <w:shd w:val="clear" w:color="auto" w:fill="FFFFFF" w:themeFill="background1"/>
              <w:ind w:left="284"/>
              <w:contextualSpacing/>
              <w:jc w:val="center"/>
              <w:rPr>
                <w:b/>
                <w:sz w:val="22"/>
                <w:szCs w:val="22"/>
              </w:rPr>
            </w:pPr>
            <w:r w:rsidRPr="00395787">
              <w:rPr>
                <w:b/>
                <w:sz w:val="22"/>
                <w:szCs w:val="22"/>
              </w:rPr>
              <w:t>BVH Zrt.</w:t>
            </w:r>
          </w:p>
        </w:tc>
      </w:tr>
      <w:tr w:rsidR="009924E0" w:rsidRPr="00395787" w14:paraId="5BD24277" w14:textId="77777777" w:rsidTr="00E070CE">
        <w:trPr>
          <w:jc w:val="center"/>
        </w:trPr>
        <w:tc>
          <w:tcPr>
            <w:tcW w:w="4606" w:type="dxa"/>
            <w:shd w:val="clear" w:color="auto" w:fill="FFFFFF" w:themeFill="background1"/>
            <w:vAlign w:val="center"/>
          </w:tcPr>
          <w:p w14:paraId="26B4E137" w14:textId="77777777" w:rsidR="009924E0" w:rsidRPr="00395787" w:rsidRDefault="009924E0" w:rsidP="00E070CE">
            <w:pPr>
              <w:pStyle w:val="Listaszerbekezds"/>
              <w:shd w:val="clear" w:color="auto" w:fill="FFFFFF" w:themeFill="background1"/>
              <w:ind w:left="284"/>
              <w:contextualSpacing/>
              <w:jc w:val="both"/>
              <w:rPr>
                <w:b/>
                <w:sz w:val="22"/>
                <w:szCs w:val="22"/>
              </w:rPr>
            </w:pPr>
            <w:r w:rsidRPr="00395787">
              <w:rPr>
                <w:b/>
                <w:sz w:val="22"/>
                <w:szCs w:val="22"/>
              </w:rPr>
              <w:t>Közbeszerzési eljárás megnevezése</w:t>
            </w:r>
          </w:p>
        </w:tc>
        <w:tc>
          <w:tcPr>
            <w:tcW w:w="4606" w:type="dxa"/>
            <w:shd w:val="clear" w:color="auto" w:fill="FFFFFF" w:themeFill="background1"/>
            <w:vAlign w:val="center"/>
          </w:tcPr>
          <w:p w14:paraId="0430B667" w14:textId="77777777" w:rsidR="009924E0" w:rsidRPr="00395787" w:rsidRDefault="003E20B7" w:rsidP="00E57605">
            <w:pPr>
              <w:pStyle w:val="Listaszerbekezds"/>
              <w:shd w:val="clear" w:color="auto" w:fill="FFFFFF" w:themeFill="background1"/>
              <w:ind w:left="284"/>
              <w:contextualSpacing/>
              <w:jc w:val="center"/>
              <w:rPr>
                <w:b/>
                <w:sz w:val="22"/>
                <w:szCs w:val="22"/>
              </w:rPr>
            </w:pPr>
            <w:r w:rsidRPr="00395787">
              <w:rPr>
                <w:b/>
                <w:i/>
                <w:sz w:val="22"/>
                <w:szCs w:val="22"/>
              </w:rPr>
              <w:t>Mobil távközlési szolgáltatások beszerzése</w:t>
            </w:r>
          </w:p>
        </w:tc>
      </w:tr>
    </w:tbl>
    <w:p w14:paraId="2C4CC026" w14:textId="77777777" w:rsidR="009924E0" w:rsidRPr="00395787" w:rsidRDefault="009924E0" w:rsidP="00E070CE">
      <w:pPr>
        <w:pStyle w:val="Listaszerbekezds"/>
        <w:shd w:val="clear" w:color="auto" w:fill="FFFFFF" w:themeFill="background1"/>
        <w:ind w:left="284"/>
        <w:contextualSpacing/>
        <w:jc w:val="both"/>
        <w:rPr>
          <w:sz w:val="22"/>
          <w:szCs w:val="22"/>
        </w:rPr>
      </w:pPr>
    </w:p>
    <w:p w14:paraId="17744162"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Ajánlattevő adatai</w:t>
      </w:r>
      <w:r w:rsidRPr="00395787">
        <w:rPr>
          <w:b/>
          <w:sz w:val="22"/>
          <w:szCs w:val="22"/>
          <w:vertAlign w:val="superscript"/>
        </w:rPr>
        <w:footnoteReference w:id="5"/>
      </w:r>
      <w:r w:rsidRPr="00395787">
        <w:rPr>
          <w:b/>
          <w:sz w:val="22"/>
          <w:szCs w:val="22"/>
        </w:rPr>
        <w:t>:</w:t>
      </w:r>
    </w:p>
    <w:p w14:paraId="61FCFC54" w14:textId="77777777" w:rsidR="009924E0" w:rsidRPr="00395787" w:rsidRDefault="009924E0" w:rsidP="00E070CE">
      <w:pPr>
        <w:pStyle w:val="Listaszerbekezds"/>
        <w:shd w:val="clear" w:color="auto" w:fill="FFFFFF" w:themeFill="background1"/>
        <w:ind w:left="284"/>
        <w:contextualSpacing/>
        <w:rPr>
          <w:b/>
          <w:sz w:val="22"/>
          <w:szCs w:val="22"/>
        </w:rPr>
      </w:pPr>
    </w:p>
    <w:tbl>
      <w:tblPr>
        <w:tblW w:w="926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502"/>
        <w:gridCol w:w="5760"/>
      </w:tblGrid>
      <w:tr w:rsidR="009924E0" w:rsidRPr="00395787" w14:paraId="43C231DA" w14:textId="77777777" w:rsidTr="00E070CE">
        <w:trPr>
          <w:trHeight w:val="44"/>
          <w:jc w:val="center"/>
        </w:trPr>
        <w:tc>
          <w:tcPr>
            <w:tcW w:w="3502" w:type="dxa"/>
            <w:shd w:val="clear" w:color="auto" w:fill="FFFFFF" w:themeFill="background1"/>
            <w:vAlign w:val="center"/>
          </w:tcPr>
          <w:p w14:paraId="41691767"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Ajánlattevő neve:</w:t>
            </w:r>
            <w:r w:rsidRPr="00395787">
              <w:rPr>
                <w:b/>
                <w:sz w:val="22"/>
                <w:szCs w:val="22"/>
                <w:vertAlign w:val="superscript"/>
              </w:rPr>
              <w:footnoteReference w:id="6"/>
            </w:r>
          </w:p>
        </w:tc>
        <w:tc>
          <w:tcPr>
            <w:tcW w:w="5760" w:type="dxa"/>
            <w:shd w:val="clear" w:color="auto" w:fill="FFFFFF" w:themeFill="background1"/>
            <w:vAlign w:val="center"/>
          </w:tcPr>
          <w:p w14:paraId="77B3B20A"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231D68" w:rsidRPr="00395787" w14:paraId="1A7B9643" w14:textId="77777777" w:rsidTr="00E070CE">
        <w:trPr>
          <w:trHeight w:val="44"/>
          <w:jc w:val="center"/>
        </w:trPr>
        <w:tc>
          <w:tcPr>
            <w:tcW w:w="3502" w:type="dxa"/>
            <w:shd w:val="clear" w:color="auto" w:fill="FFFFFF" w:themeFill="background1"/>
            <w:vAlign w:val="center"/>
          </w:tcPr>
          <w:p w14:paraId="0BFF5ABB" w14:textId="77777777" w:rsidR="00231D68" w:rsidRPr="00395787" w:rsidRDefault="00231D68" w:rsidP="00E070CE">
            <w:pPr>
              <w:pStyle w:val="Listaszerbekezds"/>
              <w:shd w:val="clear" w:color="auto" w:fill="FFFFFF" w:themeFill="background1"/>
              <w:ind w:left="284"/>
              <w:contextualSpacing/>
              <w:rPr>
                <w:b/>
                <w:sz w:val="22"/>
                <w:szCs w:val="22"/>
              </w:rPr>
            </w:pPr>
            <w:r w:rsidRPr="00395787">
              <w:rPr>
                <w:b/>
                <w:sz w:val="22"/>
                <w:szCs w:val="22"/>
              </w:rPr>
              <w:t>Ajánlattevő székhelye:</w:t>
            </w:r>
          </w:p>
        </w:tc>
        <w:tc>
          <w:tcPr>
            <w:tcW w:w="5760" w:type="dxa"/>
            <w:shd w:val="clear" w:color="auto" w:fill="FFFFFF" w:themeFill="background1"/>
            <w:vAlign w:val="center"/>
          </w:tcPr>
          <w:p w14:paraId="5E4865F0" w14:textId="77777777" w:rsidR="00231D68" w:rsidRPr="00395787" w:rsidRDefault="00231D68" w:rsidP="00E070CE">
            <w:pPr>
              <w:pStyle w:val="Listaszerbekezds"/>
              <w:shd w:val="clear" w:color="auto" w:fill="FFFFFF" w:themeFill="background1"/>
              <w:ind w:left="284"/>
              <w:contextualSpacing/>
              <w:jc w:val="both"/>
              <w:rPr>
                <w:sz w:val="22"/>
                <w:szCs w:val="22"/>
              </w:rPr>
            </w:pPr>
          </w:p>
        </w:tc>
      </w:tr>
      <w:tr w:rsidR="009924E0" w:rsidRPr="00395787" w14:paraId="526DD47C" w14:textId="77777777" w:rsidTr="00E070CE">
        <w:trPr>
          <w:trHeight w:val="64"/>
          <w:jc w:val="center"/>
        </w:trPr>
        <w:tc>
          <w:tcPr>
            <w:tcW w:w="3502" w:type="dxa"/>
            <w:shd w:val="clear" w:color="auto" w:fill="FFFFFF" w:themeFill="background1"/>
            <w:vAlign w:val="center"/>
          </w:tcPr>
          <w:p w14:paraId="1240354D"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Ajánlattevő cégjegyzékszáma:</w:t>
            </w:r>
          </w:p>
        </w:tc>
        <w:tc>
          <w:tcPr>
            <w:tcW w:w="5760" w:type="dxa"/>
            <w:shd w:val="clear" w:color="auto" w:fill="FFFFFF" w:themeFill="background1"/>
            <w:vAlign w:val="center"/>
          </w:tcPr>
          <w:p w14:paraId="44497DD9"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0D0E14A3" w14:textId="77777777" w:rsidTr="00E070CE">
        <w:trPr>
          <w:trHeight w:val="64"/>
          <w:jc w:val="center"/>
        </w:trPr>
        <w:tc>
          <w:tcPr>
            <w:tcW w:w="3502" w:type="dxa"/>
            <w:shd w:val="clear" w:color="auto" w:fill="FFFFFF" w:themeFill="background1"/>
            <w:vAlign w:val="center"/>
          </w:tcPr>
          <w:p w14:paraId="5A7D6D0A"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Belföldi adószáma:</w:t>
            </w:r>
          </w:p>
        </w:tc>
        <w:tc>
          <w:tcPr>
            <w:tcW w:w="5760" w:type="dxa"/>
            <w:shd w:val="clear" w:color="auto" w:fill="FFFFFF" w:themeFill="background1"/>
            <w:vAlign w:val="center"/>
          </w:tcPr>
          <w:p w14:paraId="18CD0A3A"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6DFFA287" w14:textId="77777777" w:rsidTr="00E070CE">
        <w:trPr>
          <w:trHeight w:val="64"/>
          <w:jc w:val="center"/>
        </w:trPr>
        <w:tc>
          <w:tcPr>
            <w:tcW w:w="3502" w:type="dxa"/>
            <w:shd w:val="clear" w:color="auto" w:fill="FFFFFF" w:themeFill="background1"/>
            <w:vAlign w:val="center"/>
          </w:tcPr>
          <w:p w14:paraId="703A6237"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Pénzforgalmi jelzőszám</w:t>
            </w:r>
            <w:r w:rsidRPr="00395787">
              <w:rPr>
                <w:b/>
                <w:sz w:val="22"/>
                <w:szCs w:val="22"/>
                <w:vertAlign w:val="superscript"/>
              </w:rPr>
              <w:footnoteReference w:id="7"/>
            </w:r>
            <w:r w:rsidRPr="00395787">
              <w:rPr>
                <w:b/>
                <w:sz w:val="22"/>
                <w:szCs w:val="22"/>
              </w:rPr>
              <w:t>:</w:t>
            </w:r>
          </w:p>
        </w:tc>
        <w:tc>
          <w:tcPr>
            <w:tcW w:w="5760" w:type="dxa"/>
            <w:shd w:val="clear" w:color="auto" w:fill="FFFFFF" w:themeFill="background1"/>
            <w:vAlign w:val="center"/>
          </w:tcPr>
          <w:p w14:paraId="0AD6D03E"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34C8D929" w14:textId="77777777" w:rsidTr="00E070CE">
        <w:trPr>
          <w:trHeight w:val="64"/>
          <w:jc w:val="center"/>
        </w:trPr>
        <w:tc>
          <w:tcPr>
            <w:tcW w:w="3502" w:type="dxa"/>
            <w:shd w:val="clear" w:color="auto" w:fill="FFFFFF" w:themeFill="background1"/>
            <w:vAlign w:val="center"/>
          </w:tcPr>
          <w:p w14:paraId="030B043E"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Képviselő neve:</w:t>
            </w:r>
          </w:p>
        </w:tc>
        <w:tc>
          <w:tcPr>
            <w:tcW w:w="5760" w:type="dxa"/>
            <w:shd w:val="clear" w:color="auto" w:fill="FFFFFF" w:themeFill="background1"/>
            <w:vAlign w:val="center"/>
          </w:tcPr>
          <w:p w14:paraId="58AE60EA"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bl>
    <w:p w14:paraId="183FD6CF" w14:textId="77777777" w:rsidR="009924E0" w:rsidRPr="00395787" w:rsidRDefault="009924E0" w:rsidP="00E070CE">
      <w:pPr>
        <w:pStyle w:val="Listaszerbekezds"/>
        <w:shd w:val="clear" w:color="auto" w:fill="FFFFFF" w:themeFill="background1"/>
        <w:ind w:left="284"/>
        <w:contextualSpacing/>
        <w:jc w:val="both"/>
        <w:rPr>
          <w:b/>
          <w:sz w:val="22"/>
          <w:szCs w:val="22"/>
        </w:rPr>
      </w:pPr>
    </w:p>
    <w:p w14:paraId="64207FAA"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 kapcsolattartó adatai</w:t>
      </w:r>
      <w:r w:rsidRPr="00395787">
        <w:rPr>
          <w:b/>
          <w:sz w:val="22"/>
          <w:szCs w:val="22"/>
          <w:vertAlign w:val="superscript"/>
        </w:rPr>
        <w:footnoteReference w:id="8"/>
      </w:r>
      <w:r w:rsidRPr="00395787">
        <w:rPr>
          <w:b/>
          <w:sz w:val="22"/>
          <w:szCs w:val="22"/>
        </w:rPr>
        <w:t>:</w:t>
      </w:r>
    </w:p>
    <w:tbl>
      <w:tblPr>
        <w:tblW w:w="926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542"/>
        <w:gridCol w:w="3720"/>
      </w:tblGrid>
      <w:tr w:rsidR="009924E0" w:rsidRPr="00395787" w14:paraId="1FE34D50" w14:textId="77777777" w:rsidTr="009924E0">
        <w:trPr>
          <w:trHeight w:val="166"/>
          <w:jc w:val="center"/>
        </w:trPr>
        <w:tc>
          <w:tcPr>
            <w:tcW w:w="5542" w:type="dxa"/>
            <w:shd w:val="clear" w:color="auto" w:fill="F2F2F2"/>
            <w:vAlign w:val="center"/>
          </w:tcPr>
          <w:p w14:paraId="4DCE8D00"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neve:</w:t>
            </w:r>
          </w:p>
        </w:tc>
        <w:tc>
          <w:tcPr>
            <w:tcW w:w="3720" w:type="dxa"/>
            <w:vAlign w:val="center"/>
          </w:tcPr>
          <w:p w14:paraId="08041697"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090641D4" w14:textId="77777777" w:rsidTr="009924E0">
        <w:trPr>
          <w:jc w:val="center"/>
        </w:trPr>
        <w:tc>
          <w:tcPr>
            <w:tcW w:w="5542" w:type="dxa"/>
            <w:tcBorders>
              <w:bottom w:val="single" w:sz="4" w:space="0" w:color="auto"/>
            </w:tcBorders>
            <w:shd w:val="clear" w:color="auto" w:fill="F2F2F2"/>
            <w:vAlign w:val="center"/>
          </w:tcPr>
          <w:p w14:paraId="6E19C137"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telefon vagy mobil száma:</w:t>
            </w:r>
          </w:p>
        </w:tc>
        <w:tc>
          <w:tcPr>
            <w:tcW w:w="3720" w:type="dxa"/>
            <w:tcBorders>
              <w:bottom w:val="single" w:sz="4" w:space="0" w:color="auto"/>
            </w:tcBorders>
            <w:vAlign w:val="center"/>
          </w:tcPr>
          <w:p w14:paraId="6D163BEF"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3C84E27F" w14:textId="77777777" w:rsidTr="009924E0">
        <w:trPr>
          <w:jc w:val="center"/>
        </w:trPr>
        <w:tc>
          <w:tcPr>
            <w:tcW w:w="5542" w:type="dxa"/>
            <w:tcBorders>
              <w:top w:val="single" w:sz="4" w:space="0" w:color="auto"/>
              <w:bottom w:val="single" w:sz="4" w:space="0" w:color="auto"/>
            </w:tcBorders>
            <w:shd w:val="clear" w:color="auto" w:fill="F2F2F2"/>
            <w:vAlign w:val="center"/>
          </w:tcPr>
          <w:p w14:paraId="50181B2F"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faxszáma:</w:t>
            </w:r>
          </w:p>
        </w:tc>
        <w:tc>
          <w:tcPr>
            <w:tcW w:w="3720" w:type="dxa"/>
            <w:tcBorders>
              <w:top w:val="single" w:sz="4" w:space="0" w:color="auto"/>
              <w:bottom w:val="single" w:sz="4" w:space="0" w:color="auto"/>
            </w:tcBorders>
            <w:vAlign w:val="center"/>
          </w:tcPr>
          <w:p w14:paraId="47D7CA9E"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4B703F8B" w14:textId="77777777" w:rsidTr="009924E0">
        <w:trPr>
          <w:jc w:val="center"/>
        </w:trPr>
        <w:tc>
          <w:tcPr>
            <w:tcW w:w="5542" w:type="dxa"/>
            <w:tcBorders>
              <w:top w:val="single" w:sz="4" w:space="0" w:color="auto"/>
              <w:left w:val="double" w:sz="4" w:space="0" w:color="auto"/>
              <w:bottom w:val="double" w:sz="4" w:space="0" w:color="auto"/>
              <w:right w:val="single" w:sz="4" w:space="0" w:color="auto"/>
            </w:tcBorders>
            <w:shd w:val="clear" w:color="auto" w:fill="F2F2F2"/>
            <w:vAlign w:val="center"/>
          </w:tcPr>
          <w:p w14:paraId="50F1E678"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e-mail címe:</w:t>
            </w:r>
          </w:p>
        </w:tc>
        <w:tc>
          <w:tcPr>
            <w:tcW w:w="3720" w:type="dxa"/>
            <w:tcBorders>
              <w:top w:val="single" w:sz="4" w:space="0" w:color="auto"/>
              <w:left w:val="single" w:sz="4" w:space="0" w:color="auto"/>
              <w:bottom w:val="double" w:sz="4" w:space="0" w:color="auto"/>
              <w:right w:val="double" w:sz="4" w:space="0" w:color="auto"/>
            </w:tcBorders>
            <w:vAlign w:val="center"/>
          </w:tcPr>
          <w:p w14:paraId="6B237C9B"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bl>
    <w:p w14:paraId="2C428D71" w14:textId="77777777" w:rsidR="009924E0" w:rsidRPr="00395787" w:rsidRDefault="009924E0" w:rsidP="00E070CE">
      <w:pPr>
        <w:pStyle w:val="Listaszerbekezds"/>
        <w:shd w:val="clear" w:color="auto" w:fill="FFFFFF" w:themeFill="background1"/>
        <w:ind w:left="284"/>
        <w:contextualSpacing/>
        <w:rPr>
          <w:b/>
          <w:sz w:val="22"/>
          <w:szCs w:val="22"/>
        </w:rPr>
      </w:pPr>
    </w:p>
    <w:p w14:paraId="1038E8A4"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395787">
        <w:rPr>
          <w:sz w:val="22"/>
          <w:szCs w:val="22"/>
        </w:rPr>
        <w:t xml:space="preserve">Jelen nyilatkozatot a BVH Zrt., mint Ajánlatkérő által </w:t>
      </w:r>
      <w:r w:rsidRPr="00395787">
        <w:rPr>
          <w:b/>
          <w:i/>
          <w:sz w:val="22"/>
          <w:szCs w:val="22"/>
        </w:rPr>
        <w:t>„</w:t>
      </w:r>
      <w:r w:rsidR="003E20B7" w:rsidRPr="00395787">
        <w:rPr>
          <w:b/>
          <w:i/>
          <w:sz w:val="22"/>
          <w:szCs w:val="22"/>
        </w:rPr>
        <w:t>Mobil távközlési szolgáltatások beszerzése</w:t>
      </w:r>
      <w:r w:rsidR="00F91DA8" w:rsidRPr="00F91DA8">
        <w:rPr>
          <w:b/>
          <w:i/>
          <w:sz w:val="22"/>
          <w:szCs w:val="22"/>
        </w:rPr>
        <w:t xml:space="preserve">” </w:t>
      </w:r>
      <w:r w:rsidRPr="002A7758">
        <w:rPr>
          <w:sz w:val="22"/>
          <w:szCs w:val="22"/>
        </w:rPr>
        <w:t>címen indított közbeszerzési eljárásban az ajánlat részeként teszem/tesszük</w:t>
      </w:r>
      <w:r w:rsidRPr="002A7758">
        <w:rPr>
          <w:sz w:val="22"/>
          <w:szCs w:val="22"/>
          <w:vertAlign w:val="superscript"/>
        </w:rPr>
        <w:footnoteReference w:id="9"/>
      </w:r>
      <w:r w:rsidRPr="002A7758">
        <w:rPr>
          <w:sz w:val="22"/>
          <w:szCs w:val="22"/>
          <w:vertAlign w:val="superscript"/>
        </w:rPr>
        <w:t>.</w:t>
      </w:r>
    </w:p>
    <w:p w14:paraId="7241A514" w14:textId="77777777" w:rsidR="009924E0" w:rsidRPr="002A7758" w:rsidRDefault="009924E0" w:rsidP="00E070CE">
      <w:pPr>
        <w:pStyle w:val="Listaszerbekezds"/>
        <w:shd w:val="clear" w:color="auto" w:fill="FFFFFF" w:themeFill="background1"/>
        <w:ind w:left="284"/>
        <w:contextualSpacing/>
        <w:rPr>
          <w:b/>
          <w:sz w:val="22"/>
          <w:szCs w:val="22"/>
        </w:rPr>
      </w:pPr>
    </w:p>
    <w:p w14:paraId="5B66F7BC" w14:textId="77777777" w:rsidR="009924E0" w:rsidRPr="002A7758" w:rsidRDefault="009924E0" w:rsidP="00E070CE">
      <w:pPr>
        <w:pStyle w:val="Listaszerbekezds"/>
        <w:shd w:val="clear" w:color="auto" w:fill="FFFFFF" w:themeFill="background1"/>
        <w:ind w:left="284"/>
        <w:contextualSpacing/>
        <w:rPr>
          <w:b/>
          <w:sz w:val="22"/>
          <w:szCs w:val="22"/>
        </w:rPr>
      </w:pPr>
    </w:p>
    <w:p w14:paraId="183AD0B9"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2366127D" w14:textId="77777777" w:rsidR="00C6030C" w:rsidRDefault="00C6030C" w:rsidP="00C6030C">
      <w:pPr>
        <w:pStyle w:val="Listaszerbekezds"/>
        <w:shd w:val="clear" w:color="auto" w:fill="FFFFFF" w:themeFill="background1"/>
        <w:ind w:left="284"/>
        <w:contextualSpacing/>
        <w:rPr>
          <w:sz w:val="22"/>
          <w:szCs w:val="22"/>
        </w:rPr>
      </w:pPr>
    </w:p>
    <w:p w14:paraId="1DE0119D" w14:textId="77777777" w:rsidR="00C6030C" w:rsidRPr="002A7758" w:rsidRDefault="00C6030C" w:rsidP="00C6030C">
      <w:pPr>
        <w:pStyle w:val="Listaszerbekezds"/>
        <w:shd w:val="clear" w:color="auto" w:fill="FFFFFF" w:themeFill="background1"/>
        <w:ind w:left="284"/>
        <w:contextualSpacing/>
        <w:rPr>
          <w:sz w:val="22"/>
          <w:szCs w:val="22"/>
        </w:rPr>
      </w:pPr>
    </w:p>
    <w:p w14:paraId="38108376"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C900E0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D76D2F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219E121A"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028774F2"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48292D0A"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6EB1AEF3"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319183B5" w14:textId="77777777" w:rsidR="00F21FE0" w:rsidRPr="002A7758" w:rsidRDefault="00F21FE0" w:rsidP="00E070CE">
      <w:pPr>
        <w:pStyle w:val="Listaszerbekezds"/>
        <w:shd w:val="clear" w:color="auto" w:fill="FFFFFF" w:themeFill="background1"/>
        <w:ind w:left="284"/>
        <w:contextualSpacing/>
        <w:jc w:val="both"/>
        <w:rPr>
          <w:sz w:val="22"/>
          <w:szCs w:val="22"/>
        </w:rPr>
      </w:pPr>
    </w:p>
    <w:p w14:paraId="36769218" w14:textId="77777777" w:rsidR="009924E0" w:rsidRPr="002A7758" w:rsidRDefault="009924E0" w:rsidP="00E070CE">
      <w:pPr>
        <w:pStyle w:val="Listaszerbekezds"/>
        <w:shd w:val="clear" w:color="auto" w:fill="FFFFFF" w:themeFill="background1"/>
        <w:ind w:left="284"/>
        <w:contextualSpacing/>
        <w:jc w:val="right"/>
        <w:rPr>
          <w:sz w:val="22"/>
          <w:szCs w:val="22"/>
        </w:rPr>
      </w:pPr>
    </w:p>
    <w:p w14:paraId="7DCF664D" w14:textId="77777777" w:rsidR="009924E0" w:rsidRPr="002A7758" w:rsidRDefault="009924E0" w:rsidP="00E070CE">
      <w:pPr>
        <w:pStyle w:val="Listaszerbekezds"/>
        <w:shd w:val="clear" w:color="auto" w:fill="FFFFFF" w:themeFill="background1"/>
        <w:ind w:left="284"/>
        <w:contextualSpacing/>
        <w:jc w:val="right"/>
        <w:rPr>
          <w:bCs/>
          <w:sz w:val="22"/>
          <w:szCs w:val="22"/>
        </w:rPr>
      </w:pPr>
      <w:bookmarkStart w:id="41" w:name="_Toc444007221"/>
      <w:r w:rsidRPr="002A7758">
        <w:rPr>
          <w:bCs/>
          <w:sz w:val="22"/>
          <w:szCs w:val="22"/>
        </w:rPr>
        <w:t xml:space="preserve">3. sz. </w:t>
      </w:r>
      <w:bookmarkEnd w:id="41"/>
      <w:r w:rsidR="00231D68" w:rsidRPr="002A7758">
        <w:rPr>
          <w:bCs/>
          <w:sz w:val="22"/>
          <w:szCs w:val="22"/>
        </w:rPr>
        <w:t>m</w:t>
      </w:r>
      <w:r w:rsidR="00231D68">
        <w:rPr>
          <w:bCs/>
          <w:sz w:val="22"/>
          <w:szCs w:val="22"/>
        </w:rPr>
        <w:t>inta</w:t>
      </w:r>
    </w:p>
    <w:p w14:paraId="18949209" w14:textId="77777777" w:rsidR="009924E0" w:rsidRPr="002A7758" w:rsidRDefault="009924E0" w:rsidP="00E070CE">
      <w:pPr>
        <w:pStyle w:val="Listaszerbekezds"/>
        <w:shd w:val="clear" w:color="auto" w:fill="FFFFFF" w:themeFill="background1"/>
        <w:ind w:left="284"/>
        <w:contextualSpacing/>
        <w:jc w:val="center"/>
        <w:rPr>
          <w:b/>
          <w:bCs/>
          <w:sz w:val="22"/>
          <w:szCs w:val="22"/>
        </w:rPr>
      </w:pPr>
      <w:bookmarkStart w:id="42" w:name="_Toc444007222"/>
      <w:r w:rsidRPr="002A7758">
        <w:rPr>
          <w:b/>
          <w:bCs/>
          <w:sz w:val="22"/>
          <w:szCs w:val="22"/>
        </w:rPr>
        <w:t>AJÁNLATI NYILATKOZAT (Kbt. 66. § 2. bek.)</w:t>
      </w:r>
      <w:bookmarkEnd w:id="42"/>
    </w:p>
    <w:p w14:paraId="16B312B4"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6EE1360A"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Alulírott, ………………………………… mint a(z) …………................................................. cégjegyzésre jogosult képviselője, a </w:t>
      </w:r>
    </w:p>
    <w:p w14:paraId="50E315BE" w14:textId="77777777" w:rsidR="009924E0" w:rsidRPr="002A7758" w:rsidRDefault="009924E0" w:rsidP="00E070CE">
      <w:pPr>
        <w:pStyle w:val="Listaszerbekezds"/>
        <w:shd w:val="clear" w:color="auto" w:fill="FFFFFF" w:themeFill="background1"/>
        <w:ind w:left="284"/>
        <w:contextualSpacing/>
        <w:rPr>
          <w:sz w:val="22"/>
          <w:szCs w:val="22"/>
        </w:rPr>
      </w:pPr>
    </w:p>
    <w:tbl>
      <w:tblPr>
        <w:tblStyle w:val="Rcsostblzat"/>
        <w:tblW w:w="0" w:type="auto"/>
        <w:jc w:val="center"/>
        <w:tblLook w:val="04A0" w:firstRow="1" w:lastRow="0" w:firstColumn="1" w:lastColumn="0" w:noHBand="0" w:noVBand="1"/>
      </w:tblPr>
      <w:tblGrid>
        <w:gridCol w:w="4532"/>
        <w:gridCol w:w="4531"/>
      </w:tblGrid>
      <w:tr w:rsidR="009924E0" w:rsidRPr="002A7758" w14:paraId="036294C7" w14:textId="77777777" w:rsidTr="00B122E3">
        <w:trPr>
          <w:jc w:val="center"/>
        </w:trPr>
        <w:tc>
          <w:tcPr>
            <w:tcW w:w="4606" w:type="dxa"/>
            <w:shd w:val="clear" w:color="auto" w:fill="F2F2F2" w:themeFill="background1" w:themeFillShade="F2"/>
            <w:vAlign w:val="center"/>
          </w:tcPr>
          <w:p w14:paraId="32C5FA75"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70262B93" w14:textId="77777777" w:rsidR="009924E0" w:rsidRPr="002A7758" w:rsidRDefault="009924E0" w:rsidP="00E070CE">
            <w:pPr>
              <w:pStyle w:val="Listaszerbekezds"/>
              <w:shd w:val="clear" w:color="auto" w:fill="FFFFFF" w:themeFill="background1"/>
              <w:ind w:left="284"/>
              <w:contextualSpacing/>
              <w:jc w:val="center"/>
              <w:rPr>
                <w:b/>
                <w:sz w:val="22"/>
                <w:szCs w:val="22"/>
              </w:rPr>
            </w:pPr>
            <w:r w:rsidRPr="002A7758">
              <w:rPr>
                <w:b/>
                <w:sz w:val="22"/>
                <w:szCs w:val="22"/>
              </w:rPr>
              <w:t>BVH Zrt.</w:t>
            </w:r>
          </w:p>
        </w:tc>
      </w:tr>
      <w:tr w:rsidR="009924E0" w:rsidRPr="002A7758" w14:paraId="6C586E42" w14:textId="77777777" w:rsidTr="00B122E3">
        <w:trPr>
          <w:jc w:val="center"/>
        </w:trPr>
        <w:tc>
          <w:tcPr>
            <w:tcW w:w="4606" w:type="dxa"/>
            <w:shd w:val="clear" w:color="auto" w:fill="F2F2F2" w:themeFill="background1" w:themeFillShade="F2"/>
            <w:vAlign w:val="center"/>
          </w:tcPr>
          <w:p w14:paraId="77F238D5"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227B3978" w14:textId="77777777" w:rsidR="009924E0" w:rsidRPr="00DA74C7" w:rsidRDefault="003E20B7" w:rsidP="00E57605">
            <w:pPr>
              <w:pStyle w:val="Listaszerbekezds"/>
              <w:shd w:val="clear" w:color="auto" w:fill="FFFFFF" w:themeFill="background1"/>
              <w:ind w:left="284"/>
              <w:contextualSpacing/>
              <w:jc w:val="center"/>
              <w:rPr>
                <w:sz w:val="22"/>
                <w:szCs w:val="22"/>
              </w:rPr>
            </w:pPr>
            <w:r w:rsidRPr="003E20B7">
              <w:rPr>
                <w:b/>
                <w:i/>
                <w:sz w:val="22"/>
                <w:szCs w:val="22"/>
              </w:rPr>
              <w:t>Mobil távközlési szolgáltatások beszerzése</w:t>
            </w:r>
          </w:p>
        </w:tc>
      </w:tr>
    </w:tbl>
    <w:p w14:paraId="178AC6A0" w14:textId="77777777" w:rsidR="009924E0" w:rsidRPr="002A7758" w:rsidRDefault="009924E0" w:rsidP="00E070CE">
      <w:pPr>
        <w:pStyle w:val="Listaszerbekezds"/>
        <w:shd w:val="clear" w:color="auto" w:fill="FFFFFF" w:themeFill="background1"/>
        <w:ind w:left="284"/>
        <w:contextualSpacing/>
        <w:rPr>
          <w:sz w:val="22"/>
          <w:szCs w:val="22"/>
        </w:rPr>
      </w:pPr>
    </w:p>
    <w:p w14:paraId="41F2AA49"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tárgyú közbeszerzési eljárás ajánlattevőjeként</w:t>
      </w:r>
    </w:p>
    <w:p w14:paraId="157B9B46" w14:textId="77777777" w:rsidR="009C39EA" w:rsidRPr="002A7758" w:rsidRDefault="009C39EA" w:rsidP="00E070CE">
      <w:pPr>
        <w:pStyle w:val="Listaszerbekezds"/>
        <w:shd w:val="clear" w:color="auto" w:fill="FFFFFF" w:themeFill="background1"/>
        <w:ind w:left="284"/>
        <w:contextualSpacing/>
        <w:rPr>
          <w:sz w:val="22"/>
          <w:szCs w:val="22"/>
        </w:rPr>
      </w:pPr>
    </w:p>
    <w:p w14:paraId="42007D5C"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és a(z) ……………………… (név) ……………………… (cím) közös ajánlattevő képviseletében</w:t>
      </w:r>
      <w:r w:rsidRPr="002A7758">
        <w:rPr>
          <w:sz w:val="22"/>
          <w:szCs w:val="22"/>
          <w:vertAlign w:val="superscript"/>
        </w:rPr>
        <w:footnoteReference w:id="10"/>
      </w:r>
    </w:p>
    <w:p w14:paraId="27D5FD5A" w14:textId="77777777" w:rsidR="009924E0" w:rsidRPr="002A7758" w:rsidRDefault="009924E0" w:rsidP="00E070CE">
      <w:pPr>
        <w:pStyle w:val="Listaszerbekezds"/>
        <w:shd w:val="clear" w:color="auto" w:fill="FFFFFF" w:themeFill="background1"/>
        <w:ind w:left="284"/>
        <w:contextualSpacing/>
        <w:rPr>
          <w:sz w:val="22"/>
          <w:szCs w:val="22"/>
        </w:rPr>
      </w:pPr>
    </w:p>
    <w:p w14:paraId="576531BF" w14:textId="77777777" w:rsidR="009924E0" w:rsidRPr="002A7758" w:rsidRDefault="009924E0" w:rsidP="00E070CE">
      <w:pPr>
        <w:pStyle w:val="Listaszerbekezds"/>
        <w:shd w:val="clear" w:color="auto" w:fill="FFFFFF" w:themeFill="background1"/>
        <w:ind w:left="284"/>
        <w:contextualSpacing/>
        <w:jc w:val="center"/>
        <w:rPr>
          <w:sz w:val="22"/>
          <w:szCs w:val="22"/>
        </w:rPr>
      </w:pPr>
      <w:r w:rsidRPr="002A7758">
        <w:rPr>
          <w:b/>
          <w:sz w:val="22"/>
          <w:szCs w:val="22"/>
        </w:rPr>
        <w:t>nyilatkozom</w:t>
      </w:r>
      <w:r w:rsidRPr="002A7758">
        <w:rPr>
          <w:sz w:val="22"/>
          <w:szCs w:val="22"/>
        </w:rPr>
        <w:t>, hogy</w:t>
      </w:r>
    </w:p>
    <w:p w14:paraId="6032543C" w14:textId="77777777" w:rsidR="009924E0" w:rsidRPr="002A7758" w:rsidRDefault="009924E0" w:rsidP="00E070CE">
      <w:pPr>
        <w:pStyle w:val="Listaszerbekezds"/>
        <w:shd w:val="clear" w:color="auto" w:fill="FFFFFF" w:themeFill="background1"/>
        <w:ind w:left="284"/>
        <w:contextualSpacing/>
        <w:jc w:val="center"/>
        <w:rPr>
          <w:sz w:val="22"/>
          <w:szCs w:val="22"/>
        </w:rPr>
      </w:pPr>
    </w:p>
    <w:p w14:paraId="05D67890"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Miután az eljárást megindító felhívás és az egyéb közbeszerzési dokumentumok feltételeit megvizsgáltuk, azokat elfogadjuk, és azok feltételei szerint ajánlatot teszünk az ajánlatunkban a Felolvasólapon rögzített ajánlati áron;</w:t>
      </w:r>
    </w:p>
    <w:p w14:paraId="0FDBDBF8" w14:textId="77777777" w:rsidR="009924E0" w:rsidRPr="002A7758" w:rsidRDefault="009924E0" w:rsidP="00E070CE">
      <w:pPr>
        <w:pStyle w:val="Listaszerbekezds"/>
        <w:shd w:val="clear" w:color="auto" w:fill="FFFFFF" w:themeFill="background1"/>
        <w:ind w:left="284"/>
        <w:contextualSpacing/>
        <w:rPr>
          <w:sz w:val="22"/>
          <w:szCs w:val="22"/>
        </w:rPr>
      </w:pPr>
    </w:p>
    <w:p w14:paraId="009280A8"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Nyertességünk esetén készek és képesek vagyunk az ajánlatunkban, valamint a közbeszerzési dokumentumokban előírt feltételeknek megfelelően a szerződés megkötésére és teljesítésére.</w:t>
      </w:r>
    </w:p>
    <w:p w14:paraId="0F5E4C0E" w14:textId="77777777" w:rsidR="009924E0" w:rsidRPr="002A7758" w:rsidRDefault="009924E0" w:rsidP="00E070CE">
      <w:pPr>
        <w:pStyle w:val="Listaszerbekezds"/>
        <w:shd w:val="clear" w:color="auto" w:fill="FFFFFF" w:themeFill="background1"/>
        <w:ind w:left="284"/>
        <w:contextualSpacing/>
        <w:rPr>
          <w:sz w:val="22"/>
          <w:szCs w:val="22"/>
        </w:rPr>
      </w:pPr>
    </w:p>
    <w:p w14:paraId="2F987035" w14:textId="77777777" w:rsidR="009924E0" w:rsidRPr="002A7758" w:rsidRDefault="009924E0" w:rsidP="00E070CE">
      <w:pPr>
        <w:pStyle w:val="Listaszerbekezds"/>
        <w:shd w:val="clear" w:color="auto" w:fill="FFFFFF" w:themeFill="background1"/>
        <w:ind w:left="284"/>
        <w:contextualSpacing/>
        <w:rPr>
          <w:sz w:val="22"/>
          <w:szCs w:val="22"/>
        </w:rPr>
      </w:pPr>
    </w:p>
    <w:p w14:paraId="06156C4C"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Zrt., mint Ajánlatkérő által </w:t>
      </w:r>
      <w:r w:rsidRPr="00DA74C7">
        <w:rPr>
          <w:b/>
          <w:i/>
          <w:sz w:val="22"/>
          <w:szCs w:val="22"/>
        </w:rPr>
        <w:t>„</w:t>
      </w:r>
      <w:r w:rsidR="003E20B7" w:rsidRPr="003E20B7">
        <w:rPr>
          <w:b/>
          <w:i/>
          <w:sz w:val="22"/>
          <w:szCs w:val="22"/>
        </w:rPr>
        <w:t>Mobil távközlési szolgáltatások beszerzése</w:t>
      </w:r>
      <w:r w:rsidR="00F91DA8" w:rsidRPr="00F91DA8">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1"/>
      </w:r>
      <w:r w:rsidRPr="002A7758">
        <w:rPr>
          <w:sz w:val="22"/>
          <w:szCs w:val="22"/>
          <w:vertAlign w:val="superscript"/>
        </w:rPr>
        <w:t>.</w:t>
      </w:r>
    </w:p>
    <w:p w14:paraId="7EE862EE" w14:textId="77777777" w:rsidR="009924E0" w:rsidRPr="002A7758" w:rsidRDefault="009924E0" w:rsidP="00E070CE">
      <w:pPr>
        <w:pStyle w:val="Listaszerbekezds"/>
        <w:shd w:val="clear" w:color="auto" w:fill="FFFFFF" w:themeFill="background1"/>
        <w:ind w:left="284"/>
        <w:contextualSpacing/>
        <w:rPr>
          <w:sz w:val="22"/>
          <w:szCs w:val="22"/>
        </w:rPr>
      </w:pPr>
    </w:p>
    <w:p w14:paraId="34283950" w14:textId="77777777" w:rsidR="009924E0" w:rsidRPr="002A7758" w:rsidRDefault="009924E0" w:rsidP="00E070CE">
      <w:pPr>
        <w:pStyle w:val="Listaszerbekezds"/>
        <w:shd w:val="clear" w:color="auto" w:fill="FFFFFF" w:themeFill="background1"/>
        <w:ind w:left="284"/>
        <w:contextualSpacing/>
        <w:rPr>
          <w:sz w:val="22"/>
          <w:szCs w:val="22"/>
        </w:rPr>
      </w:pPr>
    </w:p>
    <w:p w14:paraId="062B8310"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4E4FBDDA" w14:textId="77777777" w:rsidR="00C6030C" w:rsidRDefault="00C6030C" w:rsidP="00C6030C">
      <w:pPr>
        <w:pStyle w:val="Listaszerbekezds"/>
        <w:shd w:val="clear" w:color="auto" w:fill="FFFFFF" w:themeFill="background1"/>
        <w:ind w:left="284"/>
        <w:contextualSpacing/>
        <w:rPr>
          <w:sz w:val="22"/>
          <w:szCs w:val="22"/>
        </w:rPr>
      </w:pPr>
    </w:p>
    <w:p w14:paraId="64332125" w14:textId="77777777" w:rsidR="00C6030C" w:rsidRPr="002A7758" w:rsidRDefault="00C6030C" w:rsidP="00C6030C">
      <w:pPr>
        <w:pStyle w:val="Listaszerbekezds"/>
        <w:shd w:val="clear" w:color="auto" w:fill="FFFFFF" w:themeFill="background1"/>
        <w:ind w:left="284"/>
        <w:contextualSpacing/>
        <w:rPr>
          <w:sz w:val="22"/>
          <w:szCs w:val="22"/>
        </w:rPr>
      </w:pPr>
    </w:p>
    <w:p w14:paraId="188B7730"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96831BF"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D4946E6"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24F53B81"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2F31CF94"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6EF89C6D" w14:textId="77777777" w:rsidR="009924E0" w:rsidRPr="002A7758" w:rsidRDefault="009924E0" w:rsidP="00E070CE">
      <w:pPr>
        <w:pStyle w:val="Listaszerbekezds"/>
        <w:shd w:val="clear" w:color="auto" w:fill="FFFFFF" w:themeFill="background1"/>
        <w:ind w:left="284"/>
        <w:contextualSpacing/>
        <w:rPr>
          <w:sz w:val="22"/>
          <w:szCs w:val="22"/>
        </w:rPr>
      </w:pPr>
    </w:p>
    <w:p w14:paraId="5295F643"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5E153B22"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6F8A7C89" w14:textId="77777777" w:rsidR="009924E0" w:rsidRPr="002A7758" w:rsidRDefault="009924E0" w:rsidP="00E070CE">
      <w:pPr>
        <w:pStyle w:val="Listaszerbekezds"/>
        <w:shd w:val="clear" w:color="auto" w:fill="FFFFFF" w:themeFill="background1"/>
        <w:ind w:left="284"/>
        <w:contextualSpacing/>
        <w:jc w:val="right"/>
        <w:rPr>
          <w:bCs/>
          <w:sz w:val="22"/>
          <w:szCs w:val="22"/>
        </w:rPr>
      </w:pPr>
      <w:bookmarkStart w:id="43" w:name="_Toc444007223"/>
      <w:r w:rsidRPr="002A7758">
        <w:rPr>
          <w:bCs/>
          <w:sz w:val="22"/>
          <w:szCs w:val="22"/>
        </w:rPr>
        <w:t xml:space="preserve">4. sz. </w:t>
      </w:r>
      <w:bookmarkEnd w:id="43"/>
      <w:r w:rsidR="00231D68" w:rsidRPr="002A7758">
        <w:rPr>
          <w:bCs/>
          <w:sz w:val="22"/>
          <w:szCs w:val="22"/>
        </w:rPr>
        <w:t>m</w:t>
      </w:r>
      <w:r w:rsidR="00231D68">
        <w:rPr>
          <w:bCs/>
          <w:sz w:val="22"/>
          <w:szCs w:val="22"/>
        </w:rPr>
        <w:t>inta</w:t>
      </w:r>
    </w:p>
    <w:p w14:paraId="2ED89745" w14:textId="77777777" w:rsidR="009924E0" w:rsidRPr="002A7758" w:rsidRDefault="009924E0" w:rsidP="00E070CE">
      <w:pPr>
        <w:pStyle w:val="Listaszerbekezds"/>
        <w:shd w:val="clear" w:color="auto" w:fill="FFFFFF" w:themeFill="background1"/>
        <w:ind w:left="284"/>
        <w:contextualSpacing/>
        <w:jc w:val="right"/>
        <w:rPr>
          <w:bCs/>
          <w:i/>
          <w:sz w:val="22"/>
          <w:szCs w:val="22"/>
        </w:rPr>
      </w:pPr>
    </w:p>
    <w:p w14:paraId="46300383" w14:textId="77777777" w:rsidR="009924E0" w:rsidRPr="002A7758" w:rsidRDefault="009924E0" w:rsidP="00E070CE">
      <w:pPr>
        <w:pStyle w:val="Listaszerbekezds"/>
        <w:shd w:val="clear" w:color="auto" w:fill="FFFFFF" w:themeFill="background1"/>
        <w:ind w:left="284"/>
        <w:contextualSpacing/>
        <w:jc w:val="center"/>
        <w:rPr>
          <w:b/>
          <w:bCs/>
          <w:sz w:val="22"/>
          <w:szCs w:val="22"/>
        </w:rPr>
      </w:pPr>
      <w:bookmarkStart w:id="44" w:name="_Toc444007224"/>
      <w:r w:rsidRPr="002A7758">
        <w:rPr>
          <w:b/>
          <w:bCs/>
          <w:sz w:val="22"/>
          <w:szCs w:val="22"/>
        </w:rPr>
        <w:t>NYILATKOZAT (Kbt. 66. § (4). bek.)</w:t>
      </w:r>
      <w:bookmarkEnd w:id="44"/>
    </w:p>
    <w:p w14:paraId="3B03A370" w14:textId="77777777" w:rsidR="009924E0" w:rsidRPr="002A7758" w:rsidRDefault="009924E0" w:rsidP="00A00D66">
      <w:pPr>
        <w:pStyle w:val="Listaszerbekezds"/>
        <w:shd w:val="clear" w:color="auto" w:fill="FFFFFF" w:themeFill="background1"/>
        <w:ind w:left="284"/>
        <w:contextualSpacing/>
        <w:jc w:val="center"/>
        <w:rPr>
          <w:i/>
          <w:sz w:val="22"/>
          <w:szCs w:val="22"/>
        </w:rPr>
      </w:pPr>
      <w:r w:rsidRPr="002A7758">
        <w:rPr>
          <w:i/>
          <w:sz w:val="22"/>
          <w:szCs w:val="22"/>
        </w:rPr>
        <w:t>Közös ajánlattétel esetén az ajánlati nyilatkozatot minden közös ajánlattevő vonatkozásában csatolni kell.</w:t>
      </w:r>
    </w:p>
    <w:p w14:paraId="15A1DA47" w14:textId="77777777" w:rsidR="009924E0" w:rsidRPr="002A7758" w:rsidRDefault="009924E0" w:rsidP="00E070CE">
      <w:pPr>
        <w:pStyle w:val="Listaszerbekezds"/>
        <w:shd w:val="clear" w:color="auto" w:fill="FFFFFF" w:themeFill="background1"/>
        <w:ind w:left="284"/>
        <w:contextualSpacing/>
        <w:jc w:val="both"/>
        <w:rPr>
          <w:i/>
          <w:sz w:val="22"/>
          <w:szCs w:val="22"/>
        </w:rPr>
      </w:pPr>
    </w:p>
    <w:p w14:paraId="7D3FA06B"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Alulírott, ………………………………… mint a(z) …………................................................. cégjegyzésre jogosult képviselője, a(z) </w:t>
      </w:r>
    </w:p>
    <w:p w14:paraId="0CFA25C8" w14:textId="77777777" w:rsidR="009924E0" w:rsidRPr="002A7758" w:rsidRDefault="009924E0" w:rsidP="00E070CE">
      <w:pPr>
        <w:pStyle w:val="Listaszerbekezds"/>
        <w:shd w:val="clear" w:color="auto" w:fill="FFFFFF" w:themeFill="background1"/>
        <w:ind w:left="284"/>
        <w:contextualSpacing/>
        <w:rPr>
          <w:sz w:val="22"/>
          <w:szCs w:val="22"/>
        </w:rPr>
      </w:pPr>
    </w:p>
    <w:tbl>
      <w:tblPr>
        <w:tblStyle w:val="Rcsostblzat"/>
        <w:tblW w:w="0" w:type="auto"/>
        <w:jc w:val="center"/>
        <w:tblLook w:val="04A0" w:firstRow="1" w:lastRow="0" w:firstColumn="1" w:lastColumn="0" w:noHBand="0" w:noVBand="1"/>
      </w:tblPr>
      <w:tblGrid>
        <w:gridCol w:w="4532"/>
        <w:gridCol w:w="4531"/>
      </w:tblGrid>
      <w:tr w:rsidR="009924E0" w:rsidRPr="002A7758" w14:paraId="22F88218" w14:textId="77777777" w:rsidTr="00B122E3">
        <w:trPr>
          <w:jc w:val="center"/>
        </w:trPr>
        <w:tc>
          <w:tcPr>
            <w:tcW w:w="4606" w:type="dxa"/>
            <w:shd w:val="clear" w:color="auto" w:fill="F2F2F2" w:themeFill="background1" w:themeFillShade="F2"/>
            <w:vAlign w:val="center"/>
          </w:tcPr>
          <w:p w14:paraId="73881556"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Ajánlatkérő neve:</w:t>
            </w:r>
          </w:p>
        </w:tc>
        <w:tc>
          <w:tcPr>
            <w:tcW w:w="4606" w:type="dxa"/>
            <w:shd w:val="clear" w:color="auto" w:fill="F2F2F2" w:themeFill="background1" w:themeFillShade="F2"/>
            <w:vAlign w:val="center"/>
          </w:tcPr>
          <w:p w14:paraId="46A78079"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BVH Zrt.</w:t>
            </w:r>
          </w:p>
        </w:tc>
      </w:tr>
      <w:tr w:rsidR="009924E0" w:rsidRPr="002A7758" w14:paraId="53ED579E" w14:textId="77777777" w:rsidTr="00B122E3">
        <w:trPr>
          <w:jc w:val="center"/>
        </w:trPr>
        <w:tc>
          <w:tcPr>
            <w:tcW w:w="4606" w:type="dxa"/>
            <w:shd w:val="clear" w:color="auto" w:fill="F2F2F2" w:themeFill="background1" w:themeFillShade="F2"/>
            <w:vAlign w:val="center"/>
          </w:tcPr>
          <w:p w14:paraId="32A387EB"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46A21ADC" w14:textId="77777777" w:rsidR="009924E0" w:rsidRPr="00DA74C7" w:rsidRDefault="003E20B7" w:rsidP="00E57605">
            <w:pPr>
              <w:pStyle w:val="Listaszerbekezds"/>
              <w:shd w:val="clear" w:color="auto" w:fill="FFFFFF" w:themeFill="background1"/>
              <w:jc w:val="center"/>
              <w:rPr>
                <w:sz w:val="22"/>
                <w:szCs w:val="22"/>
              </w:rPr>
            </w:pPr>
            <w:r w:rsidRPr="003E20B7">
              <w:rPr>
                <w:b/>
                <w:i/>
                <w:sz w:val="22"/>
                <w:szCs w:val="22"/>
              </w:rPr>
              <w:t>Mobil távközlési szolgáltatások beszerzése</w:t>
            </w:r>
          </w:p>
        </w:tc>
      </w:tr>
    </w:tbl>
    <w:p w14:paraId="53471F3D" w14:textId="77777777" w:rsidR="009924E0" w:rsidRPr="002A7758" w:rsidRDefault="009924E0" w:rsidP="00E070CE">
      <w:pPr>
        <w:pStyle w:val="Listaszerbekezds"/>
        <w:shd w:val="clear" w:color="auto" w:fill="FFFFFF" w:themeFill="background1"/>
        <w:ind w:left="284"/>
        <w:contextualSpacing/>
        <w:rPr>
          <w:sz w:val="22"/>
          <w:szCs w:val="22"/>
        </w:rPr>
      </w:pPr>
    </w:p>
    <w:p w14:paraId="6A865501"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tárgyú közbeszerzési eljárásban  </w:t>
      </w:r>
    </w:p>
    <w:p w14:paraId="3E77EC24" w14:textId="77777777" w:rsidR="009924E0" w:rsidRPr="002A7758" w:rsidRDefault="009924E0" w:rsidP="00E070CE">
      <w:pPr>
        <w:pStyle w:val="Listaszerbekezds"/>
        <w:shd w:val="clear" w:color="auto" w:fill="FFFFFF" w:themeFill="background1"/>
        <w:ind w:left="284"/>
        <w:contextualSpacing/>
        <w:rPr>
          <w:sz w:val="22"/>
          <w:szCs w:val="22"/>
        </w:rPr>
      </w:pPr>
    </w:p>
    <w:p w14:paraId="19AB06AF"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Nyilatkozom, hogy az általam képviselt gazdasági szereplő</w:t>
      </w:r>
      <w:r w:rsidRPr="002A7758">
        <w:rPr>
          <w:b/>
          <w:sz w:val="22"/>
          <w:szCs w:val="22"/>
          <w:vertAlign w:val="superscript"/>
        </w:rPr>
        <w:footnoteReference w:id="12"/>
      </w:r>
      <w:r w:rsidRPr="002A7758">
        <w:rPr>
          <w:b/>
          <w:sz w:val="22"/>
          <w:szCs w:val="22"/>
        </w:rPr>
        <w:t>:</w:t>
      </w:r>
    </w:p>
    <w:p w14:paraId="512C26BD" w14:textId="77777777" w:rsidR="009924E0" w:rsidRPr="002A7758" w:rsidRDefault="009924E0" w:rsidP="00E070CE">
      <w:pPr>
        <w:pStyle w:val="Listaszerbekezds"/>
        <w:shd w:val="clear" w:color="auto" w:fill="FFFFFF" w:themeFill="background1"/>
        <w:ind w:left="284"/>
        <w:contextualSpacing/>
        <w:jc w:val="both"/>
        <w:rPr>
          <w:b/>
          <w:sz w:val="22"/>
          <w:szCs w:val="22"/>
        </w:rPr>
      </w:pPr>
    </w:p>
    <w:p w14:paraId="25D6FF39" w14:textId="77777777" w:rsidR="009924E0" w:rsidRPr="002A7758" w:rsidRDefault="009924E0" w:rsidP="00E070CE">
      <w:pPr>
        <w:pStyle w:val="Listaszerbekezds"/>
        <w:numPr>
          <w:ilvl w:val="0"/>
          <w:numId w:val="8"/>
        </w:numPr>
        <w:shd w:val="clear" w:color="auto" w:fill="FFFFFF" w:themeFill="background1"/>
        <w:contextualSpacing/>
        <w:jc w:val="both"/>
        <w:rPr>
          <w:sz w:val="22"/>
          <w:szCs w:val="22"/>
        </w:rPr>
      </w:pPr>
      <w:r w:rsidRPr="002A7758">
        <w:rPr>
          <w:sz w:val="22"/>
          <w:szCs w:val="22"/>
        </w:rPr>
        <w:t>a kis- és középvállalkozásokról, fejlődésük támogatásáról szóló 2004. évi XXXIV. törvény értelmében mikrovállalkozásnak / kisvállalkozásnak / középvállalkozásnak minősül.</w:t>
      </w:r>
    </w:p>
    <w:p w14:paraId="4409EA06" w14:textId="77777777" w:rsidR="009924E0" w:rsidRPr="002A7758" w:rsidRDefault="009924E0" w:rsidP="00E070CE">
      <w:pPr>
        <w:pStyle w:val="Listaszerbekezds"/>
        <w:shd w:val="clear" w:color="auto" w:fill="FFFFFF" w:themeFill="background1"/>
        <w:ind w:left="284"/>
        <w:contextualSpacing/>
        <w:rPr>
          <w:sz w:val="22"/>
          <w:szCs w:val="22"/>
        </w:rPr>
      </w:pPr>
    </w:p>
    <w:p w14:paraId="4B63CA7C" w14:textId="77777777" w:rsidR="009924E0" w:rsidRPr="002A7758" w:rsidRDefault="009924E0" w:rsidP="00E070CE">
      <w:pPr>
        <w:pStyle w:val="Listaszerbekezds"/>
        <w:numPr>
          <w:ilvl w:val="0"/>
          <w:numId w:val="8"/>
        </w:numPr>
        <w:shd w:val="clear" w:color="auto" w:fill="FFFFFF" w:themeFill="background1"/>
        <w:contextualSpacing/>
        <w:jc w:val="both"/>
        <w:rPr>
          <w:sz w:val="22"/>
          <w:szCs w:val="22"/>
        </w:rPr>
      </w:pPr>
      <w:r w:rsidRPr="002A7758">
        <w:rPr>
          <w:sz w:val="22"/>
          <w:szCs w:val="22"/>
        </w:rPr>
        <w:t xml:space="preserve">nem tartozik a kis- és középvállalkozásokról, fejlődésük támogatásáról szóló 2004. évi XXXIV. törvény hatálya alá. </w:t>
      </w:r>
    </w:p>
    <w:p w14:paraId="4E5BDCE0" w14:textId="77777777" w:rsidR="009924E0" w:rsidRPr="002A7758" w:rsidRDefault="009924E0" w:rsidP="00E070CE">
      <w:pPr>
        <w:pStyle w:val="Listaszerbekezds"/>
        <w:shd w:val="clear" w:color="auto" w:fill="FFFFFF" w:themeFill="background1"/>
        <w:ind w:left="284"/>
        <w:contextualSpacing/>
        <w:rPr>
          <w:sz w:val="22"/>
          <w:szCs w:val="22"/>
        </w:rPr>
      </w:pPr>
    </w:p>
    <w:p w14:paraId="35355172"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Zrt., mint Ajánlatkérő által </w:t>
      </w:r>
      <w:r w:rsidR="00DA74C7" w:rsidRPr="00DA74C7">
        <w:rPr>
          <w:b/>
          <w:i/>
          <w:sz w:val="22"/>
          <w:szCs w:val="22"/>
        </w:rPr>
        <w:t>„</w:t>
      </w:r>
      <w:r w:rsidR="003E20B7" w:rsidRPr="003E20B7">
        <w:rPr>
          <w:b/>
          <w:i/>
          <w:sz w:val="22"/>
          <w:szCs w:val="22"/>
        </w:rPr>
        <w:t>Mobil távközlési szolgáltatások beszerzése</w:t>
      </w:r>
      <w:r w:rsidR="00F91DA8" w:rsidRPr="00F91DA8">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3"/>
      </w:r>
      <w:r w:rsidRPr="002A7758">
        <w:rPr>
          <w:sz w:val="22"/>
          <w:szCs w:val="22"/>
          <w:vertAlign w:val="superscript"/>
        </w:rPr>
        <w:t>.</w:t>
      </w:r>
    </w:p>
    <w:p w14:paraId="5982549C" w14:textId="77777777" w:rsidR="009924E0" w:rsidRPr="002A7758" w:rsidRDefault="009924E0" w:rsidP="00E070CE">
      <w:pPr>
        <w:pStyle w:val="Listaszerbekezds"/>
        <w:shd w:val="clear" w:color="auto" w:fill="FFFFFF" w:themeFill="background1"/>
        <w:ind w:left="284"/>
        <w:contextualSpacing/>
        <w:rPr>
          <w:sz w:val="22"/>
          <w:szCs w:val="22"/>
        </w:rPr>
      </w:pPr>
    </w:p>
    <w:p w14:paraId="77F4C879" w14:textId="77777777" w:rsidR="009924E0" w:rsidRPr="002A7758" w:rsidRDefault="009924E0" w:rsidP="00E070CE">
      <w:pPr>
        <w:pStyle w:val="Listaszerbekezds"/>
        <w:shd w:val="clear" w:color="auto" w:fill="FFFFFF" w:themeFill="background1"/>
        <w:ind w:left="284"/>
        <w:contextualSpacing/>
        <w:rPr>
          <w:sz w:val="22"/>
          <w:szCs w:val="22"/>
        </w:rPr>
      </w:pPr>
    </w:p>
    <w:p w14:paraId="04BBC811"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32F6DC43" w14:textId="77777777" w:rsidR="00C6030C" w:rsidRDefault="00C6030C" w:rsidP="00C6030C">
      <w:pPr>
        <w:pStyle w:val="Listaszerbekezds"/>
        <w:shd w:val="clear" w:color="auto" w:fill="FFFFFF" w:themeFill="background1"/>
        <w:ind w:left="284"/>
        <w:contextualSpacing/>
        <w:rPr>
          <w:sz w:val="22"/>
          <w:szCs w:val="22"/>
        </w:rPr>
      </w:pPr>
    </w:p>
    <w:p w14:paraId="436CD6FF" w14:textId="77777777" w:rsidR="00C6030C" w:rsidRPr="002A7758" w:rsidRDefault="00C6030C" w:rsidP="00C6030C">
      <w:pPr>
        <w:pStyle w:val="Listaszerbekezds"/>
        <w:shd w:val="clear" w:color="auto" w:fill="FFFFFF" w:themeFill="background1"/>
        <w:ind w:left="284"/>
        <w:contextualSpacing/>
        <w:rPr>
          <w:sz w:val="22"/>
          <w:szCs w:val="22"/>
        </w:rPr>
      </w:pPr>
    </w:p>
    <w:p w14:paraId="4180DA9D"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074F9B0C"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13FBBEF4"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B98401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3BD954D5"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3ADF0ACB" w14:textId="77777777" w:rsidR="009924E0" w:rsidRPr="002A7758" w:rsidRDefault="009924E0" w:rsidP="00E070CE">
      <w:pPr>
        <w:pStyle w:val="Listaszerbekezds"/>
        <w:shd w:val="clear" w:color="auto" w:fill="FFFFFF" w:themeFill="background1"/>
        <w:ind w:left="284"/>
        <w:contextualSpacing/>
        <w:rPr>
          <w:sz w:val="22"/>
          <w:szCs w:val="22"/>
        </w:rPr>
      </w:pPr>
    </w:p>
    <w:p w14:paraId="19ADEB2F"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402430F5" w14:textId="77777777" w:rsidR="009924E0" w:rsidRPr="002A7758" w:rsidRDefault="009924E0" w:rsidP="00E070CE">
      <w:pPr>
        <w:pStyle w:val="Listaszerbekezds"/>
        <w:shd w:val="clear" w:color="auto" w:fill="FFFFFF" w:themeFill="background1"/>
        <w:ind w:left="284"/>
        <w:contextualSpacing/>
        <w:jc w:val="right"/>
        <w:rPr>
          <w:bCs/>
          <w:sz w:val="22"/>
          <w:szCs w:val="22"/>
        </w:rPr>
      </w:pPr>
      <w:bookmarkStart w:id="45" w:name="_Toc444007225"/>
      <w:r w:rsidRPr="002A7758">
        <w:rPr>
          <w:bCs/>
          <w:sz w:val="22"/>
          <w:szCs w:val="22"/>
        </w:rPr>
        <w:lastRenderedPageBreak/>
        <w:t xml:space="preserve">5. sz. </w:t>
      </w:r>
      <w:bookmarkEnd w:id="45"/>
      <w:r w:rsidR="00231D68" w:rsidRPr="002A7758">
        <w:rPr>
          <w:bCs/>
          <w:sz w:val="22"/>
          <w:szCs w:val="22"/>
        </w:rPr>
        <w:t>m</w:t>
      </w:r>
      <w:r w:rsidR="00231D68">
        <w:rPr>
          <w:bCs/>
          <w:sz w:val="22"/>
          <w:szCs w:val="22"/>
        </w:rPr>
        <w:t>inta</w:t>
      </w:r>
    </w:p>
    <w:p w14:paraId="4776FA66" w14:textId="77777777" w:rsidR="009924E0" w:rsidRPr="002A7758" w:rsidRDefault="009924E0" w:rsidP="00E070CE">
      <w:pPr>
        <w:pStyle w:val="Listaszerbekezds"/>
        <w:shd w:val="clear" w:color="auto" w:fill="FFFFFF" w:themeFill="background1"/>
        <w:ind w:left="284"/>
        <w:contextualSpacing/>
        <w:jc w:val="center"/>
        <w:rPr>
          <w:b/>
          <w:bCs/>
          <w:sz w:val="22"/>
          <w:szCs w:val="22"/>
        </w:rPr>
      </w:pPr>
      <w:bookmarkStart w:id="46" w:name="_Toc444007226"/>
      <w:r w:rsidRPr="002A7758">
        <w:rPr>
          <w:b/>
          <w:bCs/>
          <w:sz w:val="22"/>
          <w:szCs w:val="22"/>
        </w:rPr>
        <w:t>NYILATKOZAT (Kbt. 66. § (6) bek.)</w:t>
      </w:r>
      <w:bookmarkEnd w:id="46"/>
    </w:p>
    <w:p w14:paraId="3A70FB43" w14:textId="77777777" w:rsidR="009924E0" w:rsidRPr="002A7758" w:rsidRDefault="009924E0" w:rsidP="00A00D66">
      <w:pPr>
        <w:pStyle w:val="Listaszerbekezds"/>
        <w:shd w:val="clear" w:color="auto" w:fill="FFFFFF" w:themeFill="background1"/>
        <w:ind w:left="284"/>
        <w:contextualSpacing/>
        <w:jc w:val="center"/>
        <w:rPr>
          <w:i/>
          <w:sz w:val="22"/>
          <w:szCs w:val="22"/>
        </w:rPr>
      </w:pPr>
      <w:r w:rsidRPr="002A7758">
        <w:rPr>
          <w:i/>
          <w:sz w:val="22"/>
          <w:szCs w:val="22"/>
        </w:rPr>
        <w:t>Közös ajánlattétel esetén az ajánlati nyilatkozatot minden közös ajánlattevő vonatkozásában csatolni kell.</w:t>
      </w:r>
    </w:p>
    <w:p w14:paraId="1B641BE0" w14:textId="77777777" w:rsidR="009924E0" w:rsidRPr="002A7758" w:rsidRDefault="009924E0" w:rsidP="00E070CE">
      <w:pPr>
        <w:pStyle w:val="Listaszerbekezds"/>
        <w:shd w:val="clear" w:color="auto" w:fill="FFFFFF" w:themeFill="background1"/>
        <w:ind w:left="284"/>
        <w:contextualSpacing/>
        <w:jc w:val="both"/>
        <w:rPr>
          <w:i/>
          <w:sz w:val="22"/>
          <w:szCs w:val="22"/>
        </w:rPr>
      </w:pPr>
    </w:p>
    <w:p w14:paraId="6A8E0E61"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Alulírott, ………………………………… mint a(z) …………................................................. cégjegyzésre jogosult képviselője, a(z) </w:t>
      </w:r>
    </w:p>
    <w:p w14:paraId="66CA8D4E" w14:textId="77777777" w:rsidR="009924E0" w:rsidRPr="002A7758" w:rsidRDefault="009924E0" w:rsidP="00E070CE">
      <w:pPr>
        <w:pStyle w:val="Listaszerbekezds"/>
        <w:shd w:val="clear" w:color="auto" w:fill="FFFFFF" w:themeFill="background1"/>
        <w:ind w:left="284"/>
        <w:contextualSpacing/>
        <w:rPr>
          <w:sz w:val="22"/>
          <w:szCs w:val="22"/>
        </w:rPr>
      </w:pPr>
    </w:p>
    <w:tbl>
      <w:tblPr>
        <w:tblStyle w:val="Rcsostblzat"/>
        <w:tblW w:w="0" w:type="auto"/>
        <w:jc w:val="center"/>
        <w:tblLook w:val="04A0" w:firstRow="1" w:lastRow="0" w:firstColumn="1" w:lastColumn="0" w:noHBand="0" w:noVBand="1"/>
      </w:tblPr>
      <w:tblGrid>
        <w:gridCol w:w="4532"/>
        <w:gridCol w:w="4531"/>
      </w:tblGrid>
      <w:tr w:rsidR="009924E0" w:rsidRPr="002A7758" w14:paraId="3CB1CFBD" w14:textId="77777777" w:rsidTr="00B122E3">
        <w:trPr>
          <w:jc w:val="center"/>
        </w:trPr>
        <w:tc>
          <w:tcPr>
            <w:tcW w:w="4606" w:type="dxa"/>
            <w:shd w:val="clear" w:color="auto" w:fill="F2F2F2" w:themeFill="background1" w:themeFillShade="F2"/>
            <w:vAlign w:val="center"/>
          </w:tcPr>
          <w:p w14:paraId="039BE306"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0E61100F" w14:textId="77777777" w:rsidR="009924E0" w:rsidRPr="002A7758" w:rsidRDefault="009924E0" w:rsidP="00E070CE">
            <w:pPr>
              <w:pStyle w:val="Listaszerbekezds"/>
              <w:shd w:val="clear" w:color="auto" w:fill="FFFFFF" w:themeFill="background1"/>
              <w:ind w:left="284"/>
              <w:contextualSpacing/>
              <w:jc w:val="center"/>
              <w:rPr>
                <w:b/>
                <w:sz w:val="22"/>
                <w:szCs w:val="22"/>
              </w:rPr>
            </w:pPr>
            <w:r w:rsidRPr="002A7758">
              <w:rPr>
                <w:b/>
                <w:sz w:val="22"/>
                <w:szCs w:val="22"/>
              </w:rPr>
              <w:t>BVH Zrt.</w:t>
            </w:r>
          </w:p>
        </w:tc>
      </w:tr>
      <w:tr w:rsidR="009924E0" w:rsidRPr="002A7758" w14:paraId="5F3FC4E7" w14:textId="77777777" w:rsidTr="00B122E3">
        <w:trPr>
          <w:jc w:val="center"/>
        </w:trPr>
        <w:tc>
          <w:tcPr>
            <w:tcW w:w="4606" w:type="dxa"/>
            <w:shd w:val="clear" w:color="auto" w:fill="F2F2F2" w:themeFill="background1" w:themeFillShade="F2"/>
            <w:vAlign w:val="center"/>
          </w:tcPr>
          <w:p w14:paraId="0C7B59A9"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732B4D42" w14:textId="77777777" w:rsidR="009924E0" w:rsidRPr="00DA74C7" w:rsidRDefault="003E20B7" w:rsidP="00E57605">
            <w:pPr>
              <w:pStyle w:val="Listaszerbekezds"/>
              <w:shd w:val="clear" w:color="auto" w:fill="FFFFFF" w:themeFill="background1"/>
              <w:ind w:left="284"/>
              <w:contextualSpacing/>
              <w:jc w:val="center"/>
              <w:rPr>
                <w:sz w:val="22"/>
                <w:szCs w:val="22"/>
              </w:rPr>
            </w:pPr>
            <w:r w:rsidRPr="003E20B7">
              <w:rPr>
                <w:b/>
                <w:i/>
                <w:sz w:val="22"/>
                <w:szCs w:val="22"/>
              </w:rPr>
              <w:t>Mobil távközlési szolgáltatások beszerzése</w:t>
            </w:r>
          </w:p>
        </w:tc>
      </w:tr>
    </w:tbl>
    <w:p w14:paraId="2C71A95C"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tárgyú közbeszerzési eljárásban  </w:t>
      </w:r>
    </w:p>
    <w:p w14:paraId="1F7B074A" w14:textId="77777777" w:rsidR="009924E0" w:rsidRPr="002A7758" w:rsidRDefault="009924E0" w:rsidP="00E070CE">
      <w:pPr>
        <w:pStyle w:val="Listaszerbekezds"/>
        <w:shd w:val="clear" w:color="auto" w:fill="FFFFFF" w:themeFill="background1"/>
        <w:ind w:left="284"/>
        <w:contextualSpacing/>
        <w:jc w:val="center"/>
        <w:rPr>
          <w:b/>
          <w:sz w:val="22"/>
          <w:szCs w:val="22"/>
        </w:rPr>
      </w:pPr>
      <w:r w:rsidRPr="002A7758">
        <w:rPr>
          <w:b/>
          <w:sz w:val="22"/>
          <w:szCs w:val="22"/>
        </w:rPr>
        <w:t>nyilatkozom, hogy</w:t>
      </w:r>
    </w:p>
    <w:p w14:paraId="4DD365B1" w14:textId="77777777" w:rsidR="00B122E3" w:rsidRPr="002A7758" w:rsidRDefault="00B122E3" w:rsidP="00E070CE">
      <w:pPr>
        <w:pStyle w:val="Listaszerbekezds"/>
        <w:shd w:val="clear" w:color="auto" w:fill="FFFFFF" w:themeFill="background1"/>
        <w:ind w:left="284"/>
        <w:contextualSpacing/>
        <w:jc w:val="center"/>
        <w:rPr>
          <w:b/>
          <w:sz w:val="22"/>
          <w:szCs w:val="22"/>
        </w:rPr>
      </w:pPr>
    </w:p>
    <w:p w14:paraId="41F11FE7" w14:textId="77777777" w:rsidR="00B122E3" w:rsidRPr="00492D94" w:rsidRDefault="00B122E3" w:rsidP="00B122E3">
      <w:pPr>
        <w:rPr>
          <w:sz w:val="22"/>
          <w:szCs w:val="22"/>
        </w:rPr>
      </w:pPr>
      <w:r w:rsidRPr="00492D94">
        <w:rPr>
          <w:sz w:val="22"/>
          <w:szCs w:val="22"/>
        </w:rPr>
        <w:t xml:space="preserve">1.) a szerződés teljesítése során </w:t>
      </w:r>
      <w:r w:rsidRPr="00492D94">
        <w:rPr>
          <w:b/>
          <w:i/>
          <w:sz w:val="22"/>
          <w:szCs w:val="22"/>
        </w:rPr>
        <w:t>nem kívánunk/az alábbi részekben kívánunk</w:t>
      </w:r>
      <w:r w:rsidRPr="00492D94">
        <w:rPr>
          <w:sz w:val="22"/>
          <w:szCs w:val="22"/>
          <w:vertAlign w:val="superscript"/>
        </w:rPr>
        <w:footnoteReference w:id="14"/>
      </w:r>
      <w:r w:rsidRPr="00492D94">
        <w:rPr>
          <w:sz w:val="22"/>
          <w:szCs w:val="22"/>
        </w:rPr>
        <w:t xml:space="preserve"> alvállalkozókkal szerződést kötni:</w:t>
      </w:r>
    </w:p>
    <w:tbl>
      <w:tblPr>
        <w:tblpPr w:leftFromText="142" w:rightFromText="142" w:vertAnchor="text" w:horzAnchor="margin" w:tblpXSpec="center"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tblGrid>
      <w:tr w:rsidR="00B122E3" w:rsidRPr="002A7758" w14:paraId="6FCE1299" w14:textId="77777777" w:rsidTr="00B122E3">
        <w:tc>
          <w:tcPr>
            <w:tcW w:w="7196" w:type="dxa"/>
          </w:tcPr>
          <w:p w14:paraId="5A61AA45" w14:textId="77777777" w:rsidR="00B122E3" w:rsidRPr="00492D94" w:rsidRDefault="00B122E3" w:rsidP="00B122E3">
            <w:pPr>
              <w:jc w:val="center"/>
              <w:rPr>
                <w:b/>
                <w:sz w:val="22"/>
                <w:szCs w:val="22"/>
              </w:rPr>
            </w:pPr>
            <w:r w:rsidRPr="00492D94">
              <w:rPr>
                <w:b/>
                <w:sz w:val="22"/>
                <w:szCs w:val="22"/>
              </w:rPr>
              <w:t>A teljesítés része, az ellátott tevékenység megnevezése</w:t>
            </w:r>
          </w:p>
        </w:tc>
      </w:tr>
      <w:tr w:rsidR="00B122E3" w:rsidRPr="002A7758" w14:paraId="244E84DC" w14:textId="77777777" w:rsidTr="00B122E3">
        <w:tc>
          <w:tcPr>
            <w:tcW w:w="7196" w:type="dxa"/>
          </w:tcPr>
          <w:p w14:paraId="4FAC693F" w14:textId="77777777" w:rsidR="00B122E3" w:rsidRPr="00492D94" w:rsidRDefault="00B122E3" w:rsidP="00B122E3">
            <w:pPr>
              <w:rPr>
                <w:sz w:val="22"/>
                <w:szCs w:val="22"/>
              </w:rPr>
            </w:pPr>
            <w:r w:rsidRPr="00492D94">
              <w:rPr>
                <w:sz w:val="22"/>
                <w:szCs w:val="22"/>
              </w:rPr>
              <w:t>1)</w:t>
            </w:r>
          </w:p>
        </w:tc>
      </w:tr>
      <w:tr w:rsidR="00B122E3" w:rsidRPr="002A7758" w14:paraId="373D3D15" w14:textId="77777777" w:rsidTr="00B122E3">
        <w:tc>
          <w:tcPr>
            <w:tcW w:w="7196" w:type="dxa"/>
          </w:tcPr>
          <w:p w14:paraId="734B9FC5" w14:textId="77777777" w:rsidR="00B122E3" w:rsidRPr="00492D94" w:rsidRDefault="00B122E3" w:rsidP="00B122E3">
            <w:pPr>
              <w:rPr>
                <w:sz w:val="22"/>
                <w:szCs w:val="22"/>
              </w:rPr>
            </w:pPr>
            <w:r w:rsidRPr="00492D94">
              <w:rPr>
                <w:sz w:val="22"/>
                <w:szCs w:val="22"/>
              </w:rPr>
              <w:t>2)</w:t>
            </w:r>
          </w:p>
        </w:tc>
      </w:tr>
      <w:tr w:rsidR="00B122E3" w:rsidRPr="002A7758" w14:paraId="64C1797A" w14:textId="77777777" w:rsidTr="00B122E3">
        <w:tc>
          <w:tcPr>
            <w:tcW w:w="7196" w:type="dxa"/>
          </w:tcPr>
          <w:p w14:paraId="435D137D" w14:textId="77777777" w:rsidR="00B122E3" w:rsidRPr="00492D94" w:rsidRDefault="00B122E3" w:rsidP="00B122E3">
            <w:pPr>
              <w:rPr>
                <w:sz w:val="22"/>
                <w:szCs w:val="22"/>
              </w:rPr>
            </w:pPr>
            <w:r w:rsidRPr="00492D94">
              <w:rPr>
                <w:sz w:val="22"/>
                <w:szCs w:val="22"/>
              </w:rPr>
              <w:t>3)</w:t>
            </w:r>
          </w:p>
        </w:tc>
      </w:tr>
    </w:tbl>
    <w:p w14:paraId="6D5E19B4" w14:textId="77777777" w:rsidR="00B122E3" w:rsidRPr="00492D94" w:rsidRDefault="00B122E3" w:rsidP="00B122E3">
      <w:pPr>
        <w:rPr>
          <w:sz w:val="22"/>
          <w:szCs w:val="22"/>
        </w:rPr>
      </w:pPr>
    </w:p>
    <w:p w14:paraId="4E0D0D2B" w14:textId="77777777" w:rsidR="00B122E3" w:rsidRPr="00492D94" w:rsidRDefault="00B122E3" w:rsidP="00B122E3">
      <w:pPr>
        <w:rPr>
          <w:sz w:val="22"/>
          <w:szCs w:val="22"/>
        </w:rPr>
      </w:pPr>
    </w:p>
    <w:p w14:paraId="65BF1159" w14:textId="77777777" w:rsidR="00B122E3" w:rsidRPr="00492D94" w:rsidRDefault="00B122E3" w:rsidP="00B122E3">
      <w:pPr>
        <w:rPr>
          <w:sz w:val="22"/>
          <w:szCs w:val="22"/>
        </w:rPr>
      </w:pPr>
    </w:p>
    <w:p w14:paraId="6E095E4B" w14:textId="77777777" w:rsidR="00B122E3" w:rsidRPr="00492D94" w:rsidRDefault="00B122E3" w:rsidP="00B122E3">
      <w:pPr>
        <w:rPr>
          <w:sz w:val="22"/>
          <w:szCs w:val="22"/>
        </w:rPr>
      </w:pPr>
    </w:p>
    <w:p w14:paraId="787350B7" w14:textId="77777777" w:rsidR="00B122E3" w:rsidRPr="00492D94" w:rsidRDefault="00B122E3" w:rsidP="00B122E3">
      <w:pPr>
        <w:rPr>
          <w:sz w:val="22"/>
          <w:szCs w:val="22"/>
        </w:rPr>
      </w:pPr>
    </w:p>
    <w:p w14:paraId="7AEC64DA" w14:textId="77777777" w:rsidR="00B122E3" w:rsidRPr="00492D94" w:rsidRDefault="00B122E3" w:rsidP="00B122E3">
      <w:pPr>
        <w:rPr>
          <w:sz w:val="22"/>
          <w:szCs w:val="22"/>
        </w:rPr>
      </w:pPr>
      <w:r w:rsidRPr="00492D94">
        <w:rPr>
          <w:sz w:val="22"/>
          <w:szCs w:val="22"/>
        </w:rPr>
        <w:t>2.) szerződés teljesítése során az 1.) pontban megnevezett feladatok teljesítéséhez igénybe venni kívánt, az ajánlat benyújtásakor ismert alvállalkozók adatai</w:t>
      </w:r>
      <w:r w:rsidRPr="00492D94">
        <w:rPr>
          <w:rStyle w:val="Lbjegyzet-hivatkozs"/>
          <w:sz w:val="22"/>
          <w:szCs w:val="22"/>
        </w:rPr>
        <w:footnoteReference w:id="15"/>
      </w:r>
      <w:r w:rsidRPr="00492D94">
        <w:rPr>
          <w:sz w:val="22"/>
          <w:szCs w:val="22"/>
        </w:rPr>
        <w:t>:</w:t>
      </w:r>
    </w:p>
    <w:p w14:paraId="59E60072" w14:textId="77777777" w:rsidR="00B122E3" w:rsidRPr="00492D94" w:rsidRDefault="00B122E3" w:rsidP="00B122E3">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2"/>
        <w:gridCol w:w="1952"/>
        <w:gridCol w:w="2492"/>
        <w:gridCol w:w="2717"/>
      </w:tblGrid>
      <w:tr w:rsidR="00B82B86" w:rsidRPr="002A7758" w14:paraId="7864CE7E" w14:textId="77777777" w:rsidTr="000010B0">
        <w:trPr>
          <w:jc w:val="center"/>
        </w:trPr>
        <w:tc>
          <w:tcPr>
            <w:tcW w:w="1950" w:type="dxa"/>
            <w:vAlign w:val="center"/>
          </w:tcPr>
          <w:p w14:paraId="67ABFBFD" w14:textId="77777777" w:rsidR="00B82B86" w:rsidRPr="00492D94" w:rsidRDefault="00B82B86" w:rsidP="00B122E3">
            <w:pPr>
              <w:jc w:val="center"/>
              <w:rPr>
                <w:b/>
                <w:sz w:val="22"/>
                <w:szCs w:val="22"/>
              </w:rPr>
            </w:pPr>
            <w:r w:rsidRPr="00492D94">
              <w:rPr>
                <w:b/>
                <w:sz w:val="22"/>
                <w:szCs w:val="22"/>
              </w:rPr>
              <w:t>Cégnév</w:t>
            </w:r>
          </w:p>
        </w:tc>
        <w:tc>
          <w:tcPr>
            <w:tcW w:w="1996" w:type="dxa"/>
            <w:vAlign w:val="center"/>
          </w:tcPr>
          <w:p w14:paraId="4BEF0C4D" w14:textId="77777777" w:rsidR="00B82B86" w:rsidRPr="00492D94" w:rsidRDefault="00B82B86" w:rsidP="00B122E3">
            <w:pPr>
              <w:jc w:val="center"/>
              <w:rPr>
                <w:b/>
                <w:sz w:val="22"/>
                <w:szCs w:val="22"/>
              </w:rPr>
            </w:pPr>
            <w:r w:rsidRPr="00492D94">
              <w:rPr>
                <w:b/>
                <w:sz w:val="22"/>
                <w:szCs w:val="22"/>
              </w:rPr>
              <w:t>Székhely</w:t>
            </w:r>
          </w:p>
        </w:tc>
        <w:tc>
          <w:tcPr>
            <w:tcW w:w="2560" w:type="dxa"/>
          </w:tcPr>
          <w:p w14:paraId="2CB7B553" w14:textId="77777777" w:rsidR="00B82B86" w:rsidRPr="00492D94" w:rsidRDefault="00B82B86" w:rsidP="00B122E3">
            <w:pPr>
              <w:jc w:val="center"/>
              <w:rPr>
                <w:b/>
                <w:sz w:val="22"/>
                <w:szCs w:val="22"/>
              </w:rPr>
            </w:pPr>
            <w:r>
              <w:rPr>
                <w:b/>
                <w:sz w:val="22"/>
                <w:szCs w:val="22"/>
              </w:rPr>
              <w:t>Adószám</w:t>
            </w:r>
          </w:p>
        </w:tc>
        <w:tc>
          <w:tcPr>
            <w:tcW w:w="2783" w:type="dxa"/>
          </w:tcPr>
          <w:p w14:paraId="1EB3F258" w14:textId="77777777" w:rsidR="00B82B86" w:rsidRPr="00492D94" w:rsidRDefault="00B82B86" w:rsidP="00B122E3">
            <w:pPr>
              <w:jc w:val="center"/>
              <w:rPr>
                <w:b/>
                <w:sz w:val="22"/>
                <w:szCs w:val="22"/>
              </w:rPr>
            </w:pPr>
            <w:r w:rsidRPr="00492D94">
              <w:rPr>
                <w:b/>
                <w:sz w:val="22"/>
                <w:szCs w:val="22"/>
              </w:rPr>
              <w:t>A szerződés teljesítése során ellátandó tevékenység</w:t>
            </w:r>
          </w:p>
        </w:tc>
      </w:tr>
      <w:tr w:rsidR="00B82B86" w:rsidRPr="002A7758" w14:paraId="64A1883B" w14:textId="77777777" w:rsidTr="000010B0">
        <w:trPr>
          <w:jc w:val="center"/>
        </w:trPr>
        <w:tc>
          <w:tcPr>
            <w:tcW w:w="1950" w:type="dxa"/>
          </w:tcPr>
          <w:p w14:paraId="4E529E46" w14:textId="77777777" w:rsidR="00B82B86" w:rsidRPr="00492D94" w:rsidRDefault="00B82B86" w:rsidP="00B122E3">
            <w:pPr>
              <w:rPr>
                <w:sz w:val="22"/>
                <w:szCs w:val="22"/>
              </w:rPr>
            </w:pPr>
          </w:p>
        </w:tc>
        <w:tc>
          <w:tcPr>
            <w:tcW w:w="1996" w:type="dxa"/>
          </w:tcPr>
          <w:p w14:paraId="528ECFDA" w14:textId="77777777" w:rsidR="00B82B86" w:rsidRPr="00492D94" w:rsidRDefault="00B82B86" w:rsidP="00B122E3">
            <w:pPr>
              <w:rPr>
                <w:sz w:val="22"/>
                <w:szCs w:val="22"/>
              </w:rPr>
            </w:pPr>
          </w:p>
        </w:tc>
        <w:tc>
          <w:tcPr>
            <w:tcW w:w="2560" w:type="dxa"/>
          </w:tcPr>
          <w:p w14:paraId="4BC8B1AA" w14:textId="77777777" w:rsidR="00B82B86" w:rsidRPr="00492D94" w:rsidRDefault="00B82B86" w:rsidP="00B122E3">
            <w:pPr>
              <w:jc w:val="right"/>
              <w:rPr>
                <w:sz w:val="22"/>
                <w:szCs w:val="22"/>
              </w:rPr>
            </w:pPr>
          </w:p>
        </w:tc>
        <w:tc>
          <w:tcPr>
            <w:tcW w:w="2783" w:type="dxa"/>
          </w:tcPr>
          <w:p w14:paraId="6D54ADEE" w14:textId="77777777" w:rsidR="00B82B86" w:rsidRPr="00492D94" w:rsidRDefault="00B82B86" w:rsidP="00B122E3">
            <w:pPr>
              <w:jc w:val="right"/>
              <w:rPr>
                <w:sz w:val="22"/>
                <w:szCs w:val="22"/>
              </w:rPr>
            </w:pPr>
          </w:p>
        </w:tc>
      </w:tr>
      <w:tr w:rsidR="00B82B86" w:rsidRPr="002A7758" w14:paraId="0B80828E" w14:textId="77777777" w:rsidTr="000010B0">
        <w:trPr>
          <w:jc w:val="center"/>
        </w:trPr>
        <w:tc>
          <w:tcPr>
            <w:tcW w:w="1950" w:type="dxa"/>
          </w:tcPr>
          <w:p w14:paraId="23F43A8B" w14:textId="77777777" w:rsidR="00B82B86" w:rsidRPr="00492D94" w:rsidRDefault="00B82B86" w:rsidP="00B122E3">
            <w:pPr>
              <w:rPr>
                <w:sz w:val="22"/>
                <w:szCs w:val="22"/>
              </w:rPr>
            </w:pPr>
          </w:p>
        </w:tc>
        <w:tc>
          <w:tcPr>
            <w:tcW w:w="1996" w:type="dxa"/>
          </w:tcPr>
          <w:p w14:paraId="6B76AAAE" w14:textId="77777777" w:rsidR="00B82B86" w:rsidRPr="00492D94" w:rsidRDefault="00B82B86" w:rsidP="00B122E3">
            <w:pPr>
              <w:rPr>
                <w:sz w:val="22"/>
                <w:szCs w:val="22"/>
              </w:rPr>
            </w:pPr>
          </w:p>
        </w:tc>
        <w:tc>
          <w:tcPr>
            <w:tcW w:w="2560" w:type="dxa"/>
          </w:tcPr>
          <w:p w14:paraId="427EBA4A" w14:textId="77777777" w:rsidR="00B82B86" w:rsidRPr="00492D94" w:rsidRDefault="00B82B86" w:rsidP="00B122E3">
            <w:pPr>
              <w:jc w:val="right"/>
              <w:rPr>
                <w:sz w:val="22"/>
                <w:szCs w:val="22"/>
              </w:rPr>
            </w:pPr>
          </w:p>
        </w:tc>
        <w:tc>
          <w:tcPr>
            <w:tcW w:w="2783" w:type="dxa"/>
          </w:tcPr>
          <w:p w14:paraId="12BD8413" w14:textId="77777777" w:rsidR="00B82B86" w:rsidRPr="00492D94" w:rsidRDefault="00B82B86" w:rsidP="00B122E3">
            <w:pPr>
              <w:jc w:val="right"/>
              <w:rPr>
                <w:sz w:val="22"/>
                <w:szCs w:val="22"/>
              </w:rPr>
            </w:pPr>
          </w:p>
        </w:tc>
      </w:tr>
      <w:tr w:rsidR="00B82B86" w:rsidRPr="002A7758" w14:paraId="781D9F17" w14:textId="77777777" w:rsidTr="000010B0">
        <w:trPr>
          <w:jc w:val="center"/>
        </w:trPr>
        <w:tc>
          <w:tcPr>
            <w:tcW w:w="1950" w:type="dxa"/>
          </w:tcPr>
          <w:p w14:paraId="5C1D3729" w14:textId="77777777" w:rsidR="00B82B86" w:rsidRPr="00492D94" w:rsidRDefault="00B82B86" w:rsidP="00B122E3">
            <w:pPr>
              <w:rPr>
                <w:sz w:val="22"/>
                <w:szCs w:val="22"/>
              </w:rPr>
            </w:pPr>
          </w:p>
        </w:tc>
        <w:tc>
          <w:tcPr>
            <w:tcW w:w="1996" w:type="dxa"/>
          </w:tcPr>
          <w:p w14:paraId="67D9F4DC" w14:textId="77777777" w:rsidR="00B82B86" w:rsidRPr="00492D94" w:rsidRDefault="00B82B86" w:rsidP="00B122E3">
            <w:pPr>
              <w:rPr>
                <w:sz w:val="22"/>
                <w:szCs w:val="22"/>
              </w:rPr>
            </w:pPr>
          </w:p>
        </w:tc>
        <w:tc>
          <w:tcPr>
            <w:tcW w:w="2560" w:type="dxa"/>
          </w:tcPr>
          <w:p w14:paraId="2F939B60" w14:textId="77777777" w:rsidR="00B82B86" w:rsidRPr="00492D94" w:rsidRDefault="00B82B86" w:rsidP="00B122E3">
            <w:pPr>
              <w:jc w:val="right"/>
              <w:rPr>
                <w:sz w:val="22"/>
                <w:szCs w:val="22"/>
              </w:rPr>
            </w:pPr>
          </w:p>
        </w:tc>
        <w:tc>
          <w:tcPr>
            <w:tcW w:w="2783" w:type="dxa"/>
          </w:tcPr>
          <w:p w14:paraId="4CBC8A97" w14:textId="77777777" w:rsidR="00B82B86" w:rsidRPr="00492D94" w:rsidRDefault="00B82B86" w:rsidP="00B122E3">
            <w:pPr>
              <w:jc w:val="right"/>
              <w:rPr>
                <w:sz w:val="22"/>
                <w:szCs w:val="22"/>
              </w:rPr>
            </w:pPr>
          </w:p>
        </w:tc>
      </w:tr>
    </w:tbl>
    <w:p w14:paraId="236D2633"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2D5F3B49"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Zrt., mint Ajánlatkérő által </w:t>
      </w:r>
      <w:r w:rsidRPr="002A7758">
        <w:rPr>
          <w:b/>
          <w:i/>
          <w:sz w:val="22"/>
          <w:szCs w:val="22"/>
        </w:rPr>
        <w:t>„</w:t>
      </w:r>
      <w:r w:rsidR="00756875" w:rsidRPr="00756875">
        <w:rPr>
          <w:b/>
          <w:i/>
          <w:sz w:val="22"/>
          <w:szCs w:val="22"/>
        </w:rPr>
        <w:t>Mobil távközlési szolgáltatások beszerzése</w:t>
      </w:r>
      <w:r w:rsidR="00F91DA8" w:rsidRPr="00F91DA8">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6"/>
      </w:r>
      <w:r w:rsidRPr="002A7758">
        <w:rPr>
          <w:sz w:val="22"/>
          <w:szCs w:val="22"/>
          <w:vertAlign w:val="superscript"/>
        </w:rPr>
        <w:t>.</w:t>
      </w:r>
    </w:p>
    <w:p w14:paraId="3972214F" w14:textId="77777777" w:rsidR="009924E0" w:rsidRPr="002A7758" w:rsidRDefault="009924E0" w:rsidP="00E070CE">
      <w:pPr>
        <w:pStyle w:val="Listaszerbekezds"/>
        <w:shd w:val="clear" w:color="auto" w:fill="FFFFFF" w:themeFill="background1"/>
        <w:ind w:left="284"/>
        <w:contextualSpacing/>
        <w:rPr>
          <w:sz w:val="22"/>
          <w:szCs w:val="22"/>
        </w:rPr>
      </w:pPr>
    </w:p>
    <w:p w14:paraId="6A74999B"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1635BB3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265BA950"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7E88BA35"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257B195D"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5E5C70A6"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1B5A71A4" w14:textId="77777777" w:rsidR="009924E0" w:rsidRDefault="009924E0" w:rsidP="00E070CE">
      <w:pPr>
        <w:pStyle w:val="Listaszerbekezds"/>
        <w:shd w:val="clear" w:color="auto" w:fill="FFFFFF" w:themeFill="background1"/>
        <w:ind w:left="284"/>
        <w:contextualSpacing/>
        <w:jc w:val="right"/>
        <w:rPr>
          <w:sz w:val="22"/>
          <w:szCs w:val="22"/>
        </w:rPr>
      </w:pPr>
    </w:p>
    <w:p w14:paraId="77C6522D" w14:textId="77777777" w:rsidR="00F91DA8" w:rsidRDefault="00F91DA8" w:rsidP="00E070CE">
      <w:pPr>
        <w:pStyle w:val="Listaszerbekezds"/>
        <w:shd w:val="clear" w:color="auto" w:fill="FFFFFF" w:themeFill="background1"/>
        <w:ind w:left="284"/>
        <w:contextualSpacing/>
        <w:jc w:val="right"/>
        <w:rPr>
          <w:sz w:val="22"/>
          <w:szCs w:val="22"/>
        </w:rPr>
      </w:pPr>
    </w:p>
    <w:p w14:paraId="0E4B91FF" w14:textId="77777777" w:rsidR="00F91DA8" w:rsidRDefault="00F91DA8" w:rsidP="00E070CE">
      <w:pPr>
        <w:pStyle w:val="Listaszerbekezds"/>
        <w:shd w:val="clear" w:color="auto" w:fill="FFFFFF" w:themeFill="background1"/>
        <w:ind w:left="284"/>
        <w:contextualSpacing/>
        <w:jc w:val="right"/>
        <w:rPr>
          <w:sz w:val="22"/>
          <w:szCs w:val="22"/>
        </w:rPr>
      </w:pPr>
    </w:p>
    <w:p w14:paraId="042C8AAE" w14:textId="77777777" w:rsidR="00F91DA8" w:rsidRDefault="00F91DA8" w:rsidP="00E070CE">
      <w:pPr>
        <w:pStyle w:val="Listaszerbekezds"/>
        <w:shd w:val="clear" w:color="auto" w:fill="FFFFFF" w:themeFill="background1"/>
        <w:ind w:left="284"/>
        <w:contextualSpacing/>
        <w:jc w:val="right"/>
        <w:rPr>
          <w:sz w:val="22"/>
          <w:szCs w:val="22"/>
        </w:rPr>
      </w:pPr>
    </w:p>
    <w:p w14:paraId="3BD0DAAD" w14:textId="77777777" w:rsidR="00F91DA8" w:rsidRPr="002A7758" w:rsidRDefault="00F91DA8" w:rsidP="00E070CE">
      <w:pPr>
        <w:pStyle w:val="Listaszerbekezds"/>
        <w:shd w:val="clear" w:color="auto" w:fill="FFFFFF" w:themeFill="background1"/>
        <w:ind w:left="284"/>
        <w:contextualSpacing/>
        <w:jc w:val="right"/>
        <w:rPr>
          <w:sz w:val="22"/>
          <w:szCs w:val="22"/>
        </w:rPr>
      </w:pPr>
    </w:p>
    <w:p w14:paraId="5661F1CB" w14:textId="77777777" w:rsidR="009924E0" w:rsidRPr="002A7758" w:rsidRDefault="009924E0" w:rsidP="00E070CE">
      <w:pPr>
        <w:pStyle w:val="Listaszerbekezds"/>
        <w:shd w:val="clear" w:color="auto" w:fill="FFFFFF" w:themeFill="background1"/>
        <w:ind w:left="284"/>
        <w:contextualSpacing/>
        <w:jc w:val="right"/>
        <w:rPr>
          <w:bCs/>
          <w:i/>
          <w:sz w:val="22"/>
          <w:szCs w:val="22"/>
        </w:rPr>
      </w:pPr>
      <w:bookmarkStart w:id="47" w:name="_Toc444007227"/>
      <w:r w:rsidRPr="002A7758">
        <w:rPr>
          <w:bCs/>
          <w:i/>
          <w:sz w:val="22"/>
          <w:szCs w:val="22"/>
        </w:rPr>
        <w:t xml:space="preserve">6. számú </w:t>
      </w:r>
      <w:bookmarkEnd w:id="47"/>
      <w:r w:rsidR="00231D68" w:rsidRPr="002A7758">
        <w:rPr>
          <w:bCs/>
          <w:i/>
          <w:sz w:val="22"/>
          <w:szCs w:val="22"/>
        </w:rPr>
        <w:t>m</w:t>
      </w:r>
      <w:r w:rsidR="00231D68">
        <w:rPr>
          <w:bCs/>
          <w:i/>
          <w:sz w:val="22"/>
          <w:szCs w:val="22"/>
        </w:rPr>
        <w:t>inta</w:t>
      </w:r>
    </w:p>
    <w:p w14:paraId="0685D583" w14:textId="77777777" w:rsidR="00E070CE" w:rsidRPr="002A7758" w:rsidRDefault="00E070CE" w:rsidP="00E070CE">
      <w:pPr>
        <w:pStyle w:val="Listaszerbekezds"/>
        <w:shd w:val="clear" w:color="auto" w:fill="FFFFFF" w:themeFill="background1"/>
        <w:ind w:left="284"/>
        <w:contextualSpacing/>
        <w:jc w:val="right"/>
        <w:rPr>
          <w:bCs/>
          <w:i/>
          <w:sz w:val="22"/>
          <w:szCs w:val="22"/>
        </w:rPr>
      </w:pPr>
    </w:p>
    <w:p w14:paraId="575CB11F" w14:textId="77777777" w:rsidR="009924E0" w:rsidRPr="002A7758" w:rsidRDefault="00E070CE" w:rsidP="00E070CE">
      <w:pPr>
        <w:pStyle w:val="Listaszerbekezds"/>
        <w:shd w:val="clear" w:color="auto" w:fill="FFFFFF" w:themeFill="background1"/>
        <w:ind w:left="284"/>
        <w:contextualSpacing/>
        <w:jc w:val="center"/>
        <w:rPr>
          <w:b/>
          <w:bCs/>
          <w:sz w:val="22"/>
          <w:szCs w:val="22"/>
        </w:rPr>
      </w:pPr>
      <w:bookmarkStart w:id="48" w:name="_Toc444007228"/>
      <w:r w:rsidRPr="002A7758">
        <w:rPr>
          <w:b/>
          <w:bCs/>
          <w:sz w:val="22"/>
          <w:szCs w:val="22"/>
        </w:rPr>
        <w:t xml:space="preserve">KÖZÖS </w:t>
      </w:r>
      <w:r w:rsidR="009924E0" w:rsidRPr="002A7758">
        <w:rPr>
          <w:b/>
          <w:bCs/>
          <w:sz w:val="22"/>
          <w:szCs w:val="22"/>
        </w:rPr>
        <w:t>AJÁNLATTEVŐ</w:t>
      </w:r>
      <w:r w:rsidRPr="002A7758">
        <w:rPr>
          <w:b/>
          <w:bCs/>
          <w:sz w:val="22"/>
          <w:szCs w:val="22"/>
        </w:rPr>
        <w:t>K KÉPVISELŐJÉNEK</w:t>
      </w:r>
      <w:r w:rsidR="009924E0" w:rsidRPr="002A7758">
        <w:rPr>
          <w:b/>
          <w:bCs/>
          <w:sz w:val="22"/>
          <w:szCs w:val="22"/>
        </w:rPr>
        <w:t xml:space="preserve"> MEG</w:t>
      </w:r>
      <w:bookmarkEnd w:id="48"/>
      <w:r w:rsidRPr="002A7758">
        <w:rPr>
          <w:b/>
          <w:bCs/>
          <w:sz w:val="22"/>
          <w:szCs w:val="22"/>
        </w:rPr>
        <w:t>NEVEZÉSE</w:t>
      </w:r>
    </w:p>
    <w:p w14:paraId="1A03C463" w14:textId="77777777" w:rsidR="009924E0" w:rsidRPr="002A7758" w:rsidRDefault="009924E0" w:rsidP="00E070CE">
      <w:pPr>
        <w:pStyle w:val="Listaszerbekezds"/>
        <w:shd w:val="clear" w:color="auto" w:fill="FFFFFF" w:themeFill="background1"/>
        <w:ind w:left="284"/>
        <w:contextualSpacing/>
        <w:jc w:val="center"/>
        <w:rPr>
          <w:i/>
          <w:sz w:val="22"/>
          <w:szCs w:val="22"/>
        </w:rPr>
      </w:pPr>
      <w:r w:rsidRPr="002A7758">
        <w:rPr>
          <w:i/>
          <w:sz w:val="22"/>
          <w:szCs w:val="22"/>
        </w:rPr>
        <w:t>Közös ajánlattétel esetén kitöltendő. Minden közös ajánlattevőnek alá kell írnia.</w:t>
      </w:r>
    </w:p>
    <w:p w14:paraId="1D91C071" w14:textId="77777777" w:rsidR="009924E0" w:rsidRPr="002A7758" w:rsidRDefault="009924E0" w:rsidP="00E070CE">
      <w:pPr>
        <w:pStyle w:val="Listaszerbekezds"/>
        <w:shd w:val="clear" w:color="auto" w:fill="FFFFFF" w:themeFill="background1"/>
        <w:ind w:left="284"/>
        <w:contextualSpacing/>
        <w:jc w:val="both"/>
        <w:rPr>
          <w:sz w:val="22"/>
          <w:szCs w:val="22"/>
        </w:rPr>
      </w:pPr>
    </w:p>
    <w:tbl>
      <w:tblPr>
        <w:tblStyle w:val="Rcsostblzat"/>
        <w:tblW w:w="0" w:type="auto"/>
        <w:jc w:val="center"/>
        <w:tblLook w:val="04A0" w:firstRow="1" w:lastRow="0" w:firstColumn="1" w:lastColumn="0" w:noHBand="0" w:noVBand="1"/>
      </w:tblPr>
      <w:tblGrid>
        <w:gridCol w:w="4532"/>
        <w:gridCol w:w="4531"/>
      </w:tblGrid>
      <w:tr w:rsidR="009924E0" w:rsidRPr="002A7758" w14:paraId="3A15BEFE" w14:textId="77777777" w:rsidTr="00B122E3">
        <w:trPr>
          <w:jc w:val="center"/>
        </w:trPr>
        <w:tc>
          <w:tcPr>
            <w:tcW w:w="4606" w:type="dxa"/>
            <w:shd w:val="clear" w:color="auto" w:fill="F2F2F2" w:themeFill="background1" w:themeFillShade="F2"/>
            <w:vAlign w:val="center"/>
          </w:tcPr>
          <w:p w14:paraId="7B90648C" w14:textId="77777777" w:rsidR="009924E0" w:rsidRPr="002A7758" w:rsidRDefault="009924E0" w:rsidP="00E070CE">
            <w:pPr>
              <w:pStyle w:val="Listaszerbekezds"/>
              <w:shd w:val="clear" w:color="auto" w:fill="FFFFFF" w:themeFill="background1"/>
              <w:jc w:val="both"/>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6D6E4338"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BVH Zrt.</w:t>
            </w:r>
          </w:p>
        </w:tc>
      </w:tr>
      <w:tr w:rsidR="009924E0" w:rsidRPr="002A7758" w14:paraId="1D80188E" w14:textId="77777777" w:rsidTr="00B122E3">
        <w:trPr>
          <w:jc w:val="center"/>
        </w:trPr>
        <w:tc>
          <w:tcPr>
            <w:tcW w:w="4606" w:type="dxa"/>
            <w:shd w:val="clear" w:color="auto" w:fill="F2F2F2" w:themeFill="background1" w:themeFillShade="F2"/>
            <w:vAlign w:val="center"/>
          </w:tcPr>
          <w:p w14:paraId="6F4CF5A8" w14:textId="77777777" w:rsidR="009924E0" w:rsidRPr="002A7758" w:rsidRDefault="009924E0" w:rsidP="00E070CE">
            <w:pPr>
              <w:pStyle w:val="Listaszerbekezds"/>
              <w:shd w:val="clear" w:color="auto" w:fill="FFFFFF" w:themeFill="background1"/>
              <w:jc w:val="both"/>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767910A2" w14:textId="77777777" w:rsidR="009924E0" w:rsidRPr="00DA74C7" w:rsidRDefault="003E20B7" w:rsidP="00E57605">
            <w:pPr>
              <w:pStyle w:val="Listaszerbekezds"/>
              <w:shd w:val="clear" w:color="auto" w:fill="FFFFFF" w:themeFill="background1"/>
              <w:jc w:val="center"/>
              <w:rPr>
                <w:sz w:val="22"/>
                <w:szCs w:val="22"/>
              </w:rPr>
            </w:pPr>
            <w:r w:rsidRPr="003E20B7">
              <w:rPr>
                <w:b/>
                <w:i/>
                <w:sz w:val="22"/>
                <w:szCs w:val="22"/>
              </w:rPr>
              <w:t>Mobil távközlési szolgáltatások beszerzése</w:t>
            </w:r>
          </w:p>
        </w:tc>
      </w:tr>
    </w:tbl>
    <w:p w14:paraId="563AC33F"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2761228D"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Alulírottak a(z) alábbi közös ajánlattevők képviseletében a Kbt. 35. § (1)-(2) bekezdése alapján </w:t>
      </w:r>
      <w:r w:rsidRPr="002A7758">
        <w:rPr>
          <w:b/>
          <w:sz w:val="22"/>
          <w:szCs w:val="22"/>
        </w:rPr>
        <w:t xml:space="preserve">nyilatkozzuk, </w:t>
      </w:r>
      <w:r w:rsidRPr="002A7758">
        <w:rPr>
          <w:sz w:val="22"/>
          <w:szCs w:val="22"/>
        </w:rPr>
        <w:t>hogy az alábbi ajánlattevők közösen tesznek ajánlatot és maguk közül a közbeszerzési eljárásban a közös ajánlattevők nevében történő eljárásra az alábbi képviselőt jelölik és hatalmazzák meg:</w:t>
      </w:r>
      <w:r w:rsidRPr="002A7758">
        <w:rPr>
          <w:sz w:val="22"/>
          <w:szCs w:val="22"/>
          <w:vertAlign w:val="superscript"/>
        </w:rPr>
        <w:footnoteReference w:id="17"/>
      </w:r>
    </w:p>
    <w:p w14:paraId="54774CD2" w14:textId="77777777" w:rsidR="009924E0" w:rsidRPr="002A7758" w:rsidRDefault="009924E0" w:rsidP="00E070CE">
      <w:pPr>
        <w:pStyle w:val="Listaszerbekezds"/>
        <w:shd w:val="clear" w:color="auto" w:fill="FFFFFF" w:themeFill="background1"/>
        <w:ind w:left="284"/>
        <w:contextualSpacing/>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2279"/>
        <w:gridCol w:w="2258"/>
        <w:gridCol w:w="2253"/>
        <w:gridCol w:w="2253"/>
      </w:tblGrid>
      <w:tr w:rsidR="009924E0" w:rsidRPr="002A7758" w14:paraId="65831EFF" w14:textId="77777777" w:rsidTr="009924E0">
        <w:trPr>
          <w:jc w:val="center"/>
        </w:trPr>
        <w:tc>
          <w:tcPr>
            <w:tcW w:w="2301" w:type="dxa"/>
            <w:shd w:val="clear" w:color="auto" w:fill="D9D9D9"/>
          </w:tcPr>
          <w:p w14:paraId="7FCAE6B5"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Ajánlattevő neve:</w:t>
            </w:r>
          </w:p>
        </w:tc>
        <w:tc>
          <w:tcPr>
            <w:tcW w:w="2301" w:type="dxa"/>
            <w:vAlign w:val="center"/>
          </w:tcPr>
          <w:p w14:paraId="2601A677"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285BEEAF"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69E0860A" w14:textId="77777777" w:rsidR="009924E0" w:rsidRPr="002A7758" w:rsidRDefault="009924E0" w:rsidP="00E070CE">
            <w:pPr>
              <w:pStyle w:val="Listaszerbekezds"/>
              <w:shd w:val="clear" w:color="auto" w:fill="FFFFFF" w:themeFill="background1"/>
              <w:ind w:left="284"/>
              <w:contextualSpacing/>
              <w:jc w:val="both"/>
              <w:rPr>
                <w:sz w:val="22"/>
                <w:szCs w:val="22"/>
              </w:rPr>
            </w:pPr>
          </w:p>
        </w:tc>
      </w:tr>
      <w:tr w:rsidR="009924E0" w:rsidRPr="002A7758" w14:paraId="1A1C1669" w14:textId="77777777" w:rsidTr="009924E0">
        <w:trPr>
          <w:jc w:val="center"/>
        </w:trPr>
        <w:tc>
          <w:tcPr>
            <w:tcW w:w="2301" w:type="dxa"/>
            <w:shd w:val="clear" w:color="auto" w:fill="D9D9D9"/>
          </w:tcPr>
          <w:p w14:paraId="72491605"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Ajánlattevő nevében aláírásra jogosult képviselő neve:</w:t>
            </w:r>
          </w:p>
        </w:tc>
        <w:tc>
          <w:tcPr>
            <w:tcW w:w="2301" w:type="dxa"/>
            <w:vAlign w:val="center"/>
          </w:tcPr>
          <w:p w14:paraId="78DEA18B"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0FE848B6"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5D3A214B" w14:textId="77777777" w:rsidR="009924E0" w:rsidRPr="002A7758" w:rsidRDefault="009924E0" w:rsidP="00E070CE">
            <w:pPr>
              <w:pStyle w:val="Listaszerbekezds"/>
              <w:shd w:val="clear" w:color="auto" w:fill="FFFFFF" w:themeFill="background1"/>
              <w:ind w:left="284"/>
              <w:contextualSpacing/>
              <w:jc w:val="both"/>
              <w:rPr>
                <w:sz w:val="22"/>
                <w:szCs w:val="22"/>
              </w:rPr>
            </w:pPr>
          </w:p>
        </w:tc>
      </w:tr>
      <w:tr w:rsidR="009924E0" w:rsidRPr="002A7758" w14:paraId="2970CF79" w14:textId="77777777" w:rsidTr="009924E0">
        <w:trPr>
          <w:jc w:val="center"/>
        </w:trPr>
        <w:tc>
          <w:tcPr>
            <w:tcW w:w="2301" w:type="dxa"/>
            <w:shd w:val="clear" w:color="auto" w:fill="D9D9D9"/>
          </w:tcPr>
          <w:p w14:paraId="42947DA8"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Ajánlattevő jogosult-e a közös ajánlattevők nevében eljárni, azokat képviselni (</w:t>
            </w:r>
            <w:r w:rsidRPr="002A7758">
              <w:rPr>
                <w:b/>
                <w:sz w:val="22"/>
                <w:szCs w:val="22"/>
                <w:u w:val="single"/>
              </w:rPr>
              <w:t>csak az egyik</w:t>
            </w:r>
            <w:r w:rsidRPr="002A7758">
              <w:rPr>
                <w:b/>
                <w:sz w:val="22"/>
                <w:szCs w:val="22"/>
              </w:rPr>
              <w:t xml:space="preserve"> ajánlattevő jelölhető meg „igennel”):</w:t>
            </w:r>
          </w:p>
        </w:tc>
        <w:tc>
          <w:tcPr>
            <w:tcW w:w="2301" w:type="dxa"/>
            <w:vAlign w:val="center"/>
          </w:tcPr>
          <w:p w14:paraId="55A562C2"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igen / nem</w:t>
            </w:r>
            <w:r w:rsidRPr="002A7758">
              <w:rPr>
                <w:sz w:val="22"/>
                <w:szCs w:val="22"/>
                <w:vertAlign w:val="superscript"/>
              </w:rPr>
              <w:footnoteReference w:id="18"/>
            </w:r>
          </w:p>
        </w:tc>
        <w:tc>
          <w:tcPr>
            <w:tcW w:w="2301" w:type="dxa"/>
            <w:vAlign w:val="center"/>
          </w:tcPr>
          <w:p w14:paraId="44CA8651"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igen / nem</w:t>
            </w:r>
          </w:p>
        </w:tc>
        <w:tc>
          <w:tcPr>
            <w:tcW w:w="2301" w:type="dxa"/>
            <w:vAlign w:val="center"/>
          </w:tcPr>
          <w:p w14:paraId="288FA319"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igen / nem</w:t>
            </w:r>
          </w:p>
        </w:tc>
      </w:tr>
      <w:tr w:rsidR="009924E0" w:rsidRPr="002A7758" w14:paraId="50568DD3" w14:textId="77777777" w:rsidTr="009924E0">
        <w:trPr>
          <w:jc w:val="center"/>
        </w:trPr>
        <w:tc>
          <w:tcPr>
            <w:tcW w:w="9204" w:type="dxa"/>
            <w:gridSpan w:val="4"/>
            <w:shd w:val="clear" w:color="auto" w:fill="D9D9D9"/>
          </w:tcPr>
          <w:p w14:paraId="67D4232E"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A fenti közös ajánlattevők cégszerű aláírása:</w:t>
            </w:r>
          </w:p>
        </w:tc>
      </w:tr>
      <w:tr w:rsidR="009924E0" w:rsidRPr="002A7758" w14:paraId="44D0F628" w14:textId="77777777" w:rsidTr="009924E0">
        <w:trPr>
          <w:trHeight w:val="962"/>
          <w:jc w:val="center"/>
        </w:trPr>
        <w:tc>
          <w:tcPr>
            <w:tcW w:w="9204" w:type="dxa"/>
            <w:gridSpan w:val="4"/>
            <w:shd w:val="clear" w:color="auto" w:fill="FFFFFF"/>
            <w:vAlign w:val="center"/>
          </w:tcPr>
          <w:p w14:paraId="238BC9FF"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Kelt: ……………, ……….. év ……………….. hónap …. napján</w:t>
            </w:r>
          </w:p>
        </w:tc>
      </w:tr>
      <w:tr w:rsidR="009924E0" w:rsidRPr="002A7758" w14:paraId="13E6955E" w14:textId="77777777" w:rsidTr="009924E0">
        <w:trPr>
          <w:trHeight w:val="976"/>
          <w:jc w:val="center"/>
        </w:trPr>
        <w:tc>
          <w:tcPr>
            <w:tcW w:w="9204" w:type="dxa"/>
            <w:gridSpan w:val="4"/>
            <w:shd w:val="clear" w:color="auto" w:fill="FFFFFF"/>
            <w:vAlign w:val="center"/>
          </w:tcPr>
          <w:p w14:paraId="1F80310D"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Kelt: ……………, ……….. év ……………….. hónap …. napján</w:t>
            </w:r>
          </w:p>
        </w:tc>
      </w:tr>
      <w:tr w:rsidR="009924E0" w:rsidRPr="002A7758" w14:paraId="784B450E" w14:textId="77777777" w:rsidTr="009924E0">
        <w:trPr>
          <w:trHeight w:val="989"/>
          <w:jc w:val="center"/>
        </w:trPr>
        <w:tc>
          <w:tcPr>
            <w:tcW w:w="9204" w:type="dxa"/>
            <w:gridSpan w:val="4"/>
            <w:shd w:val="clear" w:color="auto" w:fill="FFFFFF"/>
            <w:vAlign w:val="center"/>
          </w:tcPr>
          <w:p w14:paraId="0FFD023B"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Kelt: ……………, ……….. év ……………….. hónap …. napján</w:t>
            </w:r>
          </w:p>
        </w:tc>
      </w:tr>
    </w:tbl>
    <w:p w14:paraId="7AA5300E"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2E318099" w14:textId="77777777" w:rsidR="00A80A84" w:rsidRPr="00492D94" w:rsidRDefault="00A80A84" w:rsidP="00E070CE">
      <w:pPr>
        <w:pStyle w:val="Listaszerbekezds"/>
        <w:shd w:val="clear" w:color="auto" w:fill="FFFFFF" w:themeFill="background1"/>
        <w:ind w:left="284"/>
        <w:contextualSpacing/>
        <w:jc w:val="both"/>
        <w:rPr>
          <w:sz w:val="22"/>
          <w:szCs w:val="22"/>
        </w:rPr>
      </w:pPr>
      <w:r>
        <w:rPr>
          <w:sz w:val="22"/>
          <w:szCs w:val="22"/>
        </w:rPr>
        <w:t>Jelen nyilatkozatot követően csatoljuk a Közös Ajánlattevők Együttműködési Megállapodását.</w:t>
      </w:r>
    </w:p>
    <w:p w14:paraId="3C1F3CA2"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Zrt., mint Ajánlatkérő által </w:t>
      </w:r>
      <w:r w:rsidRPr="002A7758">
        <w:rPr>
          <w:b/>
          <w:i/>
          <w:sz w:val="22"/>
          <w:szCs w:val="22"/>
        </w:rPr>
        <w:t>„</w:t>
      </w:r>
      <w:r w:rsidR="00756875" w:rsidRPr="00756875">
        <w:rPr>
          <w:b/>
          <w:i/>
          <w:sz w:val="22"/>
          <w:szCs w:val="22"/>
        </w:rPr>
        <w:t>Mobil távközlési szolgáltatások beszerzése</w:t>
      </w:r>
      <w:r w:rsidR="00D45F50" w:rsidRPr="00D45F50">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9"/>
      </w:r>
      <w:r w:rsidRPr="002A7758">
        <w:rPr>
          <w:sz w:val="22"/>
          <w:szCs w:val="22"/>
          <w:vertAlign w:val="superscript"/>
        </w:rPr>
        <w:t>.</w:t>
      </w:r>
    </w:p>
    <w:p w14:paraId="1565DE88" w14:textId="77777777" w:rsidR="002A7758" w:rsidRDefault="002A7758">
      <w:pPr>
        <w:widowControl/>
        <w:adjustRightInd/>
        <w:spacing w:after="200" w:line="276" w:lineRule="auto"/>
        <w:jc w:val="left"/>
        <w:textAlignment w:val="auto"/>
        <w:rPr>
          <w:sz w:val="22"/>
          <w:szCs w:val="22"/>
        </w:rPr>
      </w:pPr>
      <w:r>
        <w:rPr>
          <w:sz w:val="22"/>
          <w:szCs w:val="22"/>
        </w:rPr>
        <w:br w:type="page"/>
      </w:r>
    </w:p>
    <w:p w14:paraId="0016CC6B" w14:textId="77777777" w:rsidR="002A7758" w:rsidRPr="002A7758" w:rsidRDefault="002A7758" w:rsidP="00E070CE">
      <w:pPr>
        <w:pStyle w:val="Listaszerbekezds"/>
        <w:shd w:val="clear" w:color="auto" w:fill="FFFFFF" w:themeFill="background1"/>
        <w:ind w:left="284"/>
        <w:contextualSpacing/>
        <w:jc w:val="both"/>
        <w:rPr>
          <w:sz w:val="22"/>
          <w:szCs w:val="22"/>
        </w:rPr>
      </w:pPr>
    </w:p>
    <w:p w14:paraId="05ACE384"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54A0ECBC" w14:textId="77777777" w:rsidR="00B1046B" w:rsidRPr="002A7758" w:rsidRDefault="00F97558"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7</w:t>
      </w:r>
      <w:r w:rsidR="00FE6D25">
        <w:rPr>
          <w:i/>
          <w:sz w:val="22"/>
          <w:szCs w:val="22"/>
        </w:rPr>
        <w:t>. számú minta</w:t>
      </w:r>
    </w:p>
    <w:p w14:paraId="3CA6CF1E"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66648BF6" w14:textId="77777777" w:rsidR="00B1046B" w:rsidRPr="002A7758" w:rsidRDefault="00B1046B" w:rsidP="00492D94">
      <w:pPr>
        <w:widowControl/>
        <w:adjustRightInd/>
        <w:spacing w:after="200" w:line="276" w:lineRule="auto"/>
        <w:jc w:val="center"/>
        <w:textAlignment w:val="auto"/>
        <w:rPr>
          <w:b/>
          <w:bCs/>
          <w:sz w:val="22"/>
          <w:szCs w:val="22"/>
        </w:rPr>
      </w:pPr>
      <w:r w:rsidRPr="002A7758">
        <w:rPr>
          <w:b/>
          <w:bCs/>
          <w:sz w:val="22"/>
          <w:szCs w:val="22"/>
        </w:rPr>
        <w:t>NYILATKOZAT A KBT. 65. § (7) ÉS (9) BEKEZDÉSÉRE VONATKOZÓAN</w:t>
      </w:r>
    </w:p>
    <w:p w14:paraId="3A5A42F2" w14:textId="77777777" w:rsidR="00B1046B" w:rsidRPr="002A7758" w:rsidRDefault="00B1046B" w:rsidP="00B1046B">
      <w:pPr>
        <w:widowControl/>
        <w:shd w:val="clear" w:color="auto" w:fill="FFFFFF" w:themeFill="background1"/>
        <w:adjustRightInd/>
        <w:spacing w:line="240" w:lineRule="auto"/>
        <w:jc w:val="left"/>
        <w:textAlignment w:val="auto"/>
        <w:rPr>
          <w:i/>
          <w:sz w:val="22"/>
          <w:szCs w:val="22"/>
        </w:rPr>
      </w:pPr>
    </w:p>
    <w:p w14:paraId="33C70AF1" w14:textId="77777777" w:rsidR="00B1046B" w:rsidRPr="002A7758" w:rsidRDefault="00B1046B" w:rsidP="00B1046B">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75FB8EE6"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4EA5F51B" w14:textId="77777777" w:rsidR="00B1046B" w:rsidRPr="002A7758" w:rsidRDefault="00B1046B" w:rsidP="00B1046B">
      <w:pPr>
        <w:widowControl/>
        <w:shd w:val="clear" w:color="auto" w:fill="FFFFFF" w:themeFill="background1"/>
        <w:adjustRightInd/>
        <w:spacing w:line="240" w:lineRule="auto"/>
        <w:textAlignment w:val="auto"/>
        <w:rPr>
          <w:sz w:val="22"/>
          <w:szCs w:val="22"/>
        </w:rPr>
      </w:pPr>
      <w:r w:rsidRPr="002A7758">
        <w:rPr>
          <w:sz w:val="22"/>
          <w:szCs w:val="22"/>
        </w:rPr>
        <w:t xml:space="preserve">Alulírott, ………………………………… mint a(z) …………................................................. cégjegyzésre jogosult képviselője, a(z) </w:t>
      </w:r>
    </w:p>
    <w:p w14:paraId="4FB8E7D9"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532"/>
        <w:gridCol w:w="4531"/>
      </w:tblGrid>
      <w:tr w:rsidR="00B1046B" w:rsidRPr="002A7758" w14:paraId="70927015" w14:textId="77777777" w:rsidTr="00231D68">
        <w:trPr>
          <w:jc w:val="center"/>
        </w:trPr>
        <w:tc>
          <w:tcPr>
            <w:tcW w:w="4606" w:type="dxa"/>
            <w:shd w:val="clear" w:color="auto" w:fill="F2F2F2" w:themeFill="background1" w:themeFillShade="F2"/>
            <w:vAlign w:val="center"/>
          </w:tcPr>
          <w:p w14:paraId="03A33DE9" w14:textId="77777777" w:rsidR="00B1046B" w:rsidRPr="002A7758" w:rsidRDefault="00B1046B"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288AD176" w14:textId="77777777" w:rsidR="00B1046B" w:rsidRPr="002A7758" w:rsidRDefault="00B1046B"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B1046B" w:rsidRPr="002A7758" w14:paraId="7DD550CC" w14:textId="77777777" w:rsidTr="00231D68">
        <w:trPr>
          <w:jc w:val="center"/>
        </w:trPr>
        <w:tc>
          <w:tcPr>
            <w:tcW w:w="4606" w:type="dxa"/>
            <w:shd w:val="clear" w:color="auto" w:fill="F2F2F2" w:themeFill="background1" w:themeFillShade="F2"/>
            <w:vAlign w:val="center"/>
          </w:tcPr>
          <w:p w14:paraId="3CE2DC20" w14:textId="77777777" w:rsidR="00B1046B" w:rsidRPr="002A7758" w:rsidRDefault="00B1046B"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66239343" w14:textId="77777777" w:rsidR="00B1046B" w:rsidRPr="00DA74C7"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7B898BAE"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66C08FDD"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r w:rsidRPr="002A7758">
        <w:rPr>
          <w:sz w:val="22"/>
          <w:szCs w:val="22"/>
        </w:rPr>
        <w:t xml:space="preserve">tárgyú közbeszerzési eljárásban </w:t>
      </w:r>
    </w:p>
    <w:p w14:paraId="045C02A8"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58DE93B0" w14:textId="77777777" w:rsidR="00B1046B" w:rsidRPr="002A7758" w:rsidRDefault="00B1046B" w:rsidP="00B1046B">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nyilatkozom, </w:t>
      </w:r>
      <w:r w:rsidRPr="002A7758">
        <w:rPr>
          <w:sz w:val="22"/>
          <w:szCs w:val="22"/>
        </w:rPr>
        <w:t>hogy</w:t>
      </w:r>
      <w:r w:rsidRPr="002A7758">
        <w:rPr>
          <w:sz w:val="22"/>
          <w:szCs w:val="22"/>
          <w:vertAlign w:val="superscript"/>
        </w:rPr>
        <w:footnoteReference w:id="20"/>
      </w:r>
    </w:p>
    <w:p w14:paraId="6DD4AAAA"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12A432E6" w14:textId="77777777" w:rsidR="00B1046B" w:rsidRPr="002A7758" w:rsidRDefault="003214BC" w:rsidP="00B1046B">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B1046B" w:rsidRPr="002A7758">
        <w:rPr>
          <w:sz w:val="22"/>
          <w:szCs w:val="22"/>
        </w:rPr>
        <w:instrText xml:space="preserve"> FORMCHECKBOX </w:instrText>
      </w:r>
      <w:r w:rsidR="00EC2472">
        <w:rPr>
          <w:sz w:val="22"/>
          <w:szCs w:val="22"/>
        </w:rPr>
      </w:r>
      <w:r w:rsidR="00EC2472">
        <w:rPr>
          <w:sz w:val="22"/>
          <w:szCs w:val="22"/>
        </w:rPr>
        <w:fldChar w:fldCharType="separate"/>
      </w:r>
      <w:r w:rsidRPr="00492D94">
        <w:rPr>
          <w:sz w:val="22"/>
          <w:szCs w:val="22"/>
        </w:rPr>
        <w:fldChar w:fldCharType="end"/>
      </w:r>
      <w:r w:rsidR="00B1046B" w:rsidRPr="002A7758">
        <w:rPr>
          <w:sz w:val="22"/>
          <w:szCs w:val="22"/>
        </w:rPr>
        <w:t xml:space="preserve"> az ajánlattevő nem támaszkodik az alkalmassági feltételeknek való megfeleléshez más szervezet (vagy személy) kapacitására</w:t>
      </w:r>
    </w:p>
    <w:p w14:paraId="40414DD6"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2453F1FF" w14:textId="77777777" w:rsidR="00B1046B" w:rsidRPr="002A7758" w:rsidRDefault="003214BC" w:rsidP="00B1046B">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B1046B" w:rsidRPr="002A7758">
        <w:rPr>
          <w:sz w:val="22"/>
          <w:szCs w:val="22"/>
        </w:rPr>
        <w:instrText xml:space="preserve"> FORMCHECKBOX </w:instrText>
      </w:r>
      <w:r w:rsidR="00EC2472">
        <w:rPr>
          <w:sz w:val="22"/>
          <w:szCs w:val="22"/>
        </w:rPr>
      </w:r>
      <w:r w:rsidR="00EC2472">
        <w:rPr>
          <w:sz w:val="22"/>
          <w:szCs w:val="22"/>
        </w:rPr>
        <w:fldChar w:fldCharType="separate"/>
      </w:r>
      <w:r w:rsidRPr="00492D94">
        <w:rPr>
          <w:sz w:val="22"/>
          <w:szCs w:val="22"/>
        </w:rPr>
        <w:fldChar w:fldCharType="end"/>
      </w:r>
      <w:r w:rsidR="00B1046B" w:rsidRPr="002A7758">
        <w:rPr>
          <w:sz w:val="22"/>
          <w:szCs w:val="22"/>
        </w:rPr>
        <w:t>az ajánlattevő az alkalmassági feltételeknek való megfeleléshez más szervezet (vagy személy) kapacitására támaszkodik az alábbiak szerint:</w:t>
      </w:r>
    </w:p>
    <w:p w14:paraId="437782A7"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tbl>
      <w:tblPr>
        <w:tblStyle w:val="Rcsostblzat"/>
        <w:tblW w:w="0" w:type="auto"/>
        <w:tblLook w:val="04A0" w:firstRow="1" w:lastRow="0" w:firstColumn="1" w:lastColumn="0" w:noHBand="0" w:noVBand="1"/>
      </w:tblPr>
      <w:tblGrid>
        <w:gridCol w:w="1828"/>
        <w:gridCol w:w="2356"/>
        <w:gridCol w:w="2203"/>
        <w:gridCol w:w="2676"/>
      </w:tblGrid>
      <w:tr w:rsidR="00B82B86" w:rsidRPr="002A7758" w14:paraId="1D27981B" w14:textId="77777777" w:rsidTr="000010B0">
        <w:tc>
          <w:tcPr>
            <w:tcW w:w="1868" w:type="dxa"/>
            <w:shd w:val="pct5" w:color="auto" w:fill="auto"/>
            <w:vAlign w:val="center"/>
          </w:tcPr>
          <w:p w14:paraId="5ADC114A" w14:textId="77777777" w:rsidR="00B82B86" w:rsidRPr="002A7758" w:rsidRDefault="00B82B86" w:rsidP="009709B4">
            <w:pPr>
              <w:widowControl/>
              <w:shd w:val="clear" w:color="auto" w:fill="FFFFFF" w:themeFill="background1"/>
              <w:adjustRightInd/>
              <w:spacing w:line="240" w:lineRule="auto"/>
              <w:jc w:val="center"/>
              <w:textAlignment w:val="auto"/>
              <w:rPr>
                <w:b/>
                <w:sz w:val="22"/>
                <w:szCs w:val="22"/>
              </w:rPr>
            </w:pPr>
            <w:r w:rsidRPr="002A7758">
              <w:rPr>
                <w:b/>
                <w:sz w:val="22"/>
                <w:szCs w:val="22"/>
              </w:rPr>
              <w:t>CÉGNÉV</w:t>
            </w:r>
          </w:p>
        </w:tc>
        <w:tc>
          <w:tcPr>
            <w:tcW w:w="2412" w:type="dxa"/>
            <w:shd w:val="pct5" w:color="auto" w:fill="auto"/>
            <w:vAlign w:val="center"/>
          </w:tcPr>
          <w:p w14:paraId="47902ECE" w14:textId="77777777" w:rsidR="00B82B86" w:rsidRPr="002A7758" w:rsidRDefault="00B82B86">
            <w:pPr>
              <w:widowControl/>
              <w:shd w:val="clear" w:color="auto" w:fill="FFFFFF" w:themeFill="background1"/>
              <w:adjustRightInd/>
              <w:spacing w:line="240" w:lineRule="auto"/>
              <w:jc w:val="center"/>
              <w:textAlignment w:val="auto"/>
              <w:rPr>
                <w:b/>
                <w:sz w:val="22"/>
                <w:szCs w:val="22"/>
              </w:rPr>
            </w:pPr>
            <w:r w:rsidRPr="002A7758">
              <w:rPr>
                <w:b/>
                <w:sz w:val="22"/>
                <w:szCs w:val="22"/>
              </w:rPr>
              <w:t>SZÉKHELY</w:t>
            </w:r>
          </w:p>
        </w:tc>
        <w:tc>
          <w:tcPr>
            <w:tcW w:w="2257" w:type="dxa"/>
            <w:shd w:val="pct5" w:color="auto" w:fill="auto"/>
            <w:vAlign w:val="center"/>
          </w:tcPr>
          <w:p w14:paraId="01607666" w14:textId="77777777" w:rsidR="00B82B86" w:rsidRPr="002A7758" w:rsidRDefault="00B82B86">
            <w:pPr>
              <w:widowControl/>
              <w:shd w:val="clear" w:color="auto" w:fill="FFFFFF" w:themeFill="background1"/>
              <w:adjustRightInd/>
              <w:spacing w:line="240" w:lineRule="auto"/>
              <w:jc w:val="center"/>
              <w:textAlignment w:val="auto"/>
              <w:rPr>
                <w:sz w:val="22"/>
                <w:szCs w:val="22"/>
              </w:rPr>
            </w:pPr>
            <w:r>
              <w:rPr>
                <w:sz w:val="22"/>
                <w:szCs w:val="22"/>
              </w:rPr>
              <w:t>ADÓSZÁM</w:t>
            </w:r>
          </w:p>
        </w:tc>
        <w:tc>
          <w:tcPr>
            <w:tcW w:w="2752" w:type="dxa"/>
            <w:shd w:val="pct5" w:color="auto" w:fill="auto"/>
            <w:vAlign w:val="center"/>
          </w:tcPr>
          <w:p w14:paraId="6CAAC732" w14:textId="77777777" w:rsidR="00B82B86" w:rsidRPr="002A7758" w:rsidRDefault="00B82B86">
            <w:pPr>
              <w:widowControl/>
              <w:shd w:val="clear" w:color="auto" w:fill="FFFFFF" w:themeFill="background1"/>
              <w:adjustRightInd/>
              <w:spacing w:line="240" w:lineRule="auto"/>
              <w:jc w:val="center"/>
              <w:textAlignment w:val="auto"/>
              <w:rPr>
                <w:sz w:val="22"/>
                <w:szCs w:val="22"/>
              </w:rPr>
            </w:pPr>
            <w:r w:rsidRPr="002A7758">
              <w:rPr>
                <w:sz w:val="22"/>
                <w:szCs w:val="22"/>
              </w:rPr>
              <w:t>Az alkalmassági követelmény, amelynek igazolása érdekében az ezen szervezet erőforrására vagy arra is támaszkodik</w:t>
            </w:r>
          </w:p>
          <w:p w14:paraId="6EA8C671" w14:textId="77777777" w:rsidR="00B82B86" w:rsidRPr="002A7758" w:rsidRDefault="00B82B86">
            <w:pPr>
              <w:widowControl/>
              <w:shd w:val="clear" w:color="auto" w:fill="FFFFFF" w:themeFill="background1"/>
              <w:adjustRightInd/>
              <w:spacing w:line="240" w:lineRule="auto"/>
              <w:jc w:val="center"/>
              <w:textAlignment w:val="auto"/>
              <w:rPr>
                <w:b/>
                <w:sz w:val="22"/>
                <w:szCs w:val="22"/>
                <w:u w:val="single"/>
              </w:rPr>
            </w:pPr>
            <w:r w:rsidRPr="002A7758">
              <w:rPr>
                <w:b/>
                <w:sz w:val="22"/>
                <w:szCs w:val="22"/>
                <w:u w:val="single"/>
              </w:rPr>
              <w:t>(az eljárást megindító felhívás vonatkozó pontja)</w:t>
            </w:r>
          </w:p>
          <w:p w14:paraId="5BD1DD67" w14:textId="77777777" w:rsidR="00B82B86" w:rsidRPr="002A7758" w:rsidRDefault="00B82B86">
            <w:pPr>
              <w:widowControl/>
              <w:shd w:val="clear" w:color="auto" w:fill="FFFFFF" w:themeFill="background1"/>
              <w:adjustRightInd/>
              <w:spacing w:line="240" w:lineRule="auto"/>
              <w:jc w:val="center"/>
              <w:textAlignment w:val="auto"/>
              <w:rPr>
                <w:sz w:val="22"/>
                <w:szCs w:val="22"/>
              </w:rPr>
            </w:pPr>
          </w:p>
        </w:tc>
      </w:tr>
      <w:tr w:rsidR="00B82B86" w:rsidRPr="002A7758" w14:paraId="1CB23078" w14:textId="77777777" w:rsidTr="000010B0">
        <w:tc>
          <w:tcPr>
            <w:tcW w:w="1868" w:type="dxa"/>
          </w:tcPr>
          <w:p w14:paraId="1302F590"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p w14:paraId="7393602A"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412" w:type="dxa"/>
          </w:tcPr>
          <w:p w14:paraId="77DD16B4"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257" w:type="dxa"/>
          </w:tcPr>
          <w:p w14:paraId="77BCE382"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752" w:type="dxa"/>
          </w:tcPr>
          <w:p w14:paraId="2470F6A0"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r>
      <w:tr w:rsidR="00B82B86" w:rsidRPr="002A7758" w14:paraId="70D2E67A" w14:textId="77777777" w:rsidTr="000010B0">
        <w:tc>
          <w:tcPr>
            <w:tcW w:w="1868" w:type="dxa"/>
          </w:tcPr>
          <w:p w14:paraId="7AFA24FC"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412" w:type="dxa"/>
          </w:tcPr>
          <w:p w14:paraId="6969DCFE"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p w14:paraId="1D4FE972"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257" w:type="dxa"/>
          </w:tcPr>
          <w:p w14:paraId="1DBB86D8"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752" w:type="dxa"/>
          </w:tcPr>
          <w:p w14:paraId="3E30CA6F"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r>
    </w:tbl>
    <w:p w14:paraId="65E0D493"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4A9408CC"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2C2260D6" w14:textId="77777777" w:rsidR="00C6030C" w:rsidRPr="002A7758" w:rsidRDefault="00C6030C" w:rsidP="00C6030C">
      <w:pPr>
        <w:pStyle w:val="Listaszerbekezds"/>
        <w:shd w:val="clear" w:color="auto" w:fill="FFFFFF" w:themeFill="background1"/>
        <w:ind w:left="284"/>
        <w:contextualSpacing/>
        <w:rPr>
          <w:sz w:val="22"/>
          <w:szCs w:val="22"/>
        </w:rPr>
      </w:pPr>
    </w:p>
    <w:p w14:paraId="3DE9CCB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4D5F02DC"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0FD9A39"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55A914E0"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2C12508E"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5292C58B"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63B13C1D" w14:textId="77777777" w:rsidR="00303869" w:rsidRPr="00492D94" w:rsidRDefault="00AC4690" w:rsidP="00492D94">
      <w:pPr>
        <w:pStyle w:val="Cmsor8"/>
        <w:suppressAutoHyphens/>
        <w:jc w:val="right"/>
        <w:rPr>
          <w:rFonts w:ascii="Times New Roman" w:hAnsi="Times New Roman" w:cs="Times New Roman"/>
          <w:i/>
          <w:sz w:val="22"/>
          <w:szCs w:val="22"/>
        </w:rPr>
      </w:pPr>
      <w:r w:rsidRPr="00492D94">
        <w:rPr>
          <w:rFonts w:ascii="Times New Roman" w:hAnsi="Times New Roman" w:cs="Times New Roman"/>
          <w:i/>
          <w:sz w:val="22"/>
          <w:szCs w:val="22"/>
        </w:rPr>
        <w:lastRenderedPageBreak/>
        <w:t>8. sz. minta</w:t>
      </w:r>
    </w:p>
    <w:p w14:paraId="215BFD7A"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A BIZOTTSÁG (EU) 2016/7 VÉGREHAJTÁSI RENDELETE</w:t>
      </w:r>
    </w:p>
    <w:p w14:paraId="6117FC19"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(2016. január 5.)</w:t>
      </w:r>
    </w:p>
    <w:p w14:paraId="702F2F8F"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az egységes európai közbeszerzési dokumentum formanyomtatványának meghatározásáról</w:t>
      </w:r>
    </w:p>
    <w:p w14:paraId="5D40710A" w14:textId="77777777" w:rsidR="00AC4690" w:rsidRDefault="00AC4690" w:rsidP="00AC4690">
      <w:pPr>
        <w:widowControl/>
        <w:adjustRightInd/>
        <w:spacing w:line="240" w:lineRule="auto"/>
        <w:jc w:val="center"/>
        <w:textAlignment w:val="auto"/>
        <w:rPr>
          <w:rFonts w:eastAsia="Calibri"/>
          <w:b/>
          <w:sz w:val="24"/>
          <w:szCs w:val="22"/>
          <w:lang w:eastAsia="en-GB"/>
        </w:rPr>
      </w:pPr>
      <w:r w:rsidRPr="00AC4690">
        <w:rPr>
          <w:rFonts w:eastAsia="Calibri"/>
          <w:b/>
          <w:sz w:val="24"/>
          <w:szCs w:val="22"/>
          <w:lang w:eastAsia="en-GB"/>
        </w:rPr>
        <w:t>MELLÉKLETEI</w:t>
      </w:r>
    </w:p>
    <w:p w14:paraId="0C3D82A6" w14:textId="77777777" w:rsidR="00AC4690" w:rsidRPr="00AC4690" w:rsidRDefault="00AC4690" w:rsidP="00AC4690">
      <w:pPr>
        <w:widowControl/>
        <w:adjustRightInd/>
        <w:spacing w:line="240" w:lineRule="auto"/>
        <w:jc w:val="center"/>
        <w:textAlignment w:val="auto"/>
        <w:rPr>
          <w:rFonts w:eastAsia="Calibri"/>
          <w:b/>
          <w:sz w:val="24"/>
          <w:szCs w:val="22"/>
          <w:lang w:eastAsia="en-GB"/>
        </w:rPr>
      </w:pPr>
    </w:p>
    <w:p w14:paraId="2EC9D101"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sz w:val="24"/>
          <w:szCs w:val="22"/>
          <w:lang w:eastAsia="en-GB"/>
        </w:rPr>
        <w:t>1.</w:t>
      </w:r>
      <w:r w:rsidRPr="00AC4690">
        <w:rPr>
          <w:rFonts w:eastAsia="Calibri"/>
          <w:b/>
          <w:sz w:val="24"/>
          <w:szCs w:val="22"/>
          <w:lang w:eastAsia="en-GB"/>
        </w:rPr>
        <w:t xml:space="preserve"> MELLÉKLET</w:t>
      </w:r>
    </w:p>
    <w:p w14:paraId="0F63DDC5"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Kitöltési útmutató</w:t>
      </w:r>
    </w:p>
    <w:p w14:paraId="053F9035"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14:paraId="728BF939"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kitöltése során a gazdasági szereplők feladatát megkönnyítendő a tagállamok útmutatót bocsáthatnak ki az egységes európai közbeszerzési dokumentum használatáról, például jelezve, hogy a nemzeti jog mely rendelkezései relevánsak a III. rész A. szakaszára</w:t>
      </w:r>
      <w:r w:rsidRPr="00AC4690">
        <w:rPr>
          <w:rFonts w:eastAsia="Calibri"/>
          <w:sz w:val="22"/>
          <w:szCs w:val="22"/>
          <w:vertAlign w:val="superscript"/>
          <w:lang w:eastAsia="en-GB"/>
        </w:rPr>
        <w:footnoteReference w:id="21"/>
      </w:r>
      <w:r w:rsidRPr="00AC4690">
        <w:rPr>
          <w:rFonts w:eastAsia="Calibri"/>
          <w:sz w:val="22"/>
          <w:szCs w:val="22"/>
          <w:lang w:eastAsia="en-GB"/>
        </w:rPr>
        <w:t xml:space="preserve"> vonatkozóan, hogy az elismert gazdasági szereplők hivatalos jegyzéke vagy azzal egyenértékű igazolás esetleg nem létezik, vagy ilyet nem bocsátanak ki egy adott tagállamban, vagy pontosítva, hogy mely hivatkozásokat és információkat kell megadni ahhoz, hogy az ajánlatkérő szervek vagy a közszolgáltató ajánlatkérők elektronikusan hozzáférjenek egy adott igazoláshoz.</w:t>
      </w:r>
    </w:p>
    <w:p w14:paraId="7EE4F3D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Egy adott közbeszerzési eljárás dokumentációjának elkészítése során az ajánlatkérő szerveknek és a közszolgáltató ajánlatkérőknek az eljárást megindító felhívásban, az eljárást megindító felhívásban hivatkozott közbeszerzési dokumentumokban vagy a szándék megerősítésére vonatkozó felhívásban jelezniük kell, hogy mely információkat fogják bekérni a gazdasági szereplőktől, beleértve annak egyértelmű kijelentését, hogy a II. és III. részben meghatározott információt</w:t>
      </w:r>
      <w:r w:rsidRPr="00AC4690">
        <w:rPr>
          <w:rFonts w:eastAsia="Calibri"/>
          <w:sz w:val="22"/>
          <w:szCs w:val="22"/>
          <w:vertAlign w:val="superscript"/>
          <w:lang w:eastAsia="en-GB"/>
        </w:rPr>
        <w:footnoteReference w:id="22"/>
      </w:r>
      <w:r w:rsidRPr="00AC4690">
        <w:rPr>
          <w:rFonts w:eastAsia="Calibri"/>
          <w:sz w:val="22"/>
          <w:szCs w:val="22"/>
          <w:lang w:eastAsia="en-GB"/>
        </w:rPr>
        <w:t xml:space="preserve"> meg kell adni vagy nem kell megadni azon alvállalkozók tekintetében, amelyek kapacitásait a gazdasági szereplő </w:t>
      </w:r>
      <w:r w:rsidRPr="00AC4690">
        <w:rPr>
          <w:rFonts w:eastAsia="Calibri"/>
          <w:b/>
          <w:i/>
          <w:sz w:val="22"/>
          <w:szCs w:val="22"/>
          <w:u w:val="single"/>
          <w:lang w:eastAsia="en-GB"/>
        </w:rPr>
        <w:t>nem</w:t>
      </w:r>
      <w:r w:rsidRPr="00AC4690">
        <w:rPr>
          <w:rFonts w:eastAsia="Calibri"/>
          <w:sz w:val="22"/>
          <w:szCs w:val="22"/>
          <w:lang w:eastAsia="en-GB"/>
        </w:rPr>
        <w:t xml:space="preserve"> veszi igénybe</w:t>
      </w:r>
      <w:r w:rsidRPr="00AC4690">
        <w:rPr>
          <w:rFonts w:eastAsia="Calibri"/>
          <w:sz w:val="22"/>
          <w:szCs w:val="22"/>
          <w:vertAlign w:val="superscript"/>
          <w:lang w:eastAsia="en-GB"/>
        </w:rPr>
        <w:footnoteReference w:id="23"/>
      </w:r>
      <w:r w:rsidRPr="00AC4690">
        <w:rPr>
          <w:rFonts w:eastAsia="Calibri"/>
          <w:sz w:val="24"/>
          <w:szCs w:val="22"/>
          <w:lang w:eastAsia="en-GB"/>
        </w:rPr>
        <w:t>.</w:t>
      </w:r>
      <w:r w:rsidRPr="00AC4690">
        <w:rPr>
          <w:rFonts w:eastAsia="Calibri"/>
          <w:sz w:val="22"/>
          <w:szCs w:val="22"/>
          <w:lang w:eastAsia="en-GB"/>
        </w:rPr>
        <w:t xml:space="preserve"> Azáltal is megkönnyíthetik a gazdasági szereplők feladatát, hogy ezt az információt közvetlenül az egységes európai közbeszerzési dokumentum elektronikus változatában jelzik, például az ESPD-szolgáltatás felhasználásával (https://webgate.acceptance.ec.europa.eu/growth/tools-databases/ecertis2/resources/espd/index.html</w:t>
      </w:r>
      <w:r w:rsidRPr="00AC4690">
        <w:rPr>
          <w:rFonts w:eastAsia="Calibri"/>
          <w:sz w:val="22"/>
          <w:szCs w:val="22"/>
          <w:vertAlign w:val="superscript"/>
          <w:lang w:eastAsia="en-GB"/>
        </w:rPr>
        <w:footnoteReference w:id="24"/>
      </w:r>
      <w:r w:rsidRPr="00AC4690">
        <w:rPr>
          <w:rFonts w:eastAsia="Calibri"/>
          <w:sz w:val="22"/>
          <w:szCs w:val="22"/>
          <w:lang w:eastAsia="en-GB"/>
        </w:rPr>
        <w:t xml:space="preserve">), amelyet a Bizottság szervezeti egységei díjmentesen fognak az ajánlatkérő szervezetek, a közszolgáltató ajánlatkérők, a gazdasági szereplők, az elektronikus szolgáltatók és más érdekelt felek rendelkezésére bocsátani. </w:t>
      </w:r>
    </w:p>
    <w:p w14:paraId="306B944A"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közbeszerzési dokumentumot is.</w:t>
      </w:r>
      <w:r w:rsidRPr="00AC4690">
        <w:rPr>
          <w:rFonts w:eastAsia="Calibri"/>
          <w:sz w:val="22"/>
          <w:szCs w:val="22"/>
          <w:vertAlign w:val="superscript"/>
          <w:lang w:eastAsia="en-GB"/>
        </w:rPr>
        <w:footnoteReference w:id="25"/>
      </w:r>
      <w:r w:rsidRPr="00AC4690">
        <w:rPr>
          <w:rFonts w:eastAsia="Calibri"/>
          <w:sz w:val="22"/>
          <w:szCs w:val="22"/>
          <w:lang w:eastAsia="en-GB"/>
        </w:rPr>
        <w:t xml:space="preserve"> </w:t>
      </w:r>
      <w:r w:rsidRPr="00AC4690">
        <w:rPr>
          <w:rFonts w:eastAsia="Calibri"/>
          <w:sz w:val="22"/>
          <w:szCs w:val="22"/>
          <w:lang w:eastAsia="en-GB"/>
        </w:rPr>
        <w:lastRenderedPageBreak/>
        <w:t xml:space="preserve">A keretmegállapodásokon alapuló egyes szerződések kivételével az eljárás nyerteséül kiválasztott ajánlattevőnek be kell nyújtania a naprakész igazolásokat és kiegészítő dokumentumokat. </w:t>
      </w:r>
    </w:p>
    <w:p w14:paraId="2A24A73D"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tagállamok szabályozhatják, vagy az ajánlatkérő szervekre és a közszolgáltató ajánlatkérőkre hagyhatják annak eldöntését, hogy használják-e az egységes európai közbeszerzési dokumentumot olyan közbeszerzési eljárások részeként is, amelyek nem, vagy nem teljesen tartoznak a 2014/24/EU vagy a 2014/25/EU irányelv hatálya alá, például a vonatkozó értékhatár alatti beszerzéseknél, vagy a szociális és egyéb meghatározott szolgáltatásokra vonatkozó különös szabályok hatálya alá tartozó beszerzéseknél (a továbbiakban: az enyhébb szabályozás)</w:t>
      </w:r>
      <w:r w:rsidRPr="00AC4690">
        <w:rPr>
          <w:rFonts w:eastAsia="Calibri"/>
          <w:sz w:val="22"/>
          <w:szCs w:val="22"/>
          <w:vertAlign w:val="superscript"/>
          <w:lang w:eastAsia="en-GB"/>
        </w:rPr>
        <w:footnoteReference w:id="26"/>
      </w:r>
      <w:r w:rsidRPr="00AC4690">
        <w:rPr>
          <w:rFonts w:eastAsia="Calibri"/>
          <w:sz w:val="22"/>
          <w:szCs w:val="22"/>
          <w:lang w:eastAsia="en-GB"/>
        </w:rPr>
        <w:t>. Hasonlóképpen a tagállamok szabályozhatják, vagy az ajánlatkérő szervekre és a közszolgáltató ajánlatkérőkre hagyhatják annak eldöntését, hogy használják-e az egységes európai közbeszerzési dokumentumot koncessziós szerződések odaítélésével kapcsolatban is, attól függetlenül, hogy azok a 2014/23/EU irányelv</w:t>
      </w:r>
      <w:r w:rsidRPr="00AC4690">
        <w:rPr>
          <w:rFonts w:eastAsia="Calibri"/>
          <w:sz w:val="22"/>
          <w:szCs w:val="22"/>
          <w:vertAlign w:val="superscript"/>
          <w:lang w:eastAsia="en-GB"/>
        </w:rPr>
        <w:footnoteReference w:id="27"/>
      </w:r>
      <w:r w:rsidRPr="00AC4690">
        <w:rPr>
          <w:rFonts w:eastAsia="Calibri"/>
          <w:sz w:val="22"/>
          <w:szCs w:val="22"/>
          <w:lang w:eastAsia="en-GB"/>
        </w:rPr>
        <w:t xml:space="preserve"> hatálya alá tartoznak-e.</w:t>
      </w:r>
    </w:p>
    <w:p w14:paraId="5B30862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ajánlatkérő szerv vagy a közszolgáltató ajánlatkérő az eljárás során bármikor felkérheti bármelyik ajánlattevőt, hogy nyújtsa be az összes kért igazolást és kiegészítő dokumentumot, vagy azok egy részét, amennyiben ez az eljárás megfelelő lefolytatásához szükséges</w:t>
      </w:r>
      <w:bookmarkStart w:id="49" w:name="_DV_C2109"/>
      <w:bookmarkStart w:id="50" w:name="_DV_M1384"/>
      <w:bookmarkEnd w:id="49"/>
      <w:bookmarkEnd w:id="50"/>
      <w:r w:rsidRPr="00AC4690">
        <w:rPr>
          <w:rFonts w:eastAsia="Calibri"/>
          <w:sz w:val="22"/>
          <w:szCs w:val="22"/>
          <w:lang w:eastAsia="en-GB"/>
        </w:rPr>
        <w:t>.</w:t>
      </w:r>
    </w:p>
    <w:p w14:paraId="6F9792CE"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14:paraId="24E7E6B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gazdasági szereplők később is felhasználhatják azt az egységes európai közbeszerzési dokumentumban megadott információt, amelyet egy korábbi közbeszerzési eljárásban már megadtak, amennyiben az információ továbbra is helytálló és releváns. Ennek a legkönnyebb módja, az információ beillesztése az új egységes európai közbeszerzési dokumentumba a megfelelő funkciókkal, amelyek e célra rendelkezésre állnak a fent említett elektronikus ESDP szolgáltatásban. Természetesen lehetőség lesz az információ ismételt felhasználására a másolás és beillesztés más formáinak segítségével is, például a gazdasági szereplő informatikai berendezésein (PC-n, táblagépen, szerveren ...) tárolt információ felhasználásával.</w:t>
      </w:r>
    </w:p>
    <w:p w14:paraId="6F8ADA50"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2014/24/EU irányelv 59. cikke (2) bekezdése második albekezdésének megfelelően az egységes európai közbeszerzési dokumentum kizárólag elektronikus formában fog rendelkezésre állni, azonban ez legkésőbb 2018. április 18-ig halasztható</w:t>
      </w:r>
      <w:r w:rsidRPr="00AC4690">
        <w:rPr>
          <w:rFonts w:eastAsia="Calibri"/>
          <w:sz w:val="22"/>
          <w:szCs w:val="22"/>
          <w:vertAlign w:val="superscript"/>
          <w:lang w:eastAsia="en-GB"/>
        </w:rPr>
        <w:footnoteReference w:id="28"/>
      </w:r>
      <w:r w:rsidRPr="00AC4690">
        <w:rPr>
          <w:rFonts w:eastAsia="Calibri"/>
          <w:sz w:val="22"/>
          <w:szCs w:val="22"/>
          <w:lang w:eastAsia="en-GB"/>
        </w:rPr>
        <w:t xml:space="preserve">. Ez azt jelenti, hogy legkésőbb 2018. április 18-ig az egységes európai közbeszerzési dokumentumnak mind elektronikus, mind pedig papíralapú változatai felhasználhatók. </w:t>
      </w:r>
      <w:r w:rsidRPr="00AC4690">
        <w:rPr>
          <w:rFonts w:eastAsia="Calibri"/>
          <w:sz w:val="24"/>
          <w:szCs w:val="22"/>
          <w:lang w:eastAsia="en-GB"/>
        </w:rPr>
        <w:t xml:space="preserve">Az említett ESPD-szolgáltatás </w:t>
      </w:r>
      <w:r w:rsidRPr="00AC4690">
        <w:rPr>
          <w:rFonts w:eastAsia="Calibri"/>
          <w:b/>
          <w:sz w:val="22"/>
          <w:szCs w:val="22"/>
          <w:lang w:eastAsia="en-GB"/>
        </w:rPr>
        <w:t>minden esetben</w:t>
      </w:r>
      <w:r w:rsidRPr="00AC4690">
        <w:rPr>
          <w:rFonts w:eastAsia="Calibri"/>
          <w:sz w:val="24"/>
          <w:szCs w:val="22"/>
          <w:lang w:eastAsia="en-GB"/>
        </w:rPr>
        <w:t xml:space="preserve"> lehetővé teszi a gazdasági szereplők számára, hogy elektronikusan töltsék ki az egységes európai közbeszerzési </w:t>
      </w:r>
      <w:r w:rsidRPr="00AC4690">
        <w:rPr>
          <w:rFonts w:eastAsia="Calibri"/>
          <w:sz w:val="24"/>
          <w:szCs w:val="22"/>
          <w:lang w:eastAsia="en-GB"/>
        </w:rPr>
        <w:lastRenderedPageBreak/>
        <w:t>dokumentumukat, lehetővé téve számukra a felkínált lehetőségek minden előnyének kiaknázását (nem utolsósorban az információ újrafelhasználását).</w:t>
      </w:r>
      <w:r w:rsidRPr="00AC4690">
        <w:rPr>
          <w:rFonts w:eastAsia="Calibri"/>
          <w:sz w:val="22"/>
          <w:szCs w:val="22"/>
          <w:lang w:eastAsia="en-GB"/>
        </w:rPr>
        <w:t xml:space="preserve"> Olyan közbeszerzési eljárásoknál, amelyekben az elektronikus kommunikációt elhalasztották (amely legkésőbb 2018. április 18-ig szintén lehetséges), az ESPD-szolgáltatás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közszolgáltató ajánlatkérőnek</w:t>
      </w:r>
      <w:r w:rsidRPr="00AC4690">
        <w:rPr>
          <w:rFonts w:eastAsia="Calibri"/>
          <w:sz w:val="22"/>
          <w:szCs w:val="22"/>
          <w:vertAlign w:val="superscript"/>
          <w:lang w:eastAsia="en-GB"/>
        </w:rPr>
        <w:footnoteReference w:id="29"/>
      </w:r>
      <w:r w:rsidRPr="00AC4690">
        <w:rPr>
          <w:rFonts w:eastAsia="Calibri"/>
          <w:sz w:val="22"/>
          <w:szCs w:val="22"/>
          <w:lang w:eastAsia="en-GB"/>
        </w:rPr>
        <w:t>.</w:t>
      </w:r>
    </w:p>
    <w:p w14:paraId="3CE6151E"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közszolgáltató ajánlatkérő által kért releváns információkat. </w:t>
      </w:r>
    </w:p>
    <w:p w14:paraId="61C4E2A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Amennyiben a közbeszerzések részekre vannak bontva, </w:t>
      </w:r>
      <w:r w:rsidRPr="00AC4690">
        <w:rPr>
          <w:rFonts w:eastAsia="Calibri"/>
          <w:b/>
          <w:sz w:val="22"/>
          <w:szCs w:val="22"/>
          <w:lang w:eastAsia="en-GB"/>
        </w:rPr>
        <w:t>és</w:t>
      </w:r>
      <w:r w:rsidRPr="00AC4690">
        <w:rPr>
          <w:rFonts w:eastAsia="Calibri"/>
          <w:sz w:val="22"/>
          <w:szCs w:val="22"/>
          <w:lang w:eastAsia="en-GB"/>
        </w:rPr>
        <w:t xml:space="preserve"> a kiválasztási szempontok</w:t>
      </w:r>
      <w:r w:rsidRPr="00AC4690">
        <w:rPr>
          <w:rFonts w:eastAsia="Calibri"/>
          <w:sz w:val="22"/>
          <w:szCs w:val="22"/>
          <w:vertAlign w:val="superscript"/>
          <w:lang w:eastAsia="en-GB"/>
        </w:rPr>
        <w:footnoteReference w:id="30"/>
      </w:r>
      <w:r w:rsidRPr="00AC4690">
        <w:rPr>
          <w:rFonts w:eastAsia="Calibri"/>
          <w:sz w:val="22"/>
          <w:szCs w:val="22"/>
          <w:lang w:eastAsia="en-GB"/>
        </w:rPr>
        <w:t xml:space="preserve"> részenként változnak, az egységes európai közbeszerzési dokumentumot mindegyik részre vonatkozóan ki kell tölteni (vagy a részek olyan csoportjára, amelyekre ugyanazon kiválasztási szempontok vonatkoznak).</w:t>
      </w:r>
    </w:p>
    <w:p w14:paraId="5938412A"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nyilatkozatnak emellett tartalmaznia kell, hogy a kiegészítő iratok</w:t>
      </w:r>
      <w:r w:rsidRPr="00AC4690">
        <w:rPr>
          <w:rFonts w:eastAsia="Calibri"/>
          <w:sz w:val="22"/>
          <w:szCs w:val="22"/>
          <w:vertAlign w:val="superscript"/>
          <w:lang w:eastAsia="en-GB"/>
        </w:rPr>
        <w:footnoteReference w:id="31"/>
      </w:r>
      <w:r w:rsidRPr="00AC4690">
        <w:rPr>
          <w:rFonts w:eastAsia="Calibri"/>
          <w:sz w:val="22"/>
          <w:szCs w:val="22"/>
          <w:lang w:eastAsia="en-GB"/>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14:paraId="5E28C4F1"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ajánlatkérő szervek vagy közszolgáltató ajánlatkérők dönthetnek úgy, vagy a tagállamok előírhatják</w:t>
      </w:r>
      <w:r w:rsidRPr="00AC4690">
        <w:rPr>
          <w:rFonts w:eastAsia="Calibri"/>
          <w:sz w:val="22"/>
          <w:szCs w:val="22"/>
          <w:vertAlign w:val="superscript"/>
          <w:lang w:eastAsia="en-GB"/>
        </w:rPr>
        <w:footnoteReference w:id="32"/>
      </w:r>
      <w:r w:rsidRPr="00AC4690">
        <w:rPr>
          <w:rFonts w:eastAsia="Calibri"/>
          <w:sz w:val="22"/>
          <w:szCs w:val="22"/>
          <w:lang w:eastAsia="en-GB"/>
        </w:rPr>
        <w:t xml:space="preserve"> számukra, hogy a kiválasztási szempontokról előírt információt egyetlen kérdésre korlátozzák arra vonatkozóan, hogy a gazdasági szereplők megfelelnek-e az előírt kiválasztási szempontoknak, igen vagy nem. Bár ezt további információ és/vagy dokumentáció bekérése követheti, körültekintően el kell kerülni azt, hogy túlzott adminisztratív terheket rójanak a gazdasági szereplőkre azáltal, hogy egy adott közbeszerzési eljárásban minden résztvevőtől szisztematikusan bekérik a tanúsítványokat vagy egyéb igazolásokat, illetve az olyan gyakorlatot, amelynek során megkülönböztető módon azonosítják be azokat a gazdasági szereplőket, amelyektől ilyen dokumentációt kérnek. </w:t>
      </w:r>
    </w:p>
    <w:p w14:paraId="5D1845D7"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Az ajánlatkérő szervek és a közszolgáltató ajánlatkérők azon kötelezettsége, hogy az érintett dokumentációt bármely tagállamban közvetlenül a díjmentes nemzeti adatbázishoz történő hozzáféréssel szerezzék be, akkor is fennáll, amikor a kiválasztási szempontokra kezdetben bekért információ az igen vagy nem válaszra szorítkozott. Ha ilyen elektronikus dokumentációt kérnek, akkor a gazdasági szereplők az érintett dokumentáció beszerzéséhez szükséges információt a kiválasztási szempontok ellenőrzésekor fogják megadni az ajánlatkérő szervnek vagy a közszolgáltató ajánlatkérőnek, nem pedig közvetlenül az egységes európai közbeszerzési dokumentumban.   </w:t>
      </w:r>
    </w:p>
    <w:p w14:paraId="073C1F5A"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Amennyiben a szükséges információ (például erkölcsi bizonyítvány) elektronikus úton elérhető az ajánlatkérő szerv vagy a közszolgáltató ajánlatkérő számára, a gazdasági szereplő annak érdekében, hogy az ajánlatkérő szerv vagy a közszolgáltató ajánlatkérő hozzáférjen ezekhez az információkhoz, közölheti az információ elérési útját (meg kell adnia az adatbázis nevét, internetcímét, a keresett adat nyilvántartási számát stb.).</w:t>
      </w:r>
      <w:r w:rsidRPr="00AC4690">
        <w:rPr>
          <w:rFonts w:eastAsia="Calibri"/>
          <w:b/>
          <w:i/>
          <w:sz w:val="22"/>
          <w:szCs w:val="22"/>
          <w:lang w:eastAsia="en-GB"/>
        </w:rPr>
        <w:t xml:space="preserve"> </w:t>
      </w:r>
      <w:r w:rsidRPr="00AC4690">
        <w:rPr>
          <w:rFonts w:eastAsia="Calibri"/>
          <w:b/>
          <w:sz w:val="22"/>
          <w:szCs w:val="22"/>
          <w:lang w:eastAsia="en-GB"/>
        </w:rPr>
        <w:t>Ennek közlésével a gazdasági szereplő hozzájárul ahhoz, hogy az ajánlatkérő szerv vagy a közszolgáltató ajánlatkérő a személyes adatok feldolgozásáról szóló 95/46/EK irányelvet</w:t>
      </w:r>
      <w:r w:rsidRPr="00AC4690">
        <w:rPr>
          <w:rFonts w:eastAsia="Calibri"/>
          <w:b/>
          <w:sz w:val="22"/>
          <w:szCs w:val="22"/>
          <w:vertAlign w:val="superscript"/>
          <w:lang w:eastAsia="en-GB"/>
        </w:rPr>
        <w:footnoteReference w:id="33"/>
      </w:r>
      <w:r w:rsidRPr="00AC4690">
        <w:rPr>
          <w:rFonts w:eastAsia="Calibri"/>
          <w:b/>
          <w:sz w:val="22"/>
          <w:szCs w:val="22"/>
          <w:lang w:eastAsia="en-GB"/>
        </w:rPr>
        <w:t xml:space="preserve"> végrehajtó nemzeti szabályoknak megfelelően hozzáférjen a vonatkozó </w:t>
      </w:r>
      <w:r w:rsidRPr="00AC4690">
        <w:rPr>
          <w:rFonts w:eastAsia="Calibri"/>
          <w:b/>
          <w:sz w:val="22"/>
          <w:szCs w:val="22"/>
          <w:lang w:eastAsia="en-GB"/>
        </w:rPr>
        <w:lastRenderedPageBreak/>
        <w:t>dokumentumokhoz és különösen egyes különleges adatokat, például bűncselekményekre, büntetőítéletekre vagy biztonsági intézkedésekre vonatkozó adatokat tartalmazó dokumentumokhoz</w:t>
      </w:r>
      <w:r w:rsidRPr="00AC4690">
        <w:rPr>
          <w:rFonts w:eastAsia="Calibri"/>
          <w:b/>
          <w:i/>
          <w:sz w:val="22"/>
          <w:szCs w:val="22"/>
          <w:lang w:eastAsia="en-GB"/>
        </w:rPr>
        <w:t>.</w:t>
      </w:r>
      <w:r w:rsidRPr="00AC4690">
        <w:rPr>
          <w:rFonts w:eastAsia="Calibri"/>
          <w:sz w:val="22"/>
          <w:szCs w:val="22"/>
          <w:lang w:eastAsia="en-GB"/>
        </w:rPr>
        <w:t xml:space="preserve"> </w:t>
      </w:r>
    </w:p>
    <w:p w14:paraId="288B75CC"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2014/24/EU európai parlamenti és tanácsi irányelv 64. cikkével összhangban az elismert gazdasági szereplők hivatalos jegyzékébe felvett vagy közjogi vagy magánjogi szervezetek által kiállított vonatkozó tanúsítványokkal rendelkező gazdasági szereplő a III–V. részben kért adatok vonatkozásában benyújthatja az ajánlatkérő szervnek vagy a közszolgáltató ajánlatkérőnek a hivatalos jegyzékbe való felvételről az illetékes hatóság által kiadott igazolást, vagy az illetékes tanúsító szervezet által kibocsátott tanúsítványt.</w:t>
      </w:r>
    </w:p>
    <w:p w14:paraId="0932CC22" w14:textId="77777777" w:rsidR="00AC4690" w:rsidRPr="00AC4690" w:rsidRDefault="00AC4690" w:rsidP="00AC4690">
      <w:pPr>
        <w:widowControl/>
        <w:adjustRightInd/>
        <w:spacing w:before="120" w:after="120" w:line="240" w:lineRule="auto"/>
        <w:textAlignment w:val="auto"/>
        <w:rPr>
          <w:rFonts w:eastAsia="Calibri"/>
          <w:bCs/>
          <w:iCs/>
          <w:sz w:val="22"/>
          <w:szCs w:val="22"/>
          <w:lang w:eastAsia="en-GB"/>
        </w:rPr>
      </w:pPr>
      <w:r w:rsidRPr="00AC4690">
        <w:rPr>
          <w:rFonts w:eastAsia="Calibri"/>
          <w:sz w:val="22"/>
          <w:szCs w:val="22"/>
          <w:lang w:eastAsia="en-GB"/>
        </w:rPr>
        <w:t xml:space="preserve">Azon gazdasági szereplőnek, amely </w:t>
      </w:r>
      <w:r w:rsidRPr="00AC4690">
        <w:rPr>
          <w:rFonts w:eastAsia="Calibri"/>
          <w:b/>
          <w:sz w:val="22"/>
          <w:szCs w:val="22"/>
          <w:lang w:eastAsia="en-GB"/>
        </w:rPr>
        <w:t>egyedül</w:t>
      </w:r>
      <w:r w:rsidRPr="00AC4690">
        <w:rPr>
          <w:rFonts w:eastAsia="Calibri"/>
          <w:sz w:val="22"/>
          <w:szCs w:val="22"/>
          <w:lang w:eastAsia="en-GB"/>
        </w:rPr>
        <w:t xml:space="preserve"> vesz részt és a kiválasztási szempontok teljesítéséhez </w:t>
      </w:r>
      <w:r w:rsidRPr="00AC4690">
        <w:rPr>
          <w:rFonts w:eastAsia="Calibri"/>
          <w:b/>
          <w:sz w:val="22"/>
          <w:szCs w:val="22"/>
          <w:lang w:eastAsia="en-GB"/>
        </w:rPr>
        <w:t>nem veszi igénybe</w:t>
      </w:r>
      <w:r w:rsidRPr="00AC4690">
        <w:rPr>
          <w:rFonts w:eastAsia="Calibri"/>
          <w:sz w:val="22"/>
          <w:szCs w:val="22"/>
          <w:lang w:eastAsia="en-GB"/>
        </w:rPr>
        <w:t xml:space="preserve"> más szervezetek kapacitásait, </w:t>
      </w:r>
      <w:r w:rsidRPr="00AC4690">
        <w:rPr>
          <w:rFonts w:eastAsia="Calibri"/>
          <w:b/>
          <w:sz w:val="22"/>
          <w:szCs w:val="22"/>
          <w:lang w:eastAsia="en-GB"/>
        </w:rPr>
        <w:t>egy</w:t>
      </w:r>
      <w:r w:rsidRPr="00AC4690">
        <w:rPr>
          <w:rFonts w:eastAsia="Calibri"/>
          <w:sz w:val="22"/>
          <w:szCs w:val="22"/>
          <w:lang w:eastAsia="en-GB"/>
        </w:rPr>
        <w:t xml:space="preserve"> egységes európai közbeszerzési dokumentumot kell kitöltenie. </w:t>
      </w:r>
    </w:p>
    <w:p w14:paraId="7CCDF097" w14:textId="77777777" w:rsidR="00AC4690" w:rsidRPr="00AC4690" w:rsidRDefault="00AC4690" w:rsidP="00AC4690">
      <w:pPr>
        <w:widowControl/>
        <w:adjustRightInd/>
        <w:spacing w:before="120" w:after="120" w:line="240" w:lineRule="auto"/>
        <w:textAlignment w:val="auto"/>
        <w:rPr>
          <w:rFonts w:eastAsia="Calibri"/>
          <w:b/>
          <w:bCs/>
          <w:iCs/>
          <w:sz w:val="22"/>
          <w:szCs w:val="22"/>
          <w:lang w:eastAsia="en-GB"/>
        </w:rPr>
      </w:pPr>
      <w:r w:rsidRPr="00AC4690">
        <w:rPr>
          <w:rFonts w:eastAsia="Calibri"/>
          <w:sz w:val="22"/>
          <w:szCs w:val="22"/>
          <w:lang w:eastAsia="en-GB"/>
        </w:rPr>
        <w:t xml:space="preserve">Azon gazdasági szereplőnek, amely egyedül vesz részt, de a kiválasztási szempontok teljesítéséhez más szervezet vagy szervezetek kapacitásait veszi igénybe, biztosítania kell, hogy az ajánlatkérő szerv vagy a közszolgáltató ajánlatkérő a gazdasági szereplő egységes európai közbeszerzési dokumentuma mellett kézhez kapjon egy </w:t>
      </w:r>
      <w:r w:rsidRPr="00AC4690">
        <w:rPr>
          <w:rFonts w:eastAsia="Calibri"/>
          <w:b/>
          <w:sz w:val="22"/>
          <w:szCs w:val="22"/>
          <w:lang w:eastAsia="en-GB"/>
        </w:rPr>
        <w:t>külön</w:t>
      </w:r>
      <w:r w:rsidRPr="00AC4690">
        <w:rPr>
          <w:rFonts w:eastAsia="Calibri"/>
          <w:sz w:val="22"/>
          <w:szCs w:val="22"/>
          <w:lang w:eastAsia="en-GB"/>
        </w:rPr>
        <w:t xml:space="preserve"> egységes európai közbeszerzési dokumentumot is, amely </w:t>
      </w:r>
      <w:r w:rsidRPr="00AC4690">
        <w:rPr>
          <w:rFonts w:eastAsia="Calibri"/>
          <w:b/>
          <w:sz w:val="22"/>
          <w:szCs w:val="22"/>
          <w:lang w:eastAsia="en-GB"/>
        </w:rPr>
        <w:t>minden egyes igénybe vett szervezet</w:t>
      </w:r>
      <w:r w:rsidRPr="00AC4690">
        <w:rPr>
          <w:rFonts w:eastAsia="Calibri"/>
          <w:sz w:val="22"/>
          <w:szCs w:val="22"/>
          <w:lang w:eastAsia="en-GB"/>
        </w:rPr>
        <w:t xml:space="preserve"> vonatkozásában tartalmazza a releváns információkat</w:t>
      </w:r>
      <w:r w:rsidRPr="00AC4690">
        <w:rPr>
          <w:rFonts w:eastAsia="Calibri"/>
          <w:sz w:val="22"/>
          <w:szCs w:val="22"/>
          <w:vertAlign w:val="superscript"/>
          <w:lang w:eastAsia="en-GB"/>
        </w:rPr>
        <w:footnoteReference w:id="34"/>
      </w:r>
      <w:r w:rsidRPr="00AC4690">
        <w:rPr>
          <w:rFonts w:eastAsia="Calibri"/>
          <w:sz w:val="22"/>
          <w:szCs w:val="22"/>
          <w:lang w:eastAsia="en-GB"/>
        </w:rPr>
        <w:t>.</w:t>
      </w:r>
    </w:p>
    <w:p w14:paraId="0393D28F"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Végül, amennyiben a közbeszerzési eljárásban gazdasági szereplők egy csoportja – adott esetben ideiglenes társulás keretében – együttesen vesz részt, a II–V. részben foglalt információk tekintetében </w:t>
      </w:r>
      <w:r w:rsidRPr="00AC4690">
        <w:rPr>
          <w:rFonts w:eastAsia="Calibri"/>
          <w:b/>
          <w:sz w:val="22"/>
          <w:szCs w:val="22"/>
          <w:lang w:eastAsia="en-GB"/>
        </w:rPr>
        <w:t>minden egyes</w:t>
      </w:r>
      <w:r w:rsidRPr="00AC4690">
        <w:rPr>
          <w:rFonts w:eastAsia="Calibri"/>
          <w:sz w:val="22"/>
          <w:szCs w:val="22"/>
          <w:lang w:eastAsia="en-GB"/>
        </w:rPr>
        <w:t xml:space="preserve"> részt vevő gazdasági szereplőnek </w:t>
      </w:r>
      <w:r w:rsidRPr="00AC4690">
        <w:rPr>
          <w:rFonts w:eastAsia="Calibri"/>
          <w:b/>
          <w:sz w:val="22"/>
          <w:szCs w:val="22"/>
          <w:lang w:eastAsia="en-GB"/>
        </w:rPr>
        <w:t>külön egységes európai közbeszerzési dokumentumot</w:t>
      </w:r>
      <w:r w:rsidRPr="00AC4690">
        <w:rPr>
          <w:rFonts w:eastAsia="Calibri"/>
          <w:sz w:val="22"/>
          <w:szCs w:val="22"/>
          <w:lang w:eastAsia="en-GB"/>
        </w:rPr>
        <w:t xml:space="preserve"> kell benyújtania.</w:t>
      </w:r>
    </w:p>
    <w:p w14:paraId="59017B9C" w14:textId="77777777" w:rsidR="00AC4690" w:rsidRPr="00AC4690" w:rsidRDefault="00AC4690" w:rsidP="00AC4690">
      <w:pPr>
        <w:widowControl/>
        <w:adjustRightInd/>
        <w:spacing w:before="120" w:after="120" w:line="240" w:lineRule="auto"/>
        <w:textAlignment w:val="auto"/>
        <w:rPr>
          <w:rFonts w:eastAsia="Calibri"/>
          <w:bCs/>
          <w:iCs/>
          <w:sz w:val="22"/>
          <w:szCs w:val="22"/>
          <w:lang w:eastAsia="en-GB"/>
        </w:rPr>
      </w:pPr>
      <w:r w:rsidRPr="00AC4690">
        <w:rPr>
          <w:rFonts w:eastAsia="Calibri"/>
          <w:sz w:val="22"/>
          <w:szCs w:val="22"/>
          <w:lang w:eastAsia="en-GB"/>
        </w:rPr>
        <w:t xml:space="preserve">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 </w:t>
      </w:r>
      <w:r w:rsidRPr="00AC4690">
        <w:rPr>
          <w:rFonts w:eastAsia="Calibri"/>
          <w:b/>
          <w:sz w:val="22"/>
          <w:szCs w:val="22"/>
          <w:lang w:eastAsia="en-GB"/>
        </w:rPr>
        <w:t>lehetséges</w:t>
      </w:r>
      <w:r w:rsidRPr="00AC4690">
        <w:rPr>
          <w:rFonts w:eastAsia="Calibri"/>
          <w:sz w:val="22"/>
          <w:szCs w:val="22"/>
          <w:lang w:eastAsia="en-GB"/>
        </w:rPr>
        <w:t>, hogy mindegyiküknek alá kell írnia ugyanazon egységes európai közbeszerzési dokumentumot a nemzeti szabályoktól függően, beleértve az adatvédelemre vonatkozó szabályokat.</w:t>
      </w:r>
    </w:p>
    <w:p w14:paraId="28EFEA56"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aláírását (aláírásait) illetően felhívjuk a figyelmet, hogy az egységes európai közbeszerzési dokumentumon előfordulhat, hogy nem szükséges aláírás, amennyiben az egységes európai közbeszerzési dokumentumot egy dokumentum csomag részeként küldik el, amelynek hitelességét és sértetlenségét a küldés módjánál megkövetelt aláírás(ok) biztosítja (biztosítják)</w:t>
      </w:r>
      <w:r w:rsidRPr="00AC4690">
        <w:rPr>
          <w:rFonts w:eastAsia="Calibri"/>
          <w:sz w:val="22"/>
          <w:szCs w:val="22"/>
          <w:vertAlign w:val="superscript"/>
          <w:lang w:eastAsia="en-GB"/>
        </w:rPr>
        <w:footnoteReference w:id="35"/>
      </w:r>
      <w:r w:rsidRPr="00AC4690">
        <w:rPr>
          <w:rFonts w:eastAsia="Calibri"/>
          <w:sz w:val="22"/>
          <w:szCs w:val="22"/>
          <w:lang w:eastAsia="en-GB"/>
        </w:rPr>
        <w:t>.</w:t>
      </w:r>
    </w:p>
    <w:p w14:paraId="16FDB6D8"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sz w:val="22"/>
          <w:szCs w:val="22"/>
          <w:lang w:eastAsia="en-GB"/>
        </w:rPr>
        <w:t xml:space="preserve">Olyan közbeszerzési eljárásoknál, amelyekben az eljárást megindító felhívást </w:t>
      </w:r>
      <w:r w:rsidRPr="00AC4690">
        <w:rPr>
          <w:rFonts w:eastAsia="Calibri"/>
          <w:i/>
          <w:sz w:val="22"/>
          <w:szCs w:val="22"/>
          <w:lang w:eastAsia="en-GB"/>
        </w:rPr>
        <w:t>az Európai Unió Hivatalos Lapjában</w:t>
      </w:r>
      <w:r w:rsidRPr="00AC4690">
        <w:rPr>
          <w:rFonts w:eastAsia="Calibri"/>
          <w:sz w:val="22"/>
          <w:szCs w:val="22"/>
          <w:lang w:eastAsia="en-GB"/>
        </w:rPr>
        <w:t xml:space="preserve"> tették közzé, a I. részben előírt információ automatikusan megjelenik, </w:t>
      </w:r>
      <w:r w:rsidRPr="00AC4690">
        <w:rPr>
          <w:rFonts w:eastAsia="Calibri"/>
          <w:b/>
          <w:sz w:val="22"/>
          <w:szCs w:val="22"/>
          <w:lang w:eastAsia="en-GB"/>
        </w:rPr>
        <w:t>feltéve, hogy a fent említett elektronikus ESPD-szolgáltatást használják az egységes európai közbeszerzési dokumentum létrehozásához és kitöltéséhez</w:t>
      </w:r>
      <w:r w:rsidRPr="00AC4690">
        <w:rPr>
          <w:rFonts w:eastAsia="Calibri"/>
          <w:sz w:val="22"/>
          <w:szCs w:val="22"/>
          <w:lang w:eastAsia="en-GB"/>
        </w:rPr>
        <w:t>.</w:t>
      </w:r>
      <w:r w:rsidRPr="00AC4690">
        <w:rPr>
          <w:rFonts w:eastAsia="Calibri"/>
          <w:b/>
          <w:sz w:val="22"/>
          <w:szCs w:val="22"/>
          <w:lang w:eastAsia="en-GB"/>
        </w:rPr>
        <w:t xml:space="preserve"> </w:t>
      </w:r>
    </w:p>
    <w:p w14:paraId="1E5C2887" w14:textId="77777777" w:rsidR="00AC4690" w:rsidRPr="00AC4690" w:rsidRDefault="00AC4690" w:rsidP="00AC4690">
      <w:pPr>
        <w:widowControl/>
        <w:pBdr>
          <w:top w:val="single" w:sz="4" w:space="1" w:color="auto"/>
          <w:left w:val="single" w:sz="4" w:space="4" w:color="auto"/>
          <w:bottom w:val="single" w:sz="4" w:space="1" w:color="auto"/>
          <w:right w:val="single" w:sz="4" w:space="0" w:color="auto"/>
        </w:pBdr>
        <w:shd w:val="clear" w:color="auto" w:fill="BFBFBF"/>
        <w:adjustRightInd/>
        <w:spacing w:before="120" w:after="120" w:line="240" w:lineRule="auto"/>
        <w:textAlignment w:val="auto"/>
        <w:rPr>
          <w:rFonts w:eastAsia="Calibri"/>
          <w:sz w:val="22"/>
          <w:szCs w:val="22"/>
          <w:lang w:eastAsia="en-GB"/>
        </w:rPr>
      </w:pPr>
      <w:r w:rsidRPr="00AC4690">
        <w:rPr>
          <w:rFonts w:eastAsia="Calibri"/>
          <w:b/>
          <w:sz w:val="22"/>
          <w:szCs w:val="22"/>
          <w:lang w:eastAsia="en-GB"/>
        </w:rPr>
        <w:t xml:space="preserve">Ha az eljárást megindító felhívás nem jelent meg az EU Hivatalos Lapjában, akkor az ajánlatkérő szervnek vagy a közszolgáltató ajánlatkérőnek kell kitöltenie az információt, amely lehetővé teszi a közbeszerzési eljárás egyértelmű azonosítását. </w:t>
      </w:r>
      <w:r w:rsidRPr="00AC4690">
        <w:rPr>
          <w:rFonts w:eastAsia="Calibri"/>
          <w:sz w:val="22"/>
          <w:szCs w:val="22"/>
          <w:lang w:eastAsia="en-GB"/>
        </w:rPr>
        <w:t xml:space="preserve">Az egységes európai közbeszerzési dokumentum minden szakaszában az összes egyéb információt a gazdasági szereplőnek kell kitöltenie. </w:t>
      </w:r>
    </w:p>
    <w:p w14:paraId="508B9563"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a következő részekből és szakaszokból áll:</w:t>
      </w:r>
    </w:p>
    <w:p w14:paraId="15EEE8B5" w14:textId="77777777" w:rsidR="00AC4690" w:rsidRPr="00AC4690" w:rsidRDefault="00AC4690" w:rsidP="00D45F50">
      <w:pPr>
        <w:widowControl/>
        <w:numPr>
          <w:ilvl w:val="0"/>
          <w:numId w:val="13"/>
        </w:numPr>
        <w:adjustRightInd/>
        <w:spacing w:line="240" w:lineRule="auto"/>
        <w:jc w:val="left"/>
        <w:textAlignment w:val="auto"/>
        <w:rPr>
          <w:rFonts w:eastAsia="Calibri"/>
          <w:sz w:val="22"/>
          <w:szCs w:val="22"/>
          <w:lang w:eastAsia="en-GB"/>
        </w:rPr>
      </w:pPr>
      <w:r w:rsidRPr="00AC4690">
        <w:rPr>
          <w:rFonts w:eastAsia="Calibri"/>
          <w:b/>
          <w:sz w:val="24"/>
          <w:szCs w:val="22"/>
          <w:lang w:eastAsia="en-GB"/>
        </w:rPr>
        <w:t>I. rész: A közbeszerzési eljárásra és az ajánlatkérő szervre vagy a közszolgáltató ajánlatkérőre vonatkozó információk</w:t>
      </w:r>
    </w:p>
    <w:p w14:paraId="09623742" w14:textId="77777777" w:rsidR="00AC4690" w:rsidRPr="00AC4690" w:rsidRDefault="00AC4690" w:rsidP="00D45F50">
      <w:pPr>
        <w:widowControl/>
        <w:tabs>
          <w:tab w:val="num" w:pos="850"/>
        </w:tabs>
        <w:adjustRightInd/>
        <w:spacing w:line="240" w:lineRule="auto"/>
        <w:ind w:left="850" w:hanging="850"/>
        <w:textAlignment w:val="auto"/>
        <w:rPr>
          <w:rFonts w:eastAsia="Calibri"/>
          <w:sz w:val="22"/>
          <w:szCs w:val="22"/>
          <w:lang w:eastAsia="en-GB"/>
        </w:rPr>
      </w:pPr>
      <w:r w:rsidRPr="00AC4690">
        <w:rPr>
          <w:rFonts w:eastAsia="Calibri"/>
          <w:b/>
          <w:sz w:val="22"/>
          <w:szCs w:val="22"/>
          <w:lang w:eastAsia="en-GB"/>
        </w:rPr>
        <w:lastRenderedPageBreak/>
        <w:t>II. rész: A gazdasági szereplőre vonatkozó információk</w:t>
      </w:r>
    </w:p>
    <w:p w14:paraId="17EE87BE" w14:textId="77777777" w:rsidR="00AC4690" w:rsidRPr="00AC4690" w:rsidRDefault="00AC4690" w:rsidP="00D45F50">
      <w:pPr>
        <w:widowControl/>
        <w:tabs>
          <w:tab w:val="num" w:pos="850"/>
        </w:tabs>
        <w:adjustRightInd/>
        <w:spacing w:line="240" w:lineRule="auto"/>
        <w:ind w:left="850" w:hanging="850"/>
        <w:textAlignment w:val="auto"/>
        <w:rPr>
          <w:rFonts w:eastAsia="Calibri"/>
          <w:b/>
          <w:sz w:val="22"/>
          <w:szCs w:val="22"/>
          <w:lang w:eastAsia="en-GB"/>
        </w:rPr>
      </w:pPr>
      <w:r w:rsidRPr="00AC4690">
        <w:rPr>
          <w:rFonts w:eastAsia="Calibri"/>
          <w:b/>
          <w:sz w:val="22"/>
          <w:szCs w:val="22"/>
          <w:lang w:eastAsia="en-GB"/>
        </w:rPr>
        <w:t>III. rész: Kizárási okok:</w:t>
      </w:r>
    </w:p>
    <w:p w14:paraId="34DA304F" w14:textId="77777777" w:rsidR="00AC4690" w:rsidRPr="00AC4690" w:rsidRDefault="00AC4690" w:rsidP="00AC4690">
      <w:pPr>
        <w:widowControl/>
        <w:numPr>
          <w:ilvl w:val="0"/>
          <w:numId w:val="14"/>
        </w:numPr>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t>A: Büntetőeljárásban hozott ítéletekkel kapcsolatos okok</w:t>
      </w:r>
      <w:r w:rsidRPr="00AC4690">
        <w:rPr>
          <w:rFonts w:eastAsia="Calibri"/>
          <w:sz w:val="22"/>
          <w:szCs w:val="22"/>
          <w:lang w:eastAsia="en-GB"/>
        </w:rPr>
        <w:t xml:space="preserve">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AC4690">
        <w:rPr>
          <w:rFonts w:eastAsia="Calibri"/>
          <w:b/>
          <w:sz w:val="22"/>
          <w:szCs w:val="22"/>
          <w:lang w:eastAsia="en-GB"/>
        </w:rPr>
        <w:t>dönthetnek</w:t>
      </w:r>
      <w:r w:rsidRPr="00AC4690">
        <w:rPr>
          <w:rFonts w:eastAsia="Calibri"/>
          <w:sz w:val="22"/>
          <w:szCs w:val="22"/>
          <w:lang w:eastAsia="en-GB"/>
        </w:rPr>
        <w:t xml:space="preserve"> úgy, hogy alkalmazzák ezeket a kizárási szempontokat).</w:t>
      </w:r>
    </w:p>
    <w:p w14:paraId="317C0797" w14:textId="77777777" w:rsidR="00AC4690" w:rsidRPr="00AC4690" w:rsidRDefault="00AC4690" w:rsidP="00AC4690">
      <w:pPr>
        <w:widowControl/>
        <w:tabs>
          <w:tab w:val="num" w:pos="1417"/>
        </w:tabs>
        <w:adjustRightInd/>
        <w:spacing w:before="120" w:after="120" w:line="240" w:lineRule="auto"/>
        <w:ind w:left="1417" w:hanging="567"/>
        <w:jc w:val="left"/>
        <w:textAlignment w:val="auto"/>
        <w:rPr>
          <w:rFonts w:eastAsia="Calibri"/>
          <w:sz w:val="22"/>
          <w:szCs w:val="22"/>
          <w:lang w:eastAsia="en-GB"/>
        </w:rPr>
      </w:pPr>
      <w:r w:rsidRPr="00AC4690">
        <w:rPr>
          <w:rFonts w:eastAsia="Calibri"/>
          <w:b/>
          <w:sz w:val="22"/>
          <w:szCs w:val="22"/>
          <w:lang w:eastAsia="en-GB"/>
        </w:rPr>
        <w:t>B: Adófizetési vagy a társadalombiztosítási járulék fizetésére vonatkozó kötelezettség megszegésével kapcsolatos okok</w:t>
      </w:r>
      <w:r w:rsidRPr="00AC4690">
        <w:rPr>
          <w:rFonts w:eastAsia="Calibri"/>
          <w:sz w:val="22"/>
          <w:szCs w:val="22"/>
          <w:lang w:eastAsia="en-GB"/>
        </w:rPr>
        <w:t xml:space="preserve"> (jogerős és kötelező határozat esetén alkalmazásuk a 2014/24/EU irányelv 57. cikkének (2) bekezdése értelmében kötelező. Ugyanilyen feltételekkel alkalmazásuk az ajánlatkérő szervek számára is kötelező a 2014/25/EU irányelv 80. cikkének (1) bekezdése értelmében, míg azok a közszolgáltató ajánlatkérők, amelyek nem ajánlatkérő szervek, </w:t>
      </w:r>
      <w:r w:rsidRPr="00AC4690">
        <w:rPr>
          <w:rFonts w:eastAsia="Calibri"/>
          <w:b/>
          <w:sz w:val="22"/>
          <w:szCs w:val="22"/>
          <w:lang w:eastAsia="en-GB"/>
        </w:rPr>
        <w:t>dönthetnek</w:t>
      </w:r>
      <w:r w:rsidRPr="00AC4690">
        <w:rPr>
          <w:rFonts w:eastAsia="Calibri"/>
          <w:sz w:val="22"/>
          <w:szCs w:val="22"/>
          <w:lang w:eastAsia="en-GB"/>
        </w:rPr>
        <w:t xml:space="preserve"> úgy, hogy alkalmazzák ezeket a kizárási okokat). Felhívjuk a figyelmet arra, hogy egyes tagállamok nemzeti joga </w:t>
      </w:r>
      <w:r w:rsidRPr="00AC4690">
        <w:rPr>
          <w:rFonts w:eastAsia="Calibri"/>
          <w:sz w:val="22"/>
          <w:szCs w:val="22"/>
        </w:rPr>
        <w:t>nem jogerős és kötelező határozatok esetén is kötelezővé teheti alkalmazásukat.).</w:t>
      </w:r>
    </w:p>
    <w:p w14:paraId="7E3BEADE" w14:textId="77777777" w:rsidR="00AC4690" w:rsidRPr="00AC4690" w:rsidRDefault="00AC4690" w:rsidP="00AC4690">
      <w:pPr>
        <w:widowControl/>
        <w:tabs>
          <w:tab w:val="num" w:pos="1417"/>
        </w:tabs>
        <w:adjustRightInd/>
        <w:spacing w:before="120" w:after="120" w:line="240" w:lineRule="auto"/>
        <w:ind w:left="1417" w:hanging="567"/>
        <w:jc w:val="left"/>
        <w:textAlignment w:val="auto"/>
        <w:rPr>
          <w:rFonts w:eastAsia="Calibri"/>
          <w:sz w:val="22"/>
          <w:szCs w:val="22"/>
          <w:lang w:eastAsia="en-GB"/>
        </w:rPr>
      </w:pPr>
      <w:r w:rsidRPr="00AC4690">
        <w:rPr>
          <w:rFonts w:eastAsia="Calibri"/>
          <w:b/>
          <w:sz w:val="22"/>
          <w:szCs w:val="22"/>
          <w:lang w:eastAsia="en-GB"/>
        </w:rPr>
        <w:t>C: Fizetésképtelenséggel, összeférhetetlenséggel vagy szakmai kötelességszegéssel kapcsolatos okok (lásd a 2014/24/EU 57. cikkének (4) bekezdését)</w:t>
      </w:r>
      <w:r w:rsidRPr="00AC4690">
        <w:rPr>
          <w:rFonts w:eastAsia="Calibri"/>
          <w:sz w:val="22"/>
          <w:szCs w:val="22"/>
          <w:lang w:eastAsia="en-GB"/>
        </w:rPr>
        <w:t xml:space="preserve"> (olyan esetek, amelyekben a gazdasági szereplők kizárhatók; tagállamuk kötelezővé teheti ezen okok alkalmazását az ajánlatkérő szervek számára. A 2014/25/EU irányelv 80. cikkének (1) bekezdése alapján minden közszolgáltató ajánlatkérő, függetlenül attól, hogy ajánlatkérő szerv-e, </w:t>
      </w:r>
      <w:r w:rsidRPr="00AC4690">
        <w:rPr>
          <w:rFonts w:eastAsia="Calibri"/>
          <w:b/>
          <w:sz w:val="22"/>
          <w:szCs w:val="22"/>
          <w:lang w:eastAsia="en-GB"/>
        </w:rPr>
        <w:t>eldöntheti</w:t>
      </w:r>
      <w:r w:rsidRPr="00AC4690">
        <w:rPr>
          <w:rFonts w:eastAsia="Calibri"/>
          <w:sz w:val="22"/>
          <w:szCs w:val="22"/>
          <w:lang w:eastAsia="en-GB"/>
        </w:rPr>
        <w:t>, hogy alkalmazza-e ezeket a kizárási okokat, vagy tagállamuk előírhatja számukra ezek alkalmazását).</w:t>
      </w:r>
    </w:p>
    <w:p w14:paraId="5BAE3DA2" w14:textId="77777777" w:rsidR="00AC4690" w:rsidRPr="00AC4690" w:rsidRDefault="00AC4690" w:rsidP="00AC4690">
      <w:pPr>
        <w:widowControl/>
        <w:tabs>
          <w:tab w:val="num" w:pos="1417"/>
        </w:tabs>
        <w:adjustRightInd/>
        <w:spacing w:before="120" w:after="120" w:line="240" w:lineRule="auto"/>
        <w:ind w:left="1417" w:hanging="567"/>
        <w:jc w:val="left"/>
        <w:textAlignment w:val="auto"/>
        <w:rPr>
          <w:rFonts w:eastAsia="Calibri"/>
          <w:sz w:val="22"/>
          <w:szCs w:val="22"/>
          <w:lang w:eastAsia="en-GB"/>
        </w:rPr>
      </w:pPr>
      <w:r w:rsidRPr="00AC4690">
        <w:rPr>
          <w:rFonts w:eastAsia="Calibri"/>
          <w:b/>
          <w:sz w:val="22"/>
          <w:szCs w:val="22"/>
          <w:lang w:eastAsia="en-GB"/>
        </w:rPr>
        <w:t xml:space="preserve">D: Egyéb, adott esetben az ajánlatkérő szerv vagy a közszolgáltató ajánlatkérő tagállamának nemzeti jogszabályaiban előírt kizárási okok </w:t>
      </w:r>
    </w:p>
    <w:p w14:paraId="467F5AC6" w14:textId="77777777" w:rsidR="00AC4690" w:rsidRPr="00AC4690" w:rsidRDefault="00AC4690" w:rsidP="00492D94">
      <w:pPr>
        <w:widowControl/>
        <w:tabs>
          <w:tab w:val="num" w:pos="850"/>
        </w:tabs>
        <w:adjustRightInd/>
        <w:spacing w:line="240" w:lineRule="auto"/>
        <w:ind w:left="850" w:hanging="850"/>
        <w:textAlignment w:val="auto"/>
        <w:rPr>
          <w:rFonts w:eastAsia="Calibri"/>
          <w:b/>
          <w:sz w:val="22"/>
          <w:szCs w:val="22"/>
          <w:lang w:eastAsia="en-GB"/>
        </w:rPr>
      </w:pPr>
      <w:r w:rsidRPr="00AC4690">
        <w:rPr>
          <w:rFonts w:eastAsia="Calibri"/>
          <w:b/>
          <w:sz w:val="22"/>
          <w:szCs w:val="22"/>
          <w:lang w:eastAsia="en-GB"/>
        </w:rPr>
        <w:t>IV. rész: Kiválasztási kritériumok</w:t>
      </w:r>
      <w:r w:rsidRPr="00AC4690">
        <w:rPr>
          <w:rFonts w:eastAsia="Calibri"/>
          <w:b/>
          <w:sz w:val="22"/>
          <w:szCs w:val="22"/>
          <w:vertAlign w:val="superscript"/>
          <w:lang w:eastAsia="en-GB"/>
        </w:rPr>
        <w:footnoteReference w:id="36"/>
      </w:r>
      <w:r w:rsidRPr="00AC4690">
        <w:rPr>
          <w:rFonts w:eastAsia="Calibri"/>
          <w:b/>
          <w:sz w:val="22"/>
          <w:szCs w:val="22"/>
          <w:lang w:eastAsia="en-GB"/>
        </w:rPr>
        <w:t>:</w:t>
      </w:r>
    </w:p>
    <w:p w14:paraId="1ECA3F7D"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b/>
          <w:sz w:val="22"/>
          <w:szCs w:val="22"/>
          <w:lang w:eastAsia="en-GB"/>
        </w:rPr>
      </w:pPr>
      <w:r w:rsidRPr="00AC4690">
        <w:rPr>
          <w:rFonts w:eastAsia="Calibri"/>
          <w:b/>
          <w:sz w:val="22"/>
          <w:szCs w:val="22"/>
          <w:lang w:eastAsia="en-GB"/>
        </w:rPr>
        <w:sym w:font="Symbol" w:char="F061"/>
      </w:r>
      <w:r w:rsidRPr="00AC4690">
        <w:rPr>
          <w:rFonts w:eastAsia="Calibri"/>
          <w:b/>
          <w:sz w:val="22"/>
          <w:szCs w:val="22"/>
          <w:lang w:eastAsia="en-GB"/>
        </w:rPr>
        <w:t>: Az összes kiválasztási szempont általános jelzése</w:t>
      </w:r>
    </w:p>
    <w:p w14:paraId="4FF264EB"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sz w:val="22"/>
          <w:szCs w:val="22"/>
          <w:lang w:eastAsia="en-GB"/>
        </w:rPr>
      </w:pPr>
      <w:r w:rsidRPr="00AC4690">
        <w:rPr>
          <w:rFonts w:eastAsia="Calibri"/>
          <w:b/>
          <w:sz w:val="22"/>
          <w:szCs w:val="22"/>
          <w:lang w:eastAsia="en-GB"/>
        </w:rPr>
        <w:t>A: Alkalmasság</w:t>
      </w:r>
    </w:p>
    <w:p w14:paraId="2116624A"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sz w:val="22"/>
          <w:szCs w:val="22"/>
          <w:lang w:eastAsia="en-GB"/>
        </w:rPr>
      </w:pPr>
      <w:r w:rsidRPr="00AC4690">
        <w:rPr>
          <w:rFonts w:eastAsia="Calibri"/>
          <w:b/>
          <w:sz w:val="22"/>
          <w:szCs w:val="22"/>
          <w:lang w:eastAsia="en-GB"/>
        </w:rPr>
        <w:t>B: Gazdasági és pénzügyi helyzet</w:t>
      </w:r>
    </w:p>
    <w:p w14:paraId="72C57F54"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sz w:val="22"/>
          <w:szCs w:val="22"/>
          <w:lang w:eastAsia="en-GB"/>
        </w:rPr>
      </w:pPr>
      <w:r w:rsidRPr="00AC4690">
        <w:rPr>
          <w:rFonts w:eastAsia="Calibri"/>
          <w:b/>
          <w:sz w:val="22"/>
          <w:szCs w:val="22"/>
          <w:lang w:eastAsia="en-GB"/>
        </w:rPr>
        <w:t>C: Technikai és szakmai alkalmasság</w:t>
      </w:r>
    </w:p>
    <w:p w14:paraId="1DB2C08A"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b/>
          <w:sz w:val="22"/>
          <w:szCs w:val="22"/>
          <w:lang w:eastAsia="en-GB"/>
        </w:rPr>
      </w:pPr>
      <w:r w:rsidRPr="00AC4690">
        <w:rPr>
          <w:rFonts w:eastAsia="Calibri"/>
          <w:b/>
          <w:sz w:val="22"/>
          <w:szCs w:val="22"/>
          <w:lang w:eastAsia="en-GB"/>
        </w:rPr>
        <w:t>D: Minőségbiztosítási rendszerek és környezetvédelmi vezetési szabványok</w:t>
      </w:r>
      <w:r w:rsidRPr="00AC4690">
        <w:rPr>
          <w:rFonts w:eastAsia="Calibri"/>
          <w:b/>
          <w:sz w:val="22"/>
          <w:szCs w:val="22"/>
          <w:vertAlign w:val="superscript"/>
          <w:lang w:eastAsia="en-GB"/>
        </w:rPr>
        <w:footnoteReference w:id="37"/>
      </w:r>
      <w:r w:rsidRPr="00AC4690">
        <w:rPr>
          <w:rFonts w:eastAsia="Calibri"/>
          <w:b/>
          <w:sz w:val="22"/>
          <w:szCs w:val="22"/>
          <w:lang w:eastAsia="en-GB"/>
        </w:rPr>
        <w:t xml:space="preserve"> </w:t>
      </w:r>
      <w:r w:rsidRPr="00AC4690">
        <w:rPr>
          <w:rFonts w:eastAsia="Calibri"/>
          <w:b/>
          <w:sz w:val="22"/>
          <w:szCs w:val="22"/>
          <w:vertAlign w:val="superscript"/>
          <w:lang w:eastAsia="en-GB"/>
        </w:rPr>
        <w:footnoteReference w:id="38"/>
      </w:r>
    </w:p>
    <w:p w14:paraId="6D912DE5" w14:textId="77777777" w:rsidR="00AC4690" w:rsidRPr="00AC4690" w:rsidRDefault="00AC4690" w:rsidP="00492D94">
      <w:pPr>
        <w:widowControl/>
        <w:tabs>
          <w:tab w:val="num" w:pos="850"/>
        </w:tabs>
        <w:adjustRightInd/>
        <w:spacing w:line="240" w:lineRule="auto"/>
        <w:ind w:left="850" w:hanging="850"/>
        <w:jc w:val="left"/>
        <w:textAlignment w:val="auto"/>
        <w:rPr>
          <w:rFonts w:eastAsia="Calibri"/>
          <w:b/>
          <w:sz w:val="22"/>
          <w:szCs w:val="22"/>
          <w:lang w:eastAsia="en-GB"/>
        </w:rPr>
      </w:pPr>
      <w:r w:rsidRPr="00AC4690">
        <w:rPr>
          <w:rFonts w:eastAsia="Calibri"/>
          <w:b/>
          <w:sz w:val="22"/>
          <w:szCs w:val="22"/>
          <w:lang w:eastAsia="en-GB"/>
        </w:rPr>
        <w:t>V. rész: Az alkalmasnak minősített részvételre jelentkezők számának csökkentése</w:t>
      </w:r>
      <w:r w:rsidRPr="00AC4690">
        <w:rPr>
          <w:rFonts w:eastAsia="Calibri"/>
          <w:b/>
          <w:sz w:val="22"/>
          <w:szCs w:val="22"/>
          <w:vertAlign w:val="superscript"/>
          <w:lang w:eastAsia="en-GB"/>
        </w:rPr>
        <w:footnoteReference w:id="39"/>
      </w:r>
    </w:p>
    <w:p w14:paraId="759A9A22" w14:textId="77777777" w:rsidR="00AC4690" w:rsidRPr="00AC4690" w:rsidRDefault="00AC4690" w:rsidP="00492D94">
      <w:pPr>
        <w:widowControl/>
        <w:tabs>
          <w:tab w:val="num" w:pos="850"/>
        </w:tabs>
        <w:adjustRightInd/>
        <w:spacing w:line="240" w:lineRule="auto"/>
        <w:ind w:left="850" w:hanging="850"/>
        <w:jc w:val="left"/>
        <w:textAlignment w:val="auto"/>
        <w:rPr>
          <w:rFonts w:eastAsia="Calibri"/>
          <w:b/>
          <w:sz w:val="22"/>
          <w:szCs w:val="22"/>
          <w:lang w:eastAsia="en-GB"/>
        </w:rPr>
      </w:pPr>
      <w:r w:rsidRPr="00AC4690">
        <w:rPr>
          <w:rFonts w:eastAsia="Calibri"/>
          <w:b/>
          <w:sz w:val="22"/>
          <w:szCs w:val="22"/>
          <w:lang w:eastAsia="en-GB"/>
        </w:rPr>
        <w:t>VI. rész: Záró nyilatkozat</w:t>
      </w:r>
    </w:p>
    <w:p w14:paraId="4717F294" w14:textId="77777777" w:rsidR="00AC4690" w:rsidRPr="00AC4690" w:rsidRDefault="00AC4690" w:rsidP="00AC4690">
      <w:pPr>
        <w:widowControl/>
        <w:adjustRightInd/>
        <w:spacing w:before="120" w:after="120" w:line="240" w:lineRule="auto"/>
        <w:jc w:val="center"/>
        <w:textAlignment w:val="auto"/>
        <w:rPr>
          <w:rFonts w:eastAsia="Calibri"/>
          <w:b/>
          <w:sz w:val="24"/>
          <w:szCs w:val="22"/>
          <w:u w:val="single"/>
          <w:lang w:eastAsia="en-GB"/>
        </w:rPr>
        <w:sectPr w:rsidR="00AC4690" w:rsidRPr="00AC4690" w:rsidSect="00492D94">
          <w:footerReference w:type="default" r:id="rId8"/>
          <w:footnotePr>
            <w:numRestart w:val="eachSect"/>
          </w:footnotePr>
          <w:type w:val="continuous"/>
          <w:pgSz w:w="11907" w:h="16839"/>
          <w:pgMar w:top="1134" w:right="1417" w:bottom="1134" w:left="1417" w:header="709" w:footer="709" w:gutter="0"/>
          <w:cols w:space="720"/>
          <w:docGrid w:linePitch="360"/>
        </w:sectPr>
      </w:pPr>
    </w:p>
    <w:p w14:paraId="7CC1E4B7" w14:textId="77777777" w:rsidR="00AC4690" w:rsidRPr="00AC4690" w:rsidRDefault="00AC4690" w:rsidP="00AC4690">
      <w:pPr>
        <w:widowControl/>
        <w:adjustRightInd/>
        <w:spacing w:before="120" w:after="120" w:line="240" w:lineRule="auto"/>
        <w:jc w:val="center"/>
        <w:textAlignment w:val="auto"/>
        <w:rPr>
          <w:rFonts w:eastAsia="Calibri"/>
          <w:b/>
          <w:sz w:val="22"/>
          <w:szCs w:val="22"/>
          <w:lang w:eastAsia="en-GB"/>
        </w:rPr>
      </w:pPr>
      <w:r w:rsidRPr="00AC4690">
        <w:rPr>
          <w:rFonts w:eastAsia="Calibri"/>
          <w:b/>
          <w:sz w:val="22"/>
          <w:szCs w:val="22"/>
          <w:lang w:eastAsia="en-GB"/>
        </w:rPr>
        <w:lastRenderedPageBreak/>
        <w:t>2. MELLÉKLET</w:t>
      </w:r>
    </w:p>
    <w:p w14:paraId="35702F3A" w14:textId="77777777" w:rsidR="00AC4690" w:rsidRPr="00AC4690" w:rsidRDefault="00AC4690" w:rsidP="00AC4690">
      <w:pPr>
        <w:widowControl/>
        <w:adjustRightInd/>
        <w:spacing w:before="120" w:after="120" w:line="240" w:lineRule="auto"/>
        <w:jc w:val="center"/>
        <w:textAlignment w:val="auto"/>
        <w:rPr>
          <w:rFonts w:eastAsia="Calibri"/>
          <w:b/>
          <w:caps/>
          <w:sz w:val="22"/>
          <w:szCs w:val="22"/>
          <w:lang w:eastAsia="en-GB"/>
        </w:rPr>
      </w:pPr>
      <w:r w:rsidRPr="00AC4690">
        <w:rPr>
          <w:rFonts w:eastAsia="Calibri"/>
          <w:b/>
          <w:caps/>
          <w:sz w:val="22"/>
          <w:szCs w:val="22"/>
          <w:lang w:eastAsia="en-GB"/>
        </w:rPr>
        <w:t>Az egységes európai közbeszerzési dokumentum formanyomtatványa</w:t>
      </w:r>
    </w:p>
    <w:p w14:paraId="2BD08988"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I. rész: A közbeszerzési eljárásra és az ajánlatkérő szervre vagy a közszolgáltató ajánlatkérőre vonatkozó információk</w:t>
      </w:r>
    </w:p>
    <w:p w14:paraId="7A38E87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Olyan közbeszerzési eljárásoknál, amelyekben az eljárást megindító felhívást az </w:t>
      </w:r>
      <w:r w:rsidRPr="00AC4690">
        <w:rPr>
          <w:rFonts w:eastAsia="Calibri"/>
          <w:b/>
          <w:i/>
          <w:sz w:val="22"/>
          <w:szCs w:val="22"/>
          <w:lang w:eastAsia="en-GB"/>
        </w:rPr>
        <w:t>Európai Unió Hivatalos Lapjában</w:t>
      </w:r>
      <w:r w:rsidRPr="00AC4690">
        <w:rPr>
          <w:rFonts w:eastAsia="Calibri"/>
          <w:b/>
          <w:sz w:val="22"/>
          <w:szCs w:val="22"/>
          <w:lang w:eastAsia="en-GB"/>
        </w:rPr>
        <w:t xml:space="preserve"> tették közzé, az I. részben előírt információ automatikusan beolvasásra kerül,</w:t>
      </w:r>
      <w:r w:rsidRPr="00AC4690">
        <w:rPr>
          <w:rFonts w:eastAsia="Calibri"/>
          <w:sz w:val="22"/>
          <w:szCs w:val="22"/>
          <w:lang w:eastAsia="en-GB"/>
        </w:rPr>
        <w:t xml:space="preserve"> </w:t>
      </w:r>
      <w:r w:rsidRPr="00AC4690">
        <w:rPr>
          <w:rFonts w:eastAsia="Calibri"/>
          <w:b/>
          <w:sz w:val="22"/>
          <w:szCs w:val="22"/>
          <w:lang w:eastAsia="en-GB"/>
        </w:rPr>
        <w:t>feltéve, hogy a fent említett elektronikus ESPD-szolgáltatást</w:t>
      </w:r>
      <w:r w:rsidRPr="00AC4690">
        <w:rPr>
          <w:rFonts w:eastAsia="Calibri"/>
          <w:b/>
          <w:sz w:val="22"/>
          <w:szCs w:val="22"/>
          <w:vertAlign w:val="superscript"/>
          <w:lang w:eastAsia="en-GB"/>
        </w:rPr>
        <w:footnoteReference w:id="40"/>
      </w:r>
      <w:r w:rsidRPr="00AC4690">
        <w:rPr>
          <w:rFonts w:eastAsia="Calibri"/>
          <w:b/>
          <w:sz w:val="22"/>
          <w:szCs w:val="22"/>
          <w:lang w:eastAsia="en-GB"/>
        </w:rPr>
        <w:t xml:space="preserve"> használták az egységes európai közbeszerzési dokumentum kitöltéséhez</w:t>
      </w:r>
      <w:r w:rsidRPr="00AC4690">
        <w:rPr>
          <w:rFonts w:eastAsia="Calibri"/>
          <w:sz w:val="22"/>
          <w:szCs w:val="22"/>
          <w:lang w:eastAsia="en-GB"/>
        </w:rPr>
        <w:t>.</w:t>
      </w:r>
      <w:r w:rsidRPr="00AC4690">
        <w:rPr>
          <w:rFonts w:eastAsia="Calibri"/>
          <w:b/>
          <w:sz w:val="22"/>
          <w:szCs w:val="22"/>
          <w:lang w:eastAsia="en-GB"/>
        </w:rPr>
        <w:t xml:space="preserve"> Az </w:t>
      </w:r>
      <w:r w:rsidRPr="00AC4690">
        <w:rPr>
          <w:rFonts w:eastAsia="Calibri"/>
          <w:b/>
          <w:i/>
          <w:sz w:val="22"/>
          <w:szCs w:val="22"/>
          <w:lang w:eastAsia="en-GB"/>
        </w:rPr>
        <w:t>Európai Unió Hivatalos lapjában</w:t>
      </w:r>
      <w:r w:rsidRPr="00AC4690">
        <w:rPr>
          <w:rFonts w:eastAsia="Calibri"/>
          <w:b/>
          <w:sz w:val="22"/>
          <w:szCs w:val="22"/>
          <w:lang w:eastAsia="en-GB"/>
        </w:rPr>
        <w:t xml:space="preserve"> közzétett vonatkozó hirdetmény</w:t>
      </w:r>
      <w:r w:rsidRPr="00AC4690">
        <w:rPr>
          <w:rFonts w:eastAsia="Calibri"/>
          <w:b/>
          <w:sz w:val="22"/>
          <w:szCs w:val="22"/>
          <w:vertAlign w:val="superscript"/>
          <w:lang w:eastAsia="en-GB"/>
        </w:rPr>
        <w:footnoteReference w:id="41"/>
      </w:r>
      <w:r w:rsidRPr="00AC4690">
        <w:rPr>
          <w:rFonts w:eastAsia="Calibri"/>
          <w:b/>
          <w:sz w:val="22"/>
          <w:szCs w:val="22"/>
          <w:lang w:eastAsia="en-GB"/>
        </w:rPr>
        <w:t xml:space="preserve"> hivatkozási adatai:</w:t>
      </w:r>
    </w:p>
    <w:p w14:paraId="743C0B8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A </w:t>
      </w:r>
      <w:r w:rsidRPr="00D45F50">
        <w:rPr>
          <w:rFonts w:eastAsia="Calibri"/>
          <w:b/>
          <w:sz w:val="22"/>
          <w:szCs w:val="22"/>
          <w:highlight w:val="yellow"/>
          <w:lang w:eastAsia="en-GB"/>
        </w:rPr>
        <w:t xml:space="preserve">Hivatalos Lap S sorozatának száma [], dátum [], [] oldal, </w:t>
      </w:r>
      <w:r w:rsidRPr="00D45F50">
        <w:rPr>
          <w:rFonts w:eastAsia="Calibri"/>
          <w:sz w:val="22"/>
          <w:szCs w:val="22"/>
          <w:highlight w:val="yellow"/>
          <w:lang w:eastAsia="en-GB"/>
        </w:rPr>
        <w:br/>
      </w:r>
      <w:r w:rsidRPr="00D45F50">
        <w:rPr>
          <w:rFonts w:eastAsia="Calibri"/>
          <w:b/>
          <w:sz w:val="22"/>
          <w:szCs w:val="22"/>
          <w:highlight w:val="yellow"/>
          <w:lang w:eastAsia="en-GB"/>
        </w:rPr>
        <w:t>A hirdetmény száma a Hivatalos Lap S sorozatban : [ ][ ][ ][ ]/S [ ][ ][ ]–[ ][ ][ ][ ][ ][ ][ ]</w:t>
      </w:r>
    </w:p>
    <w:p w14:paraId="3E942213"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53EC0480"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 xml:space="preserve">Amennyiben nincs előírva hirdetmény közzététele az </w:t>
      </w:r>
      <w:r w:rsidRPr="00AC4690">
        <w:rPr>
          <w:rFonts w:eastAsia="Calibri"/>
          <w:b/>
          <w:i/>
          <w:sz w:val="22"/>
          <w:szCs w:val="22"/>
          <w:lang w:eastAsia="en-GB"/>
        </w:rPr>
        <w:t>Európai Unió Hivatalos Lapjában</w:t>
      </w:r>
      <w:r w:rsidRPr="00AC4690">
        <w:rPr>
          <w:rFonts w:eastAsia="Calibri"/>
          <w:b/>
          <w:sz w:val="22"/>
          <w:szCs w:val="22"/>
          <w:lang w:eastAsia="en-GB"/>
        </w:rPr>
        <w:t>, kérjük, hogy adjon meg egyéb olyan információt, amely lehetővé teszi a közbeszerzési eljárás egyértelmű azonosítását (pl. nemzeti szintű közzététel hivatkozási adata): [….]</w:t>
      </w:r>
    </w:p>
    <w:p w14:paraId="207574EC"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A közbeszerzési eljárásra vonatkozó információk</w:t>
      </w:r>
    </w:p>
    <w:p w14:paraId="55135414"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sz w:val="22"/>
          <w:szCs w:val="22"/>
          <w:lang w:eastAsia="en-GB"/>
        </w:rPr>
      </w:pPr>
      <w:r w:rsidRPr="00AC4690">
        <w:rPr>
          <w:rFonts w:eastAsia="Calibri"/>
          <w:b/>
          <w:sz w:val="22"/>
          <w:szCs w:val="22"/>
          <w:lang w:eastAsia="en-GB"/>
        </w:rPr>
        <w:t>Az I. részben előírt információ automatikusan megjelenik, feltéve, hogy a fent említett ESPD-szolgáltatást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AC4690" w:rsidRPr="00AC4690" w14:paraId="33728932" w14:textId="77777777" w:rsidTr="00AC4690">
        <w:trPr>
          <w:trHeight w:val="349"/>
        </w:trPr>
        <w:tc>
          <w:tcPr>
            <w:tcW w:w="4644" w:type="dxa"/>
            <w:shd w:val="clear" w:color="auto" w:fill="auto"/>
          </w:tcPr>
          <w:p w14:paraId="618D7501"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 beszerző azonosítása</w:t>
            </w:r>
            <w:r w:rsidRPr="00AC4690">
              <w:rPr>
                <w:rFonts w:eastAsia="Calibri"/>
                <w:b/>
                <w:sz w:val="22"/>
                <w:szCs w:val="22"/>
                <w:vertAlign w:val="superscript"/>
                <w:lang w:eastAsia="en-GB"/>
              </w:rPr>
              <w:footnoteReference w:id="42"/>
            </w:r>
          </w:p>
        </w:tc>
        <w:tc>
          <w:tcPr>
            <w:tcW w:w="4645" w:type="dxa"/>
            <w:shd w:val="clear" w:color="auto" w:fill="auto"/>
          </w:tcPr>
          <w:p w14:paraId="0ACE9D3B"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58625A27" w14:textId="77777777" w:rsidTr="00AC4690">
        <w:trPr>
          <w:trHeight w:val="349"/>
        </w:trPr>
        <w:tc>
          <w:tcPr>
            <w:tcW w:w="4644" w:type="dxa"/>
            <w:shd w:val="clear" w:color="auto" w:fill="auto"/>
          </w:tcPr>
          <w:p w14:paraId="4C0615C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Név: </w:t>
            </w:r>
          </w:p>
        </w:tc>
        <w:tc>
          <w:tcPr>
            <w:tcW w:w="4645" w:type="dxa"/>
            <w:shd w:val="clear" w:color="auto" w:fill="auto"/>
          </w:tcPr>
          <w:p w14:paraId="207F8D74" w14:textId="77777777" w:rsidR="00AC4690" w:rsidRPr="00AC4690" w:rsidRDefault="00D45F50" w:rsidP="00AC4690">
            <w:pPr>
              <w:widowControl/>
              <w:adjustRightInd/>
              <w:spacing w:before="120" w:after="120" w:line="240" w:lineRule="auto"/>
              <w:textAlignment w:val="auto"/>
              <w:rPr>
                <w:rFonts w:eastAsia="Calibri"/>
                <w:sz w:val="24"/>
                <w:szCs w:val="22"/>
                <w:lang w:eastAsia="en-GB"/>
              </w:rPr>
            </w:pPr>
            <w:r w:rsidRPr="00D45F50">
              <w:rPr>
                <w:rFonts w:eastAsia="Calibri"/>
                <w:sz w:val="22"/>
                <w:szCs w:val="22"/>
                <w:lang w:eastAsia="en-GB"/>
              </w:rPr>
              <w:t>BVH Zrt.</w:t>
            </w:r>
          </w:p>
        </w:tc>
      </w:tr>
      <w:tr w:rsidR="00AC4690" w:rsidRPr="00AC4690" w14:paraId="0DA673EA" w14:textId="77777777" w:rsidTr="00AC4690">
        <w:trPr>
          <w:trHeight w:val="485"/>
        </w:trPr>
        <w:tc>
          <w:tcPr>
            <w:tcW w:w="4644" w:type="dxa"/>
            <w:shd w:val="clear" w:color="auto" w:fill="auto"/>
          </w:tcPr>
          <w:p w14:paraId="50298127"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Melyik beszerzést érinti?</w:t>
            </w:r>
          </w:p>
        </w:tc>
        <w:tc>
          <w:tcPr>
            <w:tcW w:w="4645" w:type="dxa"/>
            <w:shd w:val="clear" w:color="auto" w:fill="auto"/>
          </w:tcPr>
          <w:p w14:paraId="634CA017"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77DEAD75" w14:textId="77777777" w:rsidTr="00AC4690">
        <w:trPr>
          <w:trHeight w:val="484"/>
        </w:trPr>
        <w:tc>
          <w:tcPr>
            <w:tcW w:w="4644" w:type="dxa"/>
            <w:shd w:val="clear" w:color="auto" w:fill="auto"/>
          </w:tcPr>
          <w:p w14:paraId="45B99E8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 közbeszerzés megnevezése vagy rövid ismertetése</w:t>
            </w:r>
            <w:r w:rsidRPr="00AC4690">
              <w:rPr>
                <w:rFonts w:eastAsia="Calibri"/>
                <w:sz w:val="22"/>
                <w:szCs w:val="22"/>
                <w:vertAlign w:val="superscript"/>
                <w:lang w:eastAsia="en-GB"/>
              </w:rPr>
              <w:footnoteReference w:id="43"/>
            </w:r>
            <w:r w:rsidRPr="00AC4690">
              <w:rPr>
                <w:rFonts w:eastAsia="Calibri"/>
                <w:sz w:val="22"/>
                <w:szCs w:val="22"/>
                <w:lang w:eastAsia="en-GB"/>
              </w:rPr>
              <w:t>:</w:t>
            </w:r>
          </w:p>
        </w:tc>
        <w:tc>
          <w:tcPr>
            <w:tcW w:w="4645" w:type="dxa"/>
            <w:shd w:val="clear" w:color="auto" w:fill="auto"/>
          </w:tcPr>
          <w:p w14:paraId="7D0304DE" w14:textId="77777777" w:rsidR="00AC4690" w:rsidRPr="00AC4690" w:rsidRDefault="00756875" w:rsidP="00E57605">
            <w:pPr>
              <w:widowControl/>
              <w:adjustRightInd/>
              <w:spacing w:before="120" w:after="120" w:line="240" w:lineRule="auto"/>
              <w:textAlignment w:val="auto"/>
              <w:rPr>
                <w:rFonts w:eastAsia="Calibri"/>
                <w:sz w:val="24"/>
                <w:szCs w:val="22"/>
                <w:lang w:eastAsia="en-GB"/>
              </w:rPr>
            </w:pPr>
            <w:r w:rsidRPr="00756875">
              <w:rPr>
                <w:rFonts w:eastAsia="Calibri"/>
                <w:sz w:val="22"/>
                <w:szCs w:val="22"/>
                <w:lang w:eastAsia="en-GB"/>
              </w:rPr>
              <w:t>Mobil távközlési szolgáltatások beszerzése</w:t>
            </w:r>
          </w:p>
        </w:tc>
      </w:tr>
      <w:tr w:rsidR="00AC4690" w:rsidRPr="00AC4690" w14:paraId="3A98D2CD" w14:textId="77777777" w:rsidTr="00AC4690">
        <w:trPr>
          <w:trHeight w:val="484"/>
        </w:trPr>
        <w:tc>
          <w:tcPr>
            <w:tcW w:w="4644" w:type="dxa"/>
            <w:shd w:val="clear" w:color="auto" w:fill="auto"/>
          </w:tcPr>
          <w:p w14:paraId="34B1689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Az ajánlatkérő szerv vagy a közszolgáltató ajánlatkérő által az aktához rendelt hivatkozási szám (</w:t>
            </w:r>
            <w:r w:rsidRPr="00AC4690">
              <w:rPr>
                <w:rFonts w:eastAsia="Calibri"/>
                <w:i/>
                <w:sz w:val="22"/>
                <w:szCs w:val="22"/>
                <w:lang w:eastAsia="en-GB"/>
              </w:rPr>
              <w:t>adott esetben</w:t>
            </w:r>
            <w:r w:rsidRPr="00AC4690">
              <w:rPr>
                <w:rFonts w:eastAsia="Calibri"/>
                <w:sz w:val="22"/>
                <w:szCs w:val="22"/>
                <w:lang w:eastAsia="en-GB"/>
              </w:rPr>
              <w:t>)</w:t>
            </w:r>
            <w:r w:rsidRPr="00AC4690">
              <w:rPr>
                <w:rFonts w:eastAsia="Calibri"/>
                <w:sz w:val="22"/>
                <w:szCs w:val="22"/>
                <w:vertAlign w:val="superscript"/>
                <w:lang w:eastAsia="en-GB"/>
              </w:rPr>
              <w:footnoteReference w:id="44"/>
            </w:r>
            <w:r w:rsidRPr="00AC4690">
              <w:rPr>
                <w:rFonts w:eastAsia="Calibri"/>
                <w:sz w:val="22"/>
                <w:szCs w:val="22"/>
                <w:lang w:eastAsia="en-GB"/>
              </w:rPr>
              <w:t>:</w:t>
            </w:r>
          </w:p>
        </w:tc>
        <w:tc>
          <w:tcPr>
            <w:tcW w:w="4645" w:type="dxa"/>
            <w:shd w:val="clear" w:color="auto" w:fill="auto"/>
          </w:tcPr>
          <w:p w14:paraId="1506A29B"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tc>
      </w:tr>
    </w:tbl>
    <w:p w14:paraId="13DBC8AF"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tabs>
          <w:tab w:val="left" w:pos="4644"/>
        </w:tabs>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t>Az egységes európai közbeszerzési dokumentum minden szakaszában az összes egyéb információt a gazdasági szereplőnek kell kitöltenie</w:t>
      </w:r>
      <w:r w:rsidRPr="00AC4690">
        <w:rPr>
          <w:rFonts w:eastAsia="Calibri"/>
          <w:b/>
          <w:sz w:val="24"/>
          <w:szCs w:val="22"/>
          <w:lang w:eastAsia="en-GB"/>
        </w:rPr>
        <w:t>.</w:t>
      </w:r>
    </w:p>
    <w:p w14:paraId="71AE9C9D"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II. rész: A gazdasági szereplőre vonatkozó információk</w:t>
      </w:r>
    </w:p>
    <w:p w14:paraId="52BB3855"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3"/>
      </w:tblGrid>
      <w:tr w:rsidR="00AC4690" w:rsidRPr="00AC4690" w14:paraId="19AF9B9F" w14:textId="77777777" w:rsidTr="00AC4690">
        <w:tc>
          <w:tcPr>
            <w:tcW w:w="4644" w:type="dxa"/>
            <w:shd w:val="clear" w:color="auto" w:fill="auto"/>
          </w:tcPr>
          <w:p w14:paraId="736CF41C"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Azonosítás:</w:t>
            </w:r>
          </w:p>
        </w:tc>
        <w:tc>
          <w:tcPr>
            <w:tcW w:w="4645" w:type="dxa"/>
            <w:shd w:val="clear" w:color="auto" w:fill="auto"/>
          </w:tcPr>
          <w:p w14:paraId="35DDD135"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4EF8706" w14:textId="77777777" w:rsidTr="00AC4690">
        <w:tc>
          <w:tcPr>
            <w:tcW w:w="4644" w:type="dxa"/>
            <w:shd w:val="clear" w:color="auto" w:fill="auto"/>
          </w:tcPr>
          <w:p w14:paraId="00F1F38A" w14:textId="77777777" w:rsidR="00AC4690" w:rsidRPr="00AC4690" w:rsidRDefault="00AC4690" w:rsidP="00AC4690">
            <w:pPr>
              <w:widowControl/>
              <w:adjustRightInd/>
              <w:spacing w:before="120" w:after="120" w:line="240" w:lineRule="auto"/>
              <w:ind w:left="850" w:hanging="850"/>
              <w:textAlignment w:val="auto"/>
              <w:rPr>
                <w:rFonts w:eastAsia="Calibri"/>
                <w:sz w:val="24"/>
                <w:szCs w:val="22"/>
                <w:lang w:eastAsia="en-GB"/>
              </w:rPr>
            </w:pPr>
            <w:r w:rsidRPr="00AC4690">
              <w:rPr>
                <w:rFonts w:eastAsia="Calibri"/>
                <w:sz w:val="22"/>
                <w:szCs w:val="22"/>
                <w:lang w:eastAsia="en-GB"/>
              </w:rPr>
              <w:t>Név:</w:t>
            </w:r>
          </w:p>
        </w:tc>
        <w:tc>
          <w:tcPr>
            <w:tcW w:w="4645" w:type="dxa"/>
            <w:shd w:val="clear" w:color="auto" w:fill="auto"/>
          </w:tcPr>
          <w:p w14:paraId="5D18A14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tc>
      </w:tr>
      <w:tr w:rsidR="00AC4690" w:rsidRPr="00AC4690" w14:paraId="0D7B279F" w14:textId="77777777" w:rsidTr="00AC4690">
        <w:trPr>
          <w:trHeight w:val="1372"/>
        </w:trPr>
        <w:tc>
          <w:tcPr>
            <w:tcW w:w="4644" w:type="dxa"/>
            <w:shd w:val="clear" w:color="auto" w:fill="auto"/>
          </w:tcPr>
          <w:p w14:paraId="441B9D8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Héaazonosító szám (uniós adószám), adott esetben:</w:t>
            </w:r>
          </w:p>
          <w:p w14:paraId="72777EFC"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Ha nincs héaazonosító szám, kérjük egyéb nemzeti azonosító szám feltüntetését, adott esetben, ha szükséges.</w:t>
            </w:r>
          </w:p>
        </w:tc>
        <w:tc>
          <w:tcPr>
            <w:tcW w:w="4645" w:type="dxa"/>
            <w:shd w:val="clear" w:color="auto" w:fill="auto"/>
          </w:tcPr>
          <w:p w14:paraId="6D4F912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p w14:paraId="2080EFC5"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tc>
      </w:tr>
      <w:tr w:rsidR="00AC4690" w:rsidRPr="00AC4690" w14:paraId="69C15A6E" w14:textId="77777777" w:rsidTr="00AC4690">
        <w:tc>
          <w:tcPr>
            <w:tcW w:w="4644" w:type="dxa"/>
            <w:shd w:val="clear" w:color="auto" w:fill="auto"/>
          </w:tcPr>
          <w:p w14:paraId="48ABA41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Postai cím: </w:t>
            </w:r>
          </w:p>
        </w:tc>
        <w:tc>
          <w:tcPr>
            <w:tcW w:w="4645" w:type="dxa"/>
            <w:shd w:val="clear" w:color="auto" w:fill="auto"/>
          </w:tcPr>
          <w:p w14:paraId="7BC25845"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30380434" w14:textId="77777777" w:rsidTr="00AC4690">
        <w:trPr>
          <w:trHeight w:val="2002"/>
        </w:trPr>
        <w:tc>
          <w:tcPr>
            <w:tcW w:w="4644" w:type="dxa"/>
            <w:shd w:val="clear" w:color="auto" w:fill="auto"/>
          </w:tcPr>
          <w:p w14:paraId="39B7287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Kapcsolattartó személy vagy személyek</w:t>
            </w:r>
            <w:r w:rsidRPr="00AC4690">
              <w:rPr>
                <w:rFonts w:eastAsia="Calibri"/>
                <w:sz w:val="22"/>
                <w:szCs w:val="22"/>
                <w:vertAlign w:val="superscript"/>
                <w:lang w:eastAsia="en-GB"/>
              </w:rPr>
              <w:footnoteReference w:id="45"/>
            </w:r>
            <w:r w:rsidRPr="00AC4690">
              <w:rPr>
                <w:rFonts w:eastAsia="Calibri"/>
                <w:sz w:val="22"/>
                <w:szCs w:val="22"/>
                <w:lang w:eastAsia="en-GB"/>
              </w:rPr>
              <w:t>:</w:t>
            </w:r>
          </w:p>
          <w:p w14:paraId="42985CC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Telefon:</w:t>
            </w:r>
          </w:p>
          <w:p w14:paraId="6A2B5E2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E-mail cím:</w:t>
            </w:r>
          </w:p>
          <w:p w14:paraId="1CC8230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Internetcím (</w:t>
            </w:r>
            <w:r w:rsidRPr="00AC4690">
              <w:rPr>
                <w:rFonts w:eastAsia="Calibri"/>
                <w:i/>
                <w:sz w:val="24"/>
                <w:szCs w:val="22"/>
                <w:lang w:eastAsia="en-GB"/>
              </w:rPr>
              <w:t>adott esetben</w:t>
            </w:r>
            <w:r w:rsidRPr="00AC4690">
              <w:rPr>
                <w:rFonts w:eastAsia="Calibri"/>
                <w:sz w:val="24"/>
                <w:szCs w:val="22"/>
                <w:lang w:eastAsia="en-GB"/>
              </w:rPr>
              <w:t>):</w:t>
            </w:r>
          </w:p>
        </w:tc>
        <w:tc>
          <w:tcPr>
            <w:tcW w:w="4645" w:type="dxa"/>
            <w:shd w:val="clear" w:color="auto" w:fill="auto"/>
          </w:tcPr>
          <w:p w14:paraId="44F3F4F1"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5E08ACF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0DE19E9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238E96B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3FEBD962" w14:textId="77777777" w:rsidTr="00AC4690">
        <w:tc>
          <w:tcPr>
            <w:tcW w:w="4644" w:type="dxa"/>
            <w:shd w:val="clear" w:color="auto" w:fill="auto"/>
          </w:tcPr>
          <w:p w14:paraId="70061B0D"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Általános információ:</w:t>
            </w:r>
          </w:p>
        </w:tc>
        <w:tc>
          <w:tcPr>
            <w:tcW w:w="4645" w:type="dxa"/>
            <w:shd w:val="clear" w:color="auto" w:fill="auto"/>
          </w:tcPr>
          <w:p w14:paraId="3548AB99"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EF2986E" w14:textId="77777777" w:rsidTr="00AC4690">
        <w:tc>
          <w:tcPr>
            <w:tcW w:w="4644" w:type="dxa"/>
            <w:shd w:val="clear" w:color="auto" w:fill="auto"/>
          </w:tcPr>
          <w:p w14:paraId="55FF656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 gazdasági szereplő mikro-, kis- vagy középvállalkozás</w:t>
            </w:r>
            <w:r w:rsidRPr="00AC4690">
              <w:rPr>
                <w:rFonts w:eastAsia="Calibri"/>
                <w:sz w:val="22"/>
                <w:szCs w:val="22"/>
                <w:vertAlign w:val="superscript"/>
                <w:lang w:eastAsia="en-GB"/>
              </w:rPr>
              <w:footnoteReference w:id="46"/>
            </w:r>
            <w:r w:rsidRPr="00AC4690">
              <w:rPr>
                <w:rFonts w:eastAsia="Calibri"/>
                <w:sz w:val="22"/>
                <w:szCs w:val="22"/>
                <w:lang w:eastAsia="en-GB"/>
              </w:rPr>
              <w:t>?</w:t>
            </w:r>
          </w:p>
        </w:tc>
        <w:tc>
          <w:tcPr>
            <w:tcW w:w="4645" w:type="dxa"/>
            <w:shd w:val="clear" w:color="auto" w:fill="auto"/>
          </w:tcPr>
          <w:p w14:paraId="41E23AB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r w:rsidR="00AC4690" w:rsidRPr="00AC4690" w14:paraId="3315ADEB" w14:textId="77777777" w:rsidTr="00AC4690">
        <w:tc>
          <w:tcPr>
            <w:tcW w:w="4644" w:type="dxa"/>
            <w:shd w:val="clear" w:color="auto" w:fill="auto"/>
          </w:tcPr>
          <w:p w14:paraId="5BCE7EAA"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B305E8">
              <w:rPr>
                <w:rFonts w:eastAsia="Calibri"/>
                <w:b/>
                <w:strike/>
                <w:sz w:val="22"/>
                <w:szCs w:val="22"/>
                <w:lang w:eastAsia="en-GB"/>
              </w:rPr>
              <w:t>Csak ha a közbeszerzés fenntartott</w:t>
            </w:r>
            <w:r w:rsidRPr="00B305E8">
              <w:rPr>
                <w:rFonts w:eastAsia="Calibri"/>
                <w:b/>
                <w:strike/>
                <w:sz w:val="22"/>
                <w:szCs w:val="22"/>
                <w:vertAlign w:val="superscript"/>
                <w:lang w:eastAsia="en-GB"/>
              </w:rPr>
              <w:footnoteReference w:id="47"/>
            </w:r>
            <w:r w:rsidRPr="00B305E8">
              <w:rPr>
                <w:rFonts w:eastAsia="Calibri"/>
                <w:b/>
                <w:strike/>
                <w:sz w:val="22"/>
                <w:szCs w:val="22"/>
                <w:lang w:eastAsia="en-GB"/>
              </w:rPr>
              <w:t xml:space="preserve">: </w:t>
            </w:r>
            <w:r w:rsidRPr="00B305E8">
              <w:rPr>
                <w:rFonts w:eastAsia="Calibri"/>
                <w:strike/>
                <w:sz w:val="22"/>
                <w:szCs w:val="22"/>
                <w:lang w:eastAsia="en-GB"/>
              </w:rPr>
              <w:t xml:space="preserve">A gazdasági szereplő védett műhely, szociális </w:t>
            </w:r>
            <w:r w:rsidRPr="00B305E8">
              <w:rPr>
                <w:rFonts w:eastAsia="Calibri"/>
                <w:strike/>
                <w:sz w:val="22"/>
                <w:szCs w:val="22"/>
                <w:lang w:eastAsia="en-GB"/>
              </w:rPr>
              <w:lastRenderedPageBreak/>
              <w:t>vállalkozás</w:t>
            </w:r>
            <w:r w:rsidRPr="00B305E8">
              <w:rPr>
                <w:rFonts w:eastAsia="Calibri"/>
                <w:strike/>
                <w:sz w:val="22"/>
                <w:szCs w:val="22"/>
                <w:vertAlign w:val="superscript"/>
                <w:lang w:eastAsia="en-GB"/>
              </w:rPr>
              <w:footnoteReference w:id="48"/>
            </w:r>
            <w:r w:rsidRPr="007D4AB7">
              <w:rPr>
                <w:rFonts w:eastAsia="Calibri"/>
                <w:strike/>
                <w:sz w:val="22"/>
                <w:szCs w:val="22"/>
                <w:lang w:eastAsia="en-GB"/>
              </w:rPr>
              <w:t xml:space="preserve"> vagy védett munkahely-teremtési programok keretében fogja teljesíteni a szerződést?</w:t>
            </w:r>
            <w:r w:rsidRPr="007D4AB7">
              <w:rPr>
                <w:rFonts w:eastAsia="Calibri"/>
                <w:strike/>
                <w:sz w:val="24"/>
                <w:szCs w:val="22"/>
                <w:lang w:eastAsia="en-GB"/>
              </w:rPr>
              <w:br/>
            </w:r>
            <w:r w:rsidRPr="007D4AB7">
              <w:rPr>
                <w:rFonts w:eastAsia="Calibri"/>
                <w:b/>
                <w:strike/>
                <w:sz w:val="22"/>
                <w:szCs w:val="22"/>
                <w:lang w:eastAsia="en-GB"/>
              </w:rPr>
              <w:t>Ha igen,</w:t>
            </w:r>
            <w:r w:rsidRPr="007D4AB7">
              <w:rPr>
                <w:rFonts w:eastAsia="Calibri"/>
                <w:strike/>
                <w:sz w:val="24"/>
                <w:szCs w:val="22"/>
                <w:lang w:eastAsia="en-GB"/>
              </w:rPr>
              <w:br/>
            </w:r>
            <w:r w:rsidRPr="007D4AB7">
              <w:rPr>
                <w:rFonts w:eastAsia="Calibri"/>
                <w:strike/>
                <w:sz w:val="22"/>
                <w:szCs w:val="22"/>
                <w:lang w:eastAsia="en-GB"/>
              </w:rPr>
              <w:t>mi a fogyatékossággal élő vagy hátrányos helyzetű munkavállalók százalékos aránya?</w:t>
            </w:r>
            <w:r w:rsidRPr="007D4AB7">
              <w:rPr>
                <w:rFonts w:eastAsia="Calibri"/>
                <w:strike/>
                <w:sz w:val="24"/>
                <w:szCs w:val="22"/>
                <w:lang w:eastAsia="en-GB"/>
              </w:rPr>
              <w:br/>
            </w:r>
            <w:r w:rsidRPr="007D4AB7">
              <w:rPr>
                <w:rFonts w:eastAsia="Calibri"/>
                <w:strike/>
                <w:sz w:val="22"/>
                <w:szCs w:val="22"/>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1BDE1D45"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lastRenderedPageBreak/>
              <w:t>[] Igen [] Nem</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lastRenderedPageBreak/>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t>[…]</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t>[….]</w:t>
            </w:r>
            <w:r w:rsidRPr="007D4AB7">
              <w:rPr>
                <w:rFonts w:eastAsia="Calibri"/>
                <w:strike/>
                <w:sz w:val="24"/>
                <w:szCs w:val="22"/>
                <w:lang w:eastAsia="en-GB"/>
              </w:rPr>
              <w:br/>
            </w:r>
          </w:p>
        </w:tc>
      </w:tr>
      <w:tr w:rsidR="00AC4690" w:rsidRPr="00AC4690" w14:paraId="595CFCB0" w14:textId="77777777" w:rsidTr="00AC4690">
        <w:tc>
          <w:tcPr>
            <w:tcW w:w="4644" w:type="dxa"/>
            <w:shd w:val="clear" w:color="auto" w:fill="auto"/>
          </w:tcPr>
          <w:p w14:paraId="61BDDFA5"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4C399D86"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 [] Nem alkalmazható</w:t>
            </w:r>
          </w:p>
        </w:tc>
      </w:tr>
      <w:tr w:rsidR="00AC4690" w:rsidRPr="00AC4690" w14:paraId="2FB40EF8" w14:textId="77777777" w:rsidTr="00AC4690">
        <w:tc>
          <w:tcPr>
            <w:tcW w:w="4644" w:type="dxa"/>
            <w:shd w:val="clear" w:color="auto" w:fill="auto"/>
          </w:tcPr>
          <w:p w14:paraId="5F56D21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b/>
                <w:sz w:val="22"/>
                <w:szCs w:val="22"/>
                <w:lang w:eastAsia="en-GB"/>
              </w:rPr>
              <w:t>Ha igen:</w:t>
            </w:r>
          </w:p>
          <w:p w14:paraId="20C59FC2"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 xml:space="preserve">Kérjük, válaszolja meg e szakasz további részeit, e rész B. szakaszát és amennyiben releváns, e rész C. szakaszát, adott esetben töltse ki az V. részt, valamint mindenképpen töltse ki és írja alá a VI. részt. </w:t>
            </w:r>
          </w:p>
          <w:p w14:paraId="588E9730"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a) Kérjük, adott esetben adja meg a jegyzék vagy az igazolás nevét és a vonatkozó nyilvántartási vagy igazolási számot:</w:t>
            </w:r>
            <w:r w:rsidRPr="00AC4690">
              <w:rPr>
                <w:rFonts w:eastAsia="Calibri"/>
                <w:sz w:val="24"/>
                <w:szCs w:val="22"/>
                <w:lang w:eastAsia="en-GB"/>
              </w:rPr>
              <w:br/>
            </w:r>
            <w:r w:rsidRPr="00AC4690">
              <w:rPr>
                <w:rFonts w:eastAsia="Calibri"/>
                <w:sz w:val="22"/>
                <w:szCs w:val="22"/>
                <w:lang w:eastAsia="en-GB"/>
              </w:rPr>
              <w:t>b) Ha a felvételről szóló igazolás vagy tanúsítvány elektronikusan elérhető, kérjük, tüntesse fel:</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 Kérjük, tüntesse fel a referenciákat, amelyeken a felvétel vagy a tanúsítás alapul, és adott esetben a hivatalos jegyzékben elért minősítést</w:t>
            </w:r>
            <w:r w:rsidRPr="00AC4690">
              <w:rPr>
                <w:rFonts w:eastAsia="Calibri"/>
                <w:sz w:val="22"/>
                <w:szCs w:val="22"/>
                <w:vertAlign w:val="superscript"/>
                <w:lang w:eastAsia="en-GB"/>
              </w:rPr>
              <w:footnoteReference w:id="49"/>
            </w:r>
            <w:r w:rsidRPr="00AC4690">
              <w:rPr>
                <w:rFonts w:eastAsia="Calibri"/>
                <w:sz w:val="22"/>
                <w:szCs w:val="22"/>
                <w:lang w:eastAsia="en-GB"/>
              </w:rPr>
              <w:t>:</w:t>
            </w:r>
            <w:r w:rsidRPr="00AC4690">
              <w:rPr>
                <w:rFonts w:eastAsia="Calibri"/>
                <w:sz w:val="24"/>
                <w:szCs w:val="22"/>
                <w:lang w:eastAsia="en-GB"/>
              </w:rPr>
              <w:br/>
            </w:r>
            <w:r w:rsidRPr="00AC4690">
              <w:rPr>
                <w:rFonts w:eastAsia="Calibri"/>
                <w:sz w:val="22"/>
                <w:szCs w:val="22"/>
                <w:lang w:eastAsia="en-GB"/>
              </w:rPr>
              <w:t>d) A felvétel vagy a tanúsítás az összes előírt kiválasztási szempontra kiterjed?</w:t>
            </w:r>
            <w:r w:rsidRPr="00AC4690">
              <w:rPr>
                <w:rFonts w:eastAsia="Calibri"/>
                <w:sz w:val="24"/>
                <w:szCs w:val="22"/>
                <w:lang w:eastAsia="en-GB"/>
              </w:rPr>
              <w:br/>
            </w:r>
            <w:r w:rsidRPr="00AC4690">
              <w:rPr>
                <w:rFonts w:eastAsia="Calibri"/>
                <w:b/>
                <w:sz w:val="22"/>
                <w:szCs w:val="22"/>
                <w:lang w:eastAsia="en-GB"/>
              </w:rPr>
              <w:t>Ha nem:</w:t>
            </w:r>
            <w:r w:rsidRPr="00AC4690">
              <w:rPr>
                <w:rFonts w:eastAsia="Calibri"/>
                <w:sz w:val="24"/>
                <w:szCs w:val="22"/>
                <w:lang w:eastAsia="en-GB"/>
              </w:rPr>
              <w:br/>
            </w:r>
            <w:r w:rsidRPr="00AC4690">
              <w:rPr>
                <w:rFonts w:eastAsia="Calibri"/>
                <w:b/>
                <w:sz w:val="22"/>
                <w:szCs w:val="22"/>
                <w:u w:val="single"/>
                <w:lang w:eastAsia="en-GB"/>
              </w:rPr>
              <w:t xml:space="preserve">Ezen kívül kérjük, hogy </w:t>
            </w:r>
            <w:r w:rsidRPr="00AC4690">
              <w:rPr>
                <w:rFonts w:eastAsia="Calibri"/>
                <w:b/>
                <w:i/>
                <w:sz w:val="22"/>
                <w:szCs w:val="22"/>
                <w:u w:val="single"/>
                <w:lang w:eastAsia="en-GB"/>
              </w:rPr>
              <w:t>KIZÁRÓLAG</w:t>
            </w:r>
            <w:r w:rsidRPr="00AC4690">
              <w:rPr>
                <w:rFonts w:eastAsia="Calibri"/>
                <w:b/>
                <w:sz w:val="22"/>
                <w:szCs w:val="22"/>
                <w:u w:val="single"/>
                <w:lang w:eastAsia="en-GB"/>
              </w:rPr>
              <w:t xml:space="preserve"> akkor töltse ki a hiányzó információt a IV. rész A., B., C. vagy D. szakaszában az esettől függően,</w:t>
            </w:r>
            <w:r w:rsidRPr="00AC4690">
              <w:rPr>
                <w:rFonts w:eastAsia="Calibri"/>
                <w:sz w:val="24"/>
                <w:szCs w:val="22"/>
                <w:lang w:eastAsia="en-GB"/>
              </w:rPr>
              <w:br/>
            </w:r>
            <w:r w:rsidRPr="00AC4690">
              <w:rPr>
                <w:rFonts w:eastAsia="Calibri"/>
                <w:b/>
                <w:i/>
                <w:sz w:val="22"/>
                <w:szCs w:val="22"/>
                <w:lang w:eastAsia="en-GB"/>
              </w:rPr>
              <w:t>ha a vonatkozó hirdetmény vagy közbeszerzési dokumentumok ezt előírják:</w:t>
            </w:r>
            <w:r w:rsidRPr="00AC4690">
              <w:rPr>
                <w:rFonts w:eastAsia="Calibri"/>
                <w:sz w:val="22"/>
                <w:szCs w:val="22"/>
                <w:lang w:eastAsia="en-GB"/>
              </w:rPr>
              <w:br/>
              <w:t xml:space="preserve">e) A gazdasági szereplő tud-e </w:t>
            </w:r>
            <w:r w:rsidRPr="00AC4690">
              <w:rPr>
                <w:rFonts w:eastAsia="Calibri"/>
                <w:b/>
                <w:sz w:val="22"/>
                <w:szCs w:val="22"/>
                <w:lang w:eastAsia="en-GB"/>
              </w:rPr>
              <w:t>igazolást</w:t>
            </w:r>
            <w:r w:rsidRPr="00AC4690">
              <w:rPr>
                <w:rFonts w:eastAsia="Calibri"/>
                <w:sz w:val="22"/>
                <w:szCs w:val="22"/>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w:t>
            </w:r>
            <w:r w:rsidRPr="00AC4690">
              <w:rPr>
                <w:rFonts w:eastAsia="Calibri"/>
                <w:sz w:val="22"/>
                <w:szCs w:val="22"/>
                <w:lang w:eastAsia="en-GB"/>
              </w:rPr>
              <w:lastRenderedPageBreak/>
              <w:t>adatbázisából?</w:t>
            </w:r>
            <w:r w:rsidRPr="00AC4690">
              <w:rPr>
                <w:rFonts w:eastAsia="Calibri"/>
                <w:sz w:val="22"/>
                <w:szCs w:val="22"/>
                <w:lang w:eastAsia="en-GB"/>
              </w:rPr>
              <w:br/>
              <w:t xml:space="preserve">Ha a vonatkozó információ elektronikusan elérhető, kérjük, adja meg a következő információkat: </w:t>
            </w:r>
          </w:p>
        </w:tc>
        <w:tc>
          <w:tcPr>
            <w:tcW w:w="4645" w:type="dxa"/>
            <w:shd w:val="clear" w:color="auto" w:fill="auto"/>
          </w:tcPr>
          <w:p w14:paraId="714AF1BD" w14:textId="77777777" w:rsidR="00AC4690" w:rsidRPr="00AC4690" w:rsidRDefault="00AC4690" w:rsidP="00AC4690">
            <w:pPr>
              <w:widowControl/>
              <w:adjustRightInd/>
              <w:spacing w:before="120" w:after="120" w:line="240" w:lineRule="auto"/>
              <w:jc w:val="left"/>
              <w:textAlignment w:val="auto"/>
              <w:rPr>
                <w:rFonts w:eastAsia="Calibri"/>
                <w:sz w:val="22"/>
                <w:szCs w:val="22"/>
                <w:lang w:eastAsia="en-GB"/>
              </w:rPr>
            </w:pPr>
            <w:r w:rsidRPr="00AC4690">
              <w:rPr>
                <w:rFonts w:eastAsia="Calibri"/>
                <w:sz w:val="24"/>
                <w:szCs w:val="22"/>
                <w:lang w:eastAsia="en-GB"/>
              </w:rPr>
              <w:lastRenderedPageBreak/>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a) [……]</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b) (internetcím, a kibocsátó hatóság vagy testület, a dokumentáció pontos hivatkozási adatai):</w:t>
            </w:r>
            <w:r w:rsidRPr="00AC4690">
              <w:rPr>
                <w:rFonts w:eastAsia="Calibri"/>
                <w:sz w:val="22"/>
                <w:szCs w:val="22"/>
                <w:lang w:eastAsia="en-GB"/>
              </w:rPr>
              <w:br/>
              <w:t>[……][……][……][……]</w:t>
            </w:r>
          </w:p>
          <w:p w14:paraId="6328CFAD"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br/>
              <w:t>c)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d) []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e) []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lastRenderedPageBreak/>
              <w:br/>
            </w:r>
            <w:r w:rsidRPr="00AC4690">
              <w:rPr>
                <w:rFonts w:eastAsia="Calibri"/>
                <w:sz w:val="22"/>
                <w:szCs w:val="22"/>
                <w:lang w:eastAsia="en-GB"/>
              </w:rPr>
              <w:t>(internetcím, a kibocsátó hatóság vagy testület, a dokumentáció pontos hivatkozási adatai):</w:t>
            </w:r>
            <w:r w:rsidRPr="00AC4690">
              <w:rPr>
                <w:rFonts w:eastAsia="Calibri"/>
                <w:sz w:val="22"/>
                <w:szCs w:val="22"/>
                <w:lang w:eastAsia="en-GB"/>
              </w:rPr>
              <w:br/>
              <w:t>[……][……][……][……]</w:t>
            </w:r>
          </w:p>
        </w:tc>
      </w:tr>
      <w:tr w:rsidR="00AC4690" w:rsidRPr="00AC4690" w14:paraId="147B95A0" w14:textId="77777777" w:rsidTr="00AC4690">
        <w:tc>
          <w:tcPr>
            <w:tcW w:w="4644" w:type="dxa"/>
            <w:shd w:val="clear" w:color="auto" w:fill="auto"/>
          </w:tcPr>
          <w:p w14:paraId="29AF01E2"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lastRenderedPageBreak/>
              <w:t>Részvétel formája:</w:t>
            </w:r>
          </w:p>
        </w:tc>
        <w:tc>
          <w:tcPr>
            <w:tcW w:w="4645" w:type="dxa"/>
            <w:shd w:val="clear" w:color="auto" w:fill="auto"/>
          </w:tcPr>
          <w:p w14:paraId="39E8010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2BA964D" w14:textId="77777777" w:rsidTr="00AC4690">
        <w:tc>
          <w:tcPr>
            <w:tcW w:w="4644" w:type="dxa"/>
            <w:shd w:val="clear" w:color="auto" w:fill="auto"/>
          </w:tcPr>
          <w:p w14:paraId="6427E42E"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 gazdasági szereplő másokkal együtt vesz részt a közbeszerzési eljárásban?</w:t>
            </w:r>
            <w:r w:rsidRPr="00AC4690">
              <w:rPr>
                <w:rFonts w:eastAsia="Calibri"/>
                <w:sz w:val="22"/>
                <w:szCs w:val="22"/>
                <w:vertAlign w:val="superscript"/>
                <w:lang w:eastAsia="en-GB"/>
              </w:rPr>
              <w:footnoteReference w:id="50"/>
            </w:r>
          </w:p>
        </w:tc>
        <w:tc>
          <w:tcPr>
            <w:tcW w:w="4645" w:type="dxa"/>
            <w:shd w:val="clear" w:color="auto" w:fill="auto"/>
          </w:tcPr>
          <w:p w14:paraId="6969965E"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r w:rsidR="00AC4690" w:rsidRPr="00AC4690" w14:paraId="6E263AB1" w14:textId="77777777" w:rsidTr="00AC4690">
        <w:tc>
          <w:tcPr>
            <w:tcW w:w="9289" w:type="dxa"/>
            <w:gridSpan w:val="2"/>
            <w:shd w:val="clear" w:color="auto" w:fill="BFBFBF"/>
          </w:tcPr>
          <w:p w14:paraId="1B24CF02"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Ha igen</w:t>
            </w:r>
            <w:r w:rsidRPr="00AC4690">
              <w:rPr>
                <w:rFonts w:eastAsia="Calibri"/>
                <w:sz w:val="22"/>
                <w:szCs w:val="22"/>
                <w:lang w:eastAsia="en-GB"/>
              </w:rPr>
              <w:t>, kérjük, biztosítsa, hogy a többi érintett külön egységes európai közbeszerzési dokumentum formanyomtatványt nyújtson be.</w:t>
            </w:r>
          </w:p>
        </w:tc>
      </w:tr>
      <w:tr w:rsidR="00AC4690" w:rsidRPr="00AC4690" w14:paraId="429DEFA2" w14:textId="77777777" w:rsidTr="00AC4690">
        <w:tc>
          <w:tcPr>
            <w:tcW w:w="4644" w:type="dxa"/>
            <w:shd w:val="clear" w:color="auto" w:fill="auto"/>
          </w:tcPr>
          <w:p w14:paraId="4BA696A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lang w:eastAsia="en-GB"/>
              </w:rPr>
              <w:t>Ha igen:</w:t>
            </w:r>
            <w:r w:rsidRPr="00AC4690">
              <w:rPr>
                <w:rFonts w:eastAsia="Calibri"/>
                <w:sz w:val="24"/>
                <w:szCs w:val="22"/>
                <w:lang w:eastAsia="en-GB"/>
              </w:rPr>
              <w:br/>
            </w:r>
            <w:r w:rsidRPr="00AC4690">
              <w:rPr>
                <w:rFonts w:eastAsia="Calibri"/>
                <w:sz w:val="22"/>
                <w:szCs w:val="22"/>
                <w:lang w:eastAsia="en-GB"/>
              </w:rPr>
              <w:t>a) Kérjük, adja meg a gazdasági szereplő csoportban betöltött szerepét (vezető, specifikus feladatokért felelős, ...):</w:t>
            </w:r>
            <w:r w:rsidRPr="00AC4690">
              <w:rPr>
                <w:rFonts w:eastAsia="Calibri"/>
                <w:sz w:val="24"/>
                <w:szCs w:val="22"/>
                <w:lang w:eastAsia="en-GB"/>
              </w:rPr>
              <w:br/>
            </w:r>
            <w:r w:rsidRPr="00AC4690">
              <w:rPr>
                <w:rFonts w:eastAsia="Calibri"/>
                <w:sz w:val="22"/>
                <w:szCs w:val="22"/>
                <w:lang w:eastAsia="en-GB"/>
              </w:rPr>
              <w:t>b) Kérjük, adja meg, mely gazdasági szereplők a közbeszerzési eljárásban együtt részt vevő csoport tagjai:</w:t>
            </w:r>
            <w:r w:rsidRPr="00AC4690">
              <w:rPr>
                <w:rFonts w:eastAsia="Calibri"/>
                <w:sz w:val="24"/>
                <w:szCs w:val="22"/>
                <w:lang w:eastAsia="en-GB"/>
              </w:rPr>
              <w:br/>
            </w:r>
            <w:r w:rsidRPr="00AC4690">
              <w:rPr>
                <w:rFonts w:eastAsia="Calibri"/>
                <w:sz w:val="22"/>
                <w:szCs w:val="22"/>
                <w:lang w:eastAsia="en-GB"/>
              </w:rPr>
              <w:t>c) Adott esetben a részt vevő csoport neve:</w:t>
            </w:r>
          </w:p>
        </w:tc>
        <w:tc>
          <w:tcPr>
            <w:tcW w:w="4645" w:type="dxa"/>
            <w:shd w:val="clear" w:color="auto" w:fill="auto"/>
          </w:tcPr>
          <w:p w14:paraId="50ED81EB"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 [……]</w:t>
            </w:r>
          </w:p>
        </w:tc>
      </w:tr>
      <w:tr w:rsidR="00AC4690" w:rsidRPr="00AC4690" w14:paraId="22890682" w14:textId="77777777" w:rsidTr="00AC4690">
        <w:tc>
          <w:tcPr>
            <w:tcW w:w="4644" w:type="dxa"/>
            <w:shd w:val="clear" w:color="auto" w:fill="auto"/>
          </w:tcPr>
          <w:p w14:paraId="3FFEFCD5"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Részek</w:t>
            </w:r>
          </w:p>
        </w:tc>
        <w:tc>
          <w:tcPr>
            <w:tcW w:w="4645" w:type="dxa"/>
            <w:shd w:val="clear" w:color="auto" w:fill="auto"/>
          </w:tcPr>
          <w:p w14:paraId="34364F32"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6B636E87" w14:textId="77777777" w:rsidTr="00AC4690">
        <w:tc>
          <w:tcPr>
            <w:tcW w:w="4644" w:type="dxa"/>
            <w:shd w:val="clear" w:color="auto" w:fill="auto"/>
          </w:tcPr>
          <w:p w14:paraId="7DCB7ECB" w14:textId="77777777" w:rsidR="00AC4690" w:rsidRPr="00AC4690" w:rsidRDefault="00AC4690" w:rsidP="00AC4690">
            <w:pPr>
              <w:widowControl/>
              <w:adjustRightInd/>
              <w:spacing w:before="120" w:after="120" w:line="240" w:lineRule="auto"/>
              <w:jc w:val="left"/>
              <w:textAlignment w:val="auto"/>
              <w:rPr>
                <w:rFonts w:eastAsia="Calibri"/>
                <w:b/>
                <w:i/>
                <w:sz w:val="24"/>
                <w:szCs w:val="22"/>
                <w:lang w:eastAsia="en-GB"/>
              </w:rPr>
            </w:pPr>
            <w:r w:rsidRPr="00AC4690">
              <w:rPr>
                <w:rFonts w:eastAsia="Calibri"/>
                <w:sz w:val="22"/>
                <w:szCs w:val="22"/>
                <w:lang w:eastAsia="en-GB"/>
              </w:rPr>
              <w:t>Adott esetben annak a résznek (azoknak a részeknek a feltüntetése, amelyekre a gazdasági szereplő pályázni kíván:</w:t>
            </w:r>
          </w:p>
        </w:tc>
        <w:tc>
          <w:tcPr>
            <w:tcW w:w="4645" w:type="dxa"/>
            <w:shd w:val="clear" w:color="auto" w:fill="auto"/>
          </w:tcPr>
          <w:p w14:paraId="02CC1C39" w14:textId="77777777" w:rsidR="00AC4690" w:rsidRPr="00AC4690" w:rsidRDefault="00AC4690" w:rsidP="00AC4690">
            <w:pPr>
              <w:widowControl/>
              <w:adjustRightInd/>
              <w:spacing w:before="120" w:after="120" w:line="240" w:lineRule="auto"/>
              <w:jc w:val="left"/>
              <w:textAlignment w:val="auto"/>
              <w:rPr>
                <w:rFonts w:eastAsia="Calibri"/>
                <w:b/>
                <w:i/>
                <w:sz w:val="24"/>
                <w:szCs w:val="22"/>
                <w:lang w:eastAsia="en-GB"/>
              </w:rPr>
            </w:pPr>
            <w:r w:rsidRPr="00AC4690">
              <w:rPr>
                <w:rFonts w:eastAsia="Calibri"/>
                <w:sz w:val="22"/>
                <w:szCs w:val="22"/>
                <w:lang w:eastAsia="en-GB"/>
              </w:rPr>
              <w:t>[   ]</w:t>
            </w:r>
          </w:p>
        </w:tc>
      </w:tr>
    </w:tbl>
    <w:p w14:paraId="6094173F"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B: A gazdasági szereplő képviselőire vonatkozó információk</w:t>
      </w:r>
    </w:p>
    <w:p w14:paraId="2C4CB384" w14:textId="77777777" w:rsidR="00AC4690" w:rsidRPr="00AC4690" w:rsidRDefault="00AC4690" w:rsidP="00AC4690">
      <w:pPr>
        <w:widowControl/>
        <w:pBdr>
          <w:top w:val="single" w:sz="4" w:space="1" w:color="auto"/>
          <w:left w:val="single" w:sz="4" w:space="4" w:color="auto"/>
          <w:bottom w:val="single" w:sz="4" w:space="1" w:color="auto"/>
          <w:right w:val="single" w:sz="4" w:space="0" w:color="auto"/>
        </w:pBdr>
        <w:shd w:val="clear" w:color="auto" w:fill="BFBFBF"/>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9"/>
      </w:tblGrid>
      <w:tr w:rsidR="00AC4690" w:rsidRPr="00AC4690" w14:paraId="444D6D8B" w14:textId="77777777" w:rsidTr="00AC4690">
        <w:tc>
          <w:tcPr>
            <w:tcW w:w="4644" w:type="dxa"/>
            <w:shd w:val="clear" w:color="auto" w:fill="auto"/>
          </w:tcPr>
          <w:p w14:paraId="158F8A7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Képviselet, ha van:</w:t>
            </w:r>
          </w:p>
        </w:tc>
        <w:tc>
          <w:tcPr>
            <w:tcW w:w="4645" w:type="dxa"/>
            <w:shd w:val="clear" w:color="auto" w:fill="auto"/>
          </w:tcPr>
          <w:p w14:paraId="3EBF19CC"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0E8273D5" w14:textId="77777777" w:rsidTr="00AC4690">
        <w:tc>
          <w:tcPr>
            <w:tcW w:w="4644" w:type="dxa"/>
            <w:shd w:val="clear" w:color="auto" w:fill="auto"/>
          </w:tcPr>
          <w:p w14:paraId="69703D7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xml:space="preserve">Teljes név; </w:t>
            </w:r>
            <w:r w:rsidRPr="00AC4690">
              <w:rPr>
                <w:rFonts w:eastAsia="Calibri"/>
                <w:sz w:val="24"/>
                <w:szCs w:val="22"/>
                <w:lang w:eastAsia="en-GB"/>
              </w:rPr>
              <w:br/>
            </w:r>
            <w:r w:rsidRPr="00AC4690">
              <w:rPr>
                <w:rFonts w:eastAsia="Calibri"/>
                <w:sz w:val="22"/>
                <w:szCs w:val="22"/>
                <w:lang w:eastAsia="en-GB"/>
              </w:rPr>
              <w:t xml:space="preserve">valamint a születési idő és hely, ha szükséges: </w:t>
            </w:r>
          </w:p>
        </w:tc>
        <w:tc>
          <w:tcPr>
            <w:tcW w:w="4645" w:type="dxa"/>
            <w:shd w:val="clear" w:color="auto" w:fill="auto"/>
          </w:tcPr>
          <w:p w14:paraId="11F210F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2"/>
                <w:szCs w:val="22"/>
                <w:lang w:eastAsia="en-GB"/>
              </w:rPr>
              <w:t>[……]</w:t>
            </w:r>
          </w:p>
        </w:tc>
      </w:tr>
      <w:tr w:rsidR="00AC4690" w:rsidRPr="00AC4690" w14:paraId="6C6AA7F8" w14:textId="77777777" w:rsidTr="00AC4690">
        <w:tc>
          <w:tcPr>
            <w:tcW w:w="4644" w:type="dxa"/>
            <w:shd w:val="clear" w:color="auto" w:fill="auto"/>
          </w:tcPr>
          <w:p w14:paraId="3DA2758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Beosztás/milyen minőségben jár el:</w:t>
            </w:r>
          </w:p>
        </w:tc>
        <w:tc>
          <w:tcPr>
            <w:tcW w:w="4645" w:type="dxa"/>
            <w:shd w:val="clear" w:color="auto" w:fill="auto"/>
          </w:tcPr>
          <w:p w14:paraId="1C83193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20DA9412" w14:textId="77777777" w:rsidTr="00AC4690">
        <w:tc>
          <w:tcPr>
            <w:tcW w:w="4644" w:type="dxa"/>
            <w:shd w:val="clear" w:color="auto" w:fill="auto"/>
          </w:tcPr>
          <w:p w14:paraId="52BACB41"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Postai cím:</w:t>
            </w:r>
          </w:p>
        </w:tc>
        <w:tc>
          <w:tcPr>
            <w:tcW w:w="4645" w:type="dxa"/>
            <w:shd w:val="clear" w:color="auto" w:fill="auto"/>
          </w:tcPr>
          <w:p w14:paraId="631467A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0FB90E6C" w14:textId="77777777" w:rsidTr="00AC4690">
        <w:tc>
          <w:tcPr>
            <w:tcW w:w="4644" w:type="dxa"/>
            <w:shd w:val="clear" w:color="auto" w:fill="auto"/>
          </w:tcPr>
          <w:p w14:paraId="7C6F34C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Telefon:</w:t>
            </w:r>
          </w:p>
        </w:tc>
        <w:tc>
          <w:tcPr>
            <w:tcW w:w="4645" w:type="dxa"/>
            <w:shd w:val="clear" w:color="auto" w:fill="auto"/>
          </w:tcPr>
          <w:p w14:paraId="51499A8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05F70DA5" w14:textId="77777777" w:rsidTr="00AC4690">
        <w:tc>
          <w:tcPr>
            <w:tcW w:w="4644" w:type="dxa"/>
            <w:shd w:val="clear" w:color="auto" w:fill="auto"/>
          </w:tcPr>
          <w:p w14:paraId="496B0A9E"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E-mail cím:</w:t>
            </w:r>
          </w:p>
        </w:tc>
        <w:tc>
          <w:tcPr>
            <w:tcW w:w="4645" w:type="dxa"/>
            <w:shd w:val="clear" w:color="auto" w:fill="auto"/>
          </w:tcPr>
          <w:p w14:paraId="2A8330E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3D365449" w14:textId="77777777" w:rsidTr="00AC4690">
        <w:tc>
          <w:tcPr>
            <w:tcW w:w="4644" w:type="dxa"/>
            <w:shd w:val="clear" w:color="auto" w:fill="auto"/>
          </w:tcPr>
          <w:p w14:paraId="71D3279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Amennyiben szükséges, részletezze a képviseletre vonatkozó információkat (a képviselet formája, köre, célja stb.):</w:t>
            </w:r>
          </w:p>
        </w:tc>
        <w:tc>
          <w:tcPr>
            <w:tcW w:w="4645" w:type="dxa"/>
            <w:shd w:val="clear" w:color="auto" w:fill="auto"/>
          </w:tcPr>
          <w:p w14:paraId="4CA3A67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bl>
    <w:p w14:paraId="684C56AC"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lastRenderedPageBreak/>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4520"/>
      </w:tblGrid>
      <w:tr w:rsidR="00AC4690" w:rsidRPr="00AC4690" w14:paraId="50CD69E7" w14:textId="77777777" w:rsidTr="00AC4690">
        <w:tc>
          <w:tcPr>
            <w:tcW w:w="4644" w:type="dxa"/>
            <w:shd w:val="clear" w:color="auto" w:fill="auto"/>
          </w:tcPr>
          <w:p w14:paraId="53A602BD"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Igénybevétel:</w:t>
            </w:r>
          </w:p>
        </w:tc>
        <w:tc>
          <w:tcPr>
            <w:tcW w:w="4645" w:type="dxa"/>
            <w:shd w:val="clear" w:color="auto" w:fill="auto"/>
          </w:tcPr>
          <w:p w14:paraId="22C3E8F9"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3EBCC073" w14:textId="77777777" w:rsidTr="00AC4690">
        <w:tc>
          <w:tcPr>
            <w:tcW w:w="4644" w:type="dxa"/>
            <w:shd w:val="clear" w:color="auto" w:fill="auto"/>
          </w:tcPr>
          <w:p w14:paraId="7364ADC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786B12C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[]Igen []Nem</w:t>
            </w:r>
          </w:p>
        </w:tc>
      </w:tr>
    </w:tbl>
    <w:p w14:paraId="6A2FD95C"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t>Amennyiben igen</w:t>
      </w:r>
      <w:r w:rsidRPr="00AC4690">
        <w:rPr>
          <w:rFonts w:eastAsia="Calibri"/>
          <w:sz w:val="22"/>
          <w:szCs w:val="22"/>
          <w:lang w:eastAsia="en-GB"/>
        </w:rPr>
        <w:t xml:space="preserve">, </w:t>
      </w:r>
      <w:r w:rsidRPr="00AC4690">
        <w:rPr>
          <w:rFonts w:eastAsia="Calibri"/>
          <w:b/>
          <w:sz w:val="22"/>
          <w:szCs w:val="22"/>
          <w:lang w:eastAsia="en-GB"/>
        </w:rPr>
        <w:t>minden</w:t>
      </w:r>
      <w:r w:rsidRPr="00AC4690">
        <w:rPr>
          <w:rFonts w:eastAsia="Calibri"/>
          <w:sz w:val="22"/>
          <w:szCs w:val="22"/>
          <w:lang w:eastAsia="en-GB"/>
        </w:rPr>
        <w:t xml:space="preserve"> egyes érintett szervezetre vonatkozóan külön egységes európai közbeszerzési dokumentumban adja meg az </w:t>
      </w:r>
      <w:r w:rsidRPr="00AC4690">
        <w:rPr>
          <w:rFonts w:eastAsia="Calibri"/>
          <w:b/>
          <w:sz w:val="22"/>
          <w:szCs w:val="22"/>
          <w:lang w:eastAsia="en-GB"/>
        </w:rPr>
        <w:t>e rész A. és B. szakaszában, valamint a III. részben</w:t>
      </w:r>
      <w:r w:rsidRPr="00AC4690">
        <w:rPr>
          <w:rFonts w:eastAsia="Calibri"/>
          <w:sz w:val="22"/>
          <w:szCs w:val="22"/>
          <w:lang w:eastAsia="en-GB"/>
        </w:rPr>
        <w:t xml:space="preserve"> meghatározott információkat, megfelelően kitöltve és az érintett szervezetek által aláírva. </w:t>
      </w:r>
      <w:r w:rsidRPr="00AC4690">
        <w:rPr>
          <w:rFonts w:eastAsia="Calibri"/>
          <w:sz w:val="24"/>
          <w:szCs w:val="22"/>
          <w:lang w:eastAsia="en-GB"/>
        </w:rPr>
        <w:br/>
      </w:r>
      <w:r w:rsidRPr="00AC4690">
        <w:rPr>
          <w:rFonts w:eastAsia="Calibri"/>
          <w:sz w:val="22"/>
          <w:szCs w:val="22"/>
          <w:lang w:eastAsia="en-GB"/>
        </w:rP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w:t>
      </w:r>
      <w:r w:rsidRPr="00AC4690">
        <w:rPr>
          <w:rFonts w:eastAsia="Calibri"/>
          <w:sz w:val="24"/>
          <w:szCs w:val="22"/>
          <w:lang w:eastAsia="en-GB"/>
        </w:rPr>
        <w:br/>
      </w:r>
      <w:r w:rsidRPr="00AC4690">
        <w:rPr>
          <w:rFonts w:eastAsia="Calibri"/>
          <w:sz w:val="22"/>
          <w:szCs w:val="22"/>
          <w:lang w:eastAsia="en-GB"/>
        </w:rPr>
        <w:t>Amennyiben a gazdasági szereplő által igénybe vett meghatározott kapacitások tekintetében ez releváns, minden egyes szervezetre vonatkozóan adja meg a IV. és az V. részben meghatározott információkat is</w:t>
      </w:r>
      <w:r w:rsidRPr="00AC4690">
        <w:rPr>
          <w:rFonts w:eastAsia="Calibri"/>
          <w:sz w:val="22"/>
          <w:szCs w:val="22"/>
          <w:vertAlign w:val="superscript"/>
          <w:lang w:eastAsia="en-GB"/>
        </w:rPr>
        <w:footnoteReference w:id="51"/>
      </w:r>
      <w:r w:rsidRPr="00AC4690">
        <w:rPr>
          <w:rFonts w:eastAsia="Calibri"/>
          <w:sz w:val="22"/>
          <w:szCs w:val="22"/>
          <w:lang w:eastAsia="en-GB"/>
        </w:rPr>
        <w:t>.</w:t>
      </w:r>
    </w:p>
    <w:p w14:paraId="48B2999B"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u w:val="single"/>
          <w:lang w:eastAsia="en-GB"/>
        </w:rPr>
      </w:pPr>
      <w:r w:rsidRPr="00AC4690">
        <w:rPr>
          <w:rFonts w:eastAsia="Calibri"/>
          <w:b/>
          <w:sz w:val="22"/>
          <w:szCs w:val="22"/>
          <w:lang w:eastAsia="en-GB"/>
        </w:rPr>
        <w:t xml:space="preserve">D: </w:t>
      </w:r>
      <w:r w:rsidRPr="00AC4690">
        <w:rPr>
          <w:rFonts w:eastAsia="Calibri"/>
          <w:b/>
          <w:smallCaps/>
          <w:sz w:val="22"/>
          <w:szCs w:val="22"/>
          <w:lang w:eastAsia="en-GB"/>
        </w:rPr>
        <w:t>Információk azokról az alvállalkozókról, akiknek kapacitásait a gazdasági szereplő nem veszi igénybe</w:t>
      </w:r>
    </w:p>
    <w:p w14:paraId="06BB9A77"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AC4690" w:rsidRPr="00AC4690" w14:paraId="3FE1D19A" w14:textId="77777777" w:rsidTr="00AC4690">
        <w:tc>
          <w:tcPr>
            <w:tcW w:w="4644" w:type="dxa"/>
            <w:shd w:val="clear" w:color="auto" w:fill="auto"/>
          </w:tcPr>
          <w:p w14:paraId="662181D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4"/>
                <w:szCs w:val="22"/>
                <w:lang w:eastAsia="en-GB"/>
              </w:rPr>
              <w:t>Alvállalkozás:</w:t>
            </w:r>
          </w:p>
        </w:tc>
        <w:tc>
          <w:tcPr>
            <w:tcW w:w="4645" w:type="dxa"/>
            <w:shd w:val="clear" w:color="auto" w:fill="auto"/>
          </w:tcPr>
          <w:p w14:paraId="2E7E5724"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4"/>
                <w:szCs w:val="22"/>
                <w:lang w:eastAsia="en-GB"/>
              </w:rPr>
              <w:t>Válasz:</w:t>
            </w:r>
          </w:p>
        </w:tc>
      </w:tr>
      <w:tr w:rsidR="00AC4690" w:rsidRPr="00AC4690" w14:paraId="01876299" w14:textId="77777777" w:rsidTr="00AC4690">
        <w:tc>
          <w:tcPr>
            <w:tcW w:w="4644" w:type="dxa"/>
            <w:shd w:val="clear" w:color="auto" w:fill="auto"/>
          </w:tcPr>
          <w:p w14:paraId="5532CC66"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Szándékozik-e a gazdasági szereplő a szerződés bármely részét alvállalkozásba adni harmadik félnek?</w:t>
            </w:r>
          </w:p>
        </w:tc>
        <w:tc>
          <w:tcPr>
            <w:tcW w:w="4645" w:type="dxa"/>
            <w:shd w:val="clear" w:color="auto" w:fill="auto"/>
          </w:tcPr>
          <w:p w14:paraId="18D83B86"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t>[]</w:t>
            </w:r>
            <w:r w:rsidRPr="00AC4690">
              <w:rPr>
                <w:rFonts w:eastAsia="Calibri"/>
                <w:sz w:val="22"/>
                <w:szCs w:val="22"/>
                <w:lang w:eastAsia="en-GB"/>
              </w:rPr>
              <w:t>Igen []Nem</w:t>
            </w:r>
            <w:r w:rsidRPr="00AC4690">
              <w:rPr>
                <w:rFonts w:eastAsia="Calibri"/>
                <w:sz w:val="24"/>
                <w:szCs w:val="22"/>
                <w:lang w:eastAsia="en-GB"/>
              </w:rPr>
              <w:br/>
              <w:t xml:space="preserve">Ha </w:t>
            </w:r>
            <w:r w:rsidRPr="00AC4690">
              <w:rPr>
                <w:rFonts w:eastAsia="Calibri"/>
                <w:b/>
                <w:sz w:val="24"/>
                <w:szCs w:val="22"/>
                <w:lang w:eastAsia="en-GB"/>
              </w:rPr>
              <w:t>igen, és amennyiben ismert</w:t>
            </w:r>
            <w:r w:rsidRPr="00AC4690">
              <w:rPr>
                <w:rFonts w:eastAsia="Calibri"/>
                <w:sz w:val="24"/>
                <w:szCs w:val="22"/>
                <w:lang w:eastAsia="en-GB"/>
              </w:rPr>
              <w:t xml:space="preserve">, kérjük, sorolja fel a javasolt alvállalkozókat: </w:t>
            </w:r>
          </w:p>
          <w:p w14:paraId="3A704EA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w:t>
            </w:r>
          </w:p>
        </w:tc>
      </w:tr>
    </w:tbl>
    <w:p w14:paraId="41DE44F3"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Ha az ajánlatkérő szerv vagy a közszolgáltató ajánlatkérő kifejezetten kéri ezt az információt az e szakaszban lévő információn kívül, akkor kérjük, adja meg az e rész A. és B. szakaszában és a III. részben előírt információt mindegyik érintett alvállalkozóra (alvállakozói kategóriára) nézve.</w:t>
      </w:r>
    </w:p>
    <w:p w14:paraId="0707EF0E" w14:textId="77777777" w:rsid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br w:type="page"/>
      </w:r>
      <w:r w:rsidRPr="00AC4690">
        <w:rPr>
          <w:rFonts w:eastAsia="Calibri"/>
          <w:b/>
          <w:sz w:val="22"/>
          <w:szCs w:val="22"/>
          <w:lang w:eastAsia="en-GB"/>
        </w:rPr>
        <w:lastRenderedPageBreak/>
        <w:t>III. rész: Kizárási okok</w:t>
      </w:r>
    </w:p>
    <w:p w14:paraId="566AA3AF" w14:textId="77777777" w:rsidR="00402E50" w:rsidRPr="00665272" w:rsidRDefault="00402E50" w:rsidP="00402E50">
      <w:pPr>
        <w:pStyle w:val="Listaszerbekezds"/>
        <w:numPr>
          <w:ilvl w:val="0"/>
          <w:numId w:val="41"/>
        </w:numPr>
        <w:contextualSpacing/>
        <w:jc w:val="both"/>
        <w:rPr>
          <w:color w:val="000000"/>
          <w:sz w:val="22"/>
          <w:szCs w:val="22"/>
        </w:rPr>
      </w:pPr>
      <w:r w:rsidRPr="00665272">
        <w:rPr>
          <w:color w:val="000000"/>
          <w:sz w:val="22"/>
          <w:szCs w:val="22"/>
        </w:rPr>
        <w:t xml:space="preserve">Az eljárásban nem lehet ajánlattevő, részvételre jelentkező, alvállalkozó, és nem vehet részt az alkalmasság igazolásában olyan gazdasági szereplő, akivel szemben a Kbt. 62. § (1)–(2) bekezdésében felsorolt kizáró okok bármelyike fennáll [figyelemmel a Kbt. 62. § (3) és (5) bekezdéseire és a Kbt. 63. § (3) bekezdésére is]. </w:t>
      </w:r>
    </w:p>
    <w:p w14:paraId="541641DF" w14:textId="77777777" w:rsidR="00402E50" w:rsidRPr="00AC4690" w:rsidRDefault="00402E50" w:rsidP="00402E50">
      <w:pPr>
        <w:keepNext/>
        <w:widowControl/>
        <w:adjustRightInd/>
        <w:spacing w:before="120" w:after="360" w:line="240" w:lineRule="auto"/>
        <w:jc w:val="center"/>
        <w:textAlignment w:val="auto"/>
        <w:rPr>
          <w:rFonts w:eastAsia="Calibri"/>
          <w:b/>
          <w:sz w:val="22"/>
          <w:szCs w:val="22"/>
          <w:lang w:eastAsia="en-GB"/>
        </w:rPr>
      </w:pPr>
      <w:r w:rsidRPr="00665272">
        <w:rPr>
          <w:rFonts w:eastAsiaTheme="minorEastAsia"/>
          <w:sz w:val="22"/>
          <w:szCs w:val="22"/>
        </w:rPr>
        <w:t>A Kbt. 74. § (1) bekezdésének megfelelően ajánlatkérő kizárja az eljárásból azt az ajánlattevőt, részvételre jelentkezőt, alvállalkozót vagy az alkalmasság igazolásában részt vevő szervezetet, aki részéről a Kbt. 62. §-ban foglalt kizáró ok az eljárás során következett be</w:t>
      </w:r>
      <w:r>
        <w:rPr>
          <w:rFonts w:eastAsiaTheme="minorEastAsia"/>
          <w:sz w:val="22"/>
          <w:szCs w:val="22"/>
        </w:rPr>
        <w:t>.</w:t>
      </w:r>
    </w:p>
    <w:p w14:paraId="74E9E4EB"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A: Büntetőeljárásban hozott ítéletekkel kapcsolatos okok</w:t>
      </w:r>
    </w:p>
    <w:p w14:paraId="4C001490"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2"/>
          <w:szCs w:val="22"/>
          <w:lang w:eastAsia="en-GB"/>
        </w:rPr>
        <w:t>A 2014/24/EU irányelv 57. cikkének (1) bekezdése a következő kizárási okokat határozza meg:</w:t>
      </w:r>
    </w:p>
    <w:p w14:paraId="3A21C8A1" w14:textId="77777777" w:rsidR="00AC4690" w:rsidRPr="00AC4690" w:rsidRDefault="00AC4690" w:rsidP="00AC4690">
      <w:pPr>
        <w:widowControl/>
        <w:numPr>
          <w:ilvl w:val="0"/>
          <w:numId w:val="26"/>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2"/>
          <w:szCs w:val="22"/>
          <w:lang w:eastAsia="en-GB"/>
        </w:rPr>
        <w:t>Bűnszervezetben való részvétel</w:t>
      </w:r>
      <w:r w:rsidRPr="00AC4690">
        <w:rPr>
          <w:rFonts w:eastAsia="Calibri"/>
          <w:sz w:val="22"/>
          <w:szCs w:val="22"/>
          <w:vertAlign w:val="superscript"/>
          <w:lang w:eastAsia="en-GB"/>
        </w:rPr>
        <w:footnoteReference w:id="52"/>
      </w:r>
      <w:r w:rsidRPr="00AC4690">
        <w:rPr>
          <w:rFonts w:eastAsia="Calibri"/>
          <w:sz w:val="22"/>
          <w:szCs w:val="22"/>
          <w:lang w:eastAsia="en-GB"/>
        </w:rPr>
        <w:t>;</w:t>
      </w:r>
    </w:p>
    <w:p w14:paraId="3D1AAD0B"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2"/>
          <w:szCs w:val="22"/>
          <w:lang w:eastAsia="en-GB"/>
        </w:rPr>
        <w:t>Korrupció</w:t>
      </w:r>
      <w:r w:rsidRPr="00AC4690">
        <w:rPr>
          <w:rFonts w:eastAsia="Calibri"/>
          <w:sz w:val="22"/>
          <w:szCs w:val="22"/>
          <w:vertAlign w:val="superscript"/>
          <w:lang w:eastAsia="en-GB"/>
        </w:rPr>
        <w:footnoteReference w:id="53"/>
      </w:r>
      <w:r w:rsidRPr="00AC4690">
        <w:rPr>
          <w:rFonts w:eastAsia="Calibri"/>
          <w:sz w:val="22"/>
          <w:szCs w:val="22"/>
          <w:lang w:eastAsia="en-GB"/>
        </w:rPr>
        <w:t>;</w:t>
      </w:r>
    </w:p>
    <w:p w14:paraId="436D4FB2"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bookmarkStart w:id="52" w:name="_DV_M1264"/>
      <w:bookmarkEnd w:id="52"/>
      <w:r w:rsidRPr="00AC4690">
        <w:rPr>
          <w:rFonts w:eastAsia="Calibri"/>
          <w:sz w:val="22"/>
          <w:szCs w:val="22"/>
          <w:lang w:eastAsia="en-GB"/>
        </w:rPr>
        <w:t>Csalás</w:t>
      </w:r>
      <w:r w:rsidRPr="00AC4690">
        <w:rPr>
          <w:rFonts w:eastAsia="Calibri"/>
          <w:sz w:val="22"/>
          <w:szCs w:val="22"/>
          <w:vertAlign w:val="superscript"/>
          <w:lang w:eastAsia="en-GB"/>
        </w:rPr>
        <w:footnoteReference w:id="54"/>
      </w:r>
      <w:r w:rsidRPr="00AC4690">
        <w:rPr>
          <w:rFonts w:eastAsia="Calibri"/>
          <w:sz w:val="22"/>
          <w:szCs w:val="22"/>
          <w:lang w:eastAsia="en-GB"/>
        </w:rPr>
        <w:t>;</w:t>
      </w:r>
    </w:p>
    <w:p w14:paraId="53972B31"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bookmarkStart w:id="53" w:name="_DV_M1266"/>
      <w:bookmarkEnd w:id="53"/>
      <w:r w:rsidRPr="00AC4690">
        <w:rPr>
          <w:rFonts w:eastAsia="Calibri"/>
          <w:sz w:val="22"/>
          <w:szCs w:val="22"/>
          <w:lang w:eastAsia="en-GB"/>
        </w:rPr>
        <w:t>Terrorista bűncselekmény vagy terrorista csoporthoz kapcsolódó bűncselekmény</w:t>
      </w:r>
      <w:r w:rsidRPr="00AC4690">
        <w:rPr>
          <w:rFonts w:eastAsia="Calibri"/>
          <w:sz w:val="22"/>
          <w:szCs w:val="22"/>
          <w:vertAlign w:val="superscript"/>
          <w:lang w:eastAsia="en-GB"/>
        </w:rPr>
        <w:footnoteReference w:id="55"/>
      </w:r>
      <w:r w:rsidRPr="00AC4690">
        <w:rPr>
          <w:rFonts w:eastAsia="Calibri"/>
          <w:sz w:val="22"/>
          <w:szCs w:val="22"/>
          <w:lang w:eastAsia="en-GB"/>
        </w:rPr>
        <w:t>;</w:t>
      </w:r>
    </w:p>
    <w:p w14:paraId="6960D43C"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color w:val="000000"/>
          <w:sz w:val="22"/>
          <w:szCs w:val="22"/>
          <w:lang w:eastAsia="en-GB"/>
        </w:rPr>
      </w:pPr>
      <w:bookmarkStart w:id="54" w:name="_DV_M1268"/>
      <w:bookmarkEnd w:id="54"/>
      <w:r w:rsidRPr="00AC4690">
        <w:rPr>
          <w:rFonts w:eastAsia="Calibri"/>
          <w:sz w:val="22"/>
          <w:szCs w:val="22"/>
          <w:lang w:eastAsia="en-GB"/>
        </w:rPr>
        <w:t>Pénzmosás vagy terrorizmus finanszírozása</w:t>
      </w:r>
      <w:bookmarkStart w:id="55" w:name="_DV_C1915"/>
      <w:r w:rsidRPr="00AC4690">
        <w:rPr>
          <w:rFonts w:eastAsia="Calibri"/>
          <w:sz w:val="22"/>
          <w:szCs w:val="22"/>
          <w:vertAlign w:val="superscript"/>
          <w:lang w:eastAsia="en-GB"/>
        </w:rPr>
        <w:footnoteReference w:id="56"/>
      </w:r>
      <w:bookmarkEnd w:id="55"/>
      <w:r w:rsidRPr="00AC4690">
        <w:rPr>
          <w:rFonts w:eastAsia="Calibri"/>
          <w:sz w:val="22"/>
          <w:szCs w:val="22"/>
          <w:lang w:eastAsia="en-GB"/>
        </w:rPr>
        <w:t>;</w:t>
      </w:r>
    </w:p>
    <w:p w14:paraId="42BAEF0B"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4"/>
          <w:szCs w:val="22"/>
          <w:lang w:eastAsia="en-GB"/>
        </w:rPr>
        <w:t>Gyermekmunka és az emberkereskedelem más formái</w:t>
      </w:r>
      <w:r w:rsidRPr="00AC4690">
        <w:rPr>
          <w:rFonts w:eastAsia="Calibri"/>
          <w:sz w:val="24"/>
          <w:szCs w:val="22"/>
          <w:vertAlign w:val="superscript"/>
          <w:lang w:eastAsia="en-GB"/>
        </w:rPr>
        <w:footnoteReference w:id="5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50"/>
      </w:tblGrid>
      <w:tr w:rsidR="00AC4690" w:rsidRPr="00AC4690" w14:paraId="20F9024D" w14:textId="77777777" w:rsidTr="00AC4690">
        <w:tc>
          <w:tcPr>
            <w:tcW w:w="4644" w:type="dxa"/>
            <w:shd w:val="clear" w:color="auto" w:fill="auto"/>
          </w:tcPr>
          <w:p w14:paraId="18714C65"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D8C7889"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5A6771DC" w14:textId="77777777" w:rsidTr="00AC4690">
        <w:tc>
          <w:tcPr>
            <w:tcW w:w="4644" w:type="dxa"/>
            <w:shd w:val="clear" w:color="auto" w:fill="auto"/>
          </w:tcPr>
          <w:p w14:paraId="0BDA185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b/>
                <w:sz w:val="22"/>
                <w:szCs w:val="22"/>
                <w:lang w:eastAsia="en-GB"/>
              </w:rPr>
              <w:t>Jogerősen elítélték-e a</w:t>
            </w:r>
            <w:r w:rsidRPr="00AC4690">
              <w:rPr>
                <w:rFonts w:eastAsia="Calibri"/>
                <w:sz w:val="22"/>
                <w:szCs w:val="22"/>
                <w:lang w:eastAsia="en-GB"/>
              </w:rPr>
              <w:t xml:space="preserve"> </w:t>
            </w:r>
            <w:r w:rsidRPr="00AC4690">
              <w:rPr>
                <w:rFonts w:eastAsia="Calibri"/>
                <w:b/>
                <w:sz w:val="22"/>
                <w:szCs w:val="22"/>
                <w:lang w:eastAsia="en-GB"/>
              </w:rPr>
              <w:t>gazdasági szereplőt</w:t>
            </w:r>
            <w:r w:rsidRPr="00AC4690">
              <w:rPr>
                <w:rFonts w:eastAsia="Calibri"/>
                <w:sz w:val="22"/>
                <w:szCs w:val="22"/>
                <w:lang w:eastAsia="en-GB"/>
              </w:rPr>
              <w:t xml:space="preserve"> vagy a gazdasági szereplő igazgató, vezető vagy felügyelő testületének tagját, illetve az e </w:t>
            </w:r>
            <w:r w:rsidRPr="00AC4690">
              <w:rPr>
                <w:rFonts w:eastAsia="Calibri"/>
                <w:sz w:val="22"/>
                <w:szCs w:val="22"/>
                <w:lang w:eastAsia="en-GB"/>
              </w:rPr>
              <w:lastRenderedPageBreak/>
              <w:t xml:space="preserve">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48E4AFA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 Igen [] Nem</w:t>
            </w:r>
          </w:p>
          <w:p w14:paraId="0834532C"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Ha a vonatkozó információ elektronikusan elérhető, kérjük, adja meg a következő </w:t>
            </w:r>
            <w:r w:rsidRPr="00AC4690">
              <w:rPr>
                <w:rFonts w:eastAsia="Calibri"/>
                <w:sz w:val="22"/>
                <w:szCs w:val="22"/>
                <w:lang w:eastAsia="en-GB"/>
              </w:rPr>
              <w:lastRenderedPageBreak/>
              <w:t>információkat: (internetcím, a kibocsátó hatóság vagy testület, a dokumentáció pontos hivatkozási adatai):</w:t>
            </w:r>
            <w:r w:rsidRPr="00AC4690">
              <w:rPr>
                <w:rFonts w:eastAsia="Calibri"/>
                <w:sz w:val="24"/>
                <w:szCs w:val="22"/>
                <w:lang w:eastAsia="en-GB"/>
              </w:rPr>
              <w:br/>
            </w:r>
            <w:r w:rsidRPr="00AC4690">
              <w:rPr>
                <w:rFonts w:eastAsia="Calibri"/>
                <w:sz w:val="22"/>
                <w:szCs w:val="22"/>
                <w:lang w:eastAsia="en-GB"/>
              </w:rPr>
              <w:t>[……][……][……][……]</w:t>
            </w:r>
            <w:r w:rsidRPr="00AC4690">
              <w:rPr>
                <w:rFonts w:eastAsia="Calibri"/>
                <w:sz w:val="22"/>
                <w:szCs w:val="22"/>
                <w:vertAlign w:val="superscript"/>
                <w:lang w:eastAsia="en-GB"/>
              </w:rPr>
              <w:footnoteReference w:id="58"/>
            </w:r>
          </w:p>
        </w:tc>
      </w:tr>
      <w:tr w:rsidR="00AC4690" w:rsidRPr="00AC4690" w14:paraId="728F8014" w14:textId="77777777" w:rsidTr="00AC4690">
        <w:tc>
          <w:tcPr>
            <w:tcW w:w="4644" w:type="dxa"/>
            <w:shd w:val="clear" w:color="auto" w:fill="auto"/>
          </w:tcPr>
          <w:p w14:paraId="4D87EB93"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lang w:eastAsia="en-GB"/>
              </w:rPr>
              <w:lastRenderedPageBreak/>
              <w:t>Amennyiben igen</w:t>
            </w:r>
            <w:r w:rsidRPr="00AC4690">
              <w:rPr>
                <w:rFonts w:eastAsia="Calibri"/>
                <w:sz w:val="24"/>
                <w:szCs w:val="22"/>
                <w:lang w:eastAsia="en-GB"/>
              </w:rPr>
              <w:t xml:space="preserve">, </w:t>
            </w:r>
            <w:r w:rsidRPr="00AC4690">
              <w:rPr>
                <w:rFonts w:eastAsia="Calibri"/>
                <w:sz w:val="22"/>
                <w:szCs w:val="22"/>
                <w:lang w:eastAsia="en-GB"/>
              </w:rPr>
              <w:t>kérjük,</w:t>
            </w:r>
            <w:r w:rsidRPr="00AC4690">
              <w:rPr>
                <w:rFonts w:eastAsia="Calibri"/>
                <w:sz w:val="22"/>
                <w:szCs w:val="22"/>
                <w:vertAlign w:val="superscript"/>
                <w:lang w:eastAsia="en-GB"/>
              </w:rPr>
              <w:footnoteReference w:id="59"/>
            </w:r>
            <w:r w:rsidRPr="00AC4690">
              <w:rPr>
                <w:rFonts w:eastAsia="Calibri"/>
                <w:sz w:val="22"/>
                <w:szCs w:val="22"/>
                <w:lang w:eastAsia="en-GB"/>
              </w:rPr>
              <w:t xml:space="preserve"> adja meg a következő információkat:</w:t>
            </w:r>
            <w:r w:rsidRPr="00AC4690">
              <w:rPr>
                <w:rFonts w:eastAsia="Calibri"/>
                <w:sz w:val="24"/>
                <w:szCs w:val="22"/>
                <w:lang w:eastAsia="en-GB"/>
              </w:rPr>
              <w:br/>
            </w:r>
            <w:r w:rsidRPr="00AC4690">
              <w:rPr>
                <w:rFonts w:eastAsia="Calibri"/>
                <w:sz w:val="22"/>
                <w:szCs w:val="22"/>
                <w:lang w:eastAsia="en-GB"/>
              </w:rPr>
              <w:t>a) Elítélés dátuma, adja meg, hogy az 1–6. pontok közül melyik érintett, valamint az ítélet okát (okait),</w:t>
            </w:r>
            <w:r w:rsidRPr="00AC4690">
              <w:rPr>
                <w:rFonts w:eastAsia="Calibri"/>
                <w:sz w:val="24"/>
                <w:szCs w:val="22"/>
                <w:lang w:eastAsia="en-GB"/>
              </w:rPr>
              <w:br/>
            </w:r>
            <w:r w:rsidRPr="00AC4690">
              <w:rPr>
                <w:rFonts w:eastAsia="Calibri"/>
                <w:sz w:val="22"/>
                <w:szCs w:val="22"/>
                <w:lang w:eastAsia="en-GB"/>
              </w:rPr>
              <w:t>b) Határozza meg az elítélt személyét [ ];</w:t>
            </w:r>
            <w:r w:rsidRPr="00AC4690">
              <w:rPr>
                <w:rFonts w:eastAsia="Calibri"/>
                <w:sz w:val="24"/>
                <w:szCs w:val="22"/>
                <w:lang w:eastAsia="en-GB"/>
              </w:rPr>
              <w:br/>
            </w:r>
            <w:r w:rsidRPr="00AC4690">
              <w:rPr>
                <w:rFonts w:eastAsia="Calibri"/>
                <w:b/>
                <w:sz w:val="22"/>
                <w:szCs w:val="22"/>
                <w:lang w:eastAsia="en-GB"/>
              </w:rPr>
              <w:t>c) Amennyiben az ítélet közvetlenül megállapítja:</w:t>
            </w:r>
          </w:p>
        </w:tc>
        <w:tc>
          <w:tcPr>
            <w:tcW w:w="4645" w:type="dxa"/>
            <w:shd w:val="clear" w:color="auto" w:fill="auto"/>
          </w:tcPr>
          <w:p w14:paraId="72653A65"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Dátum:[   ], pont(ok): [   ], ok(ok):[   ]</w:t>
            </w:r>
            <w:r w:rsidRPr="00AC4690">
              <w:rPr>
                <w:rFonts w:eastAsia="Calibri"/>
                <w:i/>
                <w:sz w:val="22"/>
                <w:szCs w:val="22"/>
                <w:vertAlign w:val="superscript"/>
                <w:lang w:eastAsia="en-GB"/>
              </w:rPr>
              <w:t xml:space="preserve">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2"/>
                <w:szCs w:val="22"/>
                <w:lang w:eastAsia="en-GB"/>
              </w:rPr>
              <w:t>c) A kizárási időszak hossza [……] és az érintett pont(ok) [   ]</w:t>
            </w:r>
          </w:p>
          <w:p w14:paraId="307E264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Ha a vonatkozó információ elektronikusan elérhető, kérjük, adja meg a következő információkat: (internetcím, a kibocsátó hatóság vagy testület, a dokumentáció pontos hivatkozási adatai): [……][……][……][……]</w:t>
            </w:r>
            <w:r w:rsidRPr="00AC4690">
              <w:rPr>
                <w:rFonts w:eastAsia="Calibri"/>
                <w:sz w:val="22"/>
                <w:szCs w:val="22"/>
                <w:vertAlign w:val="superscript"/>
                <w:lang w:eastAsia="en-GB"/>
              </w:rPr>
              <w:footnoteReference w:id="60"/>
            </w:r>
          </w:p>
        </w:tc>
      </w:tr>
      <w:tr w:rsidR="00AC4690" w:rsidRPr="00AC4690" w14:paraId="79475370" w14:textId="77777777" w:rsidTr="00AC4690">
        <w:tc>
          <w:tcPr>
            <w:tcW w:w="4644" w:type="dxa"/>
            <w:shd w:val="clear" w:color="auto" w:fill="auto"/>
          </w:tcPr>
          <w:p w14:paraId="06317D0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Ítéletek esetén hozott-e a gazdasági szereplő olyan intézkedéseket, amelyek a releváns kizárási okok ellenére igazolják megbízhatóságát</w:t>
            </w:r>
            <w:r w:rsidRPr="00AC4690">
              <w:rPr>
                <w:rFonts w:eastAsia="Calibri"/>
                <w:sz w:val="22"/>
                <w:szCs w:val="22"/>
                <w:vertAlign w:val="superscript"/>
                <w:lang w:eastAsia="en-GB"/>
              </w:rPr>
              <w:footnoteReference w:id="61"/>
            </w:r>
            <w:r w:rsidRPr="00AC4690">
              <w:rPr>
                <w:rFonts w:eastAsia="Calibri"/>
                <w:sz w:val="22"/>
                <w:szCs w:val="22"/>
                <w:lang w:eastAsia="en-GB"/>
              </w:rPr>
              <w:t xml:space="preserve"> </w:t>
            </w:r>
            <w:r w:rsidRPr="00AC4690">
              <w:rPr>
                <w:rFonts w:eastAsia="Calibri"/>
                <w:b/>
                <w:sz w:val="22"/>
                <w:szCs w:val="22"/>
                <w:lang w:eastAsia="en-GB"/>
              </w:rPr>
              <w:t>(</w:t>
            </w:r>
            <w:r w:rsidRPr="00AC4690">
              <w:rPr>
                <w:rFonts w:eastAsia="Calibri"/>
                <w:sz w:val="24"/>
                <w:szCs w:val="22"/>
              </w:rPr>
              <w:t>öntisztázás</w:t>
            </w:r>
            <w:r w:rsidRPr="00AC4690">
              <w:rPr>
                <w:rFonts w:eastAsia="Calibri"/>
                <w:sz w:val="22"/>
                <w:szCs w:val="22"/>
              </w:rPr>
              <w:t>)</w:t>
            </w:r>
            <w:r w:rsidRPr="00AC4690">
              <w:rPr>
                <w:rFonts w:eastAsia="Calibri"/>
                <w:sz w:val="22"/>
                <w:szCs w:val="22"/>
                <w:lang w:eastAsia="en-GB"/>
              </w:rPr>
              <w:t>?</w:t>
            </w:r>
          </w:p>
        </w:tc>
        <w:tc>
          <w:tcPr>
            <w:tcW w:w="4645" w:type="dxa"/>
            <w:shd w:val="clear" w:color="auto" w:fill="auto"/>
          </w:tcPr>
          <w:p w14:paraId="339514A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 Igen [] Nem </w:t>
            </w:r>
          </w:p>
        </w:tc>
      </w:tr>
      <w:tr w:rsidR="00AC4690" w:rsidRPr="00AC4690" w14:paraId="467105CB" w14:textId="77777777" w:rsidTr="00AC4690">
        <w:tc>
          <w:tcPr>
            <w:tcW w:w="4644" w:type="dxa"/>
            <w:shd w:val="clear" w:color="auto" w:fill="auto"/>
          </w:tcPr>
          <w:p w14:paraId="4058F60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b/>
                <w:sz w:val="22"/>
                <w:szCs w:val="22"/>
                <w:lang w:eastAsia="en-GB"/>
              </w:rPr>
              <w:t>Amennyiben igen</w:t>
            </w:r>
            <w:r w:rsidRPr="00AC4690">
              <w:rPr>
                <w:rFonts w:eastAsia="Calibri"/>
                <w:sz w:val="22"/>
                <w:szCs w:val="22"/>
                <w:lang w:eastAsia="en-GB"/>
              </w:rPr>
              <w:t>, kérjük, ismertesse ezeket az intézkedéseket</w:t>
            </w:r>
            <w:r w:rsidRPr="00AC4690">
              <w:rPr>
                <w:rFonts w:eastAsia="Calibri"/>
                <w:sz w:val="22"/>
                <w:szCs w:val="22"/>
                <w:vertAlign w:val="superscript"/>
                <w:lang w:eastAsia="en-GB"/>
              </w:rPr>
              <w:footnoteReference w:id="62"/>
            </w:r>
            <w:r w:rsidRPr="00AC4690">
              <w:rPr>
                <w:rFonts w:eastAsia="Calibri"/>
                <w:sz w:val="22"/>
                <w:szCs w:val="22"/>
                <w:lang w:eastAsia="en-GB"/>
              </w:rPr>
              <w:t>:</w:t>
            </w:r>
          </w:p>
        </w:tc>
        <w:tc>
          <w:tcPr>
            <w:tcW w:w="4645" w:type="dxa"/>
            <w:shd w:val="clear" w:color="auto" w:fill="auto"/>
          </w:tcPr>
          <w:p w14:paraId="2FE384F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bl>
    <w:p w14:paraId="78F82591"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9"/>
        <w:gridCol w:w="2263"/>
        <w:gridCol w:w="2320"/>
      </w:tblGrid>
      <w:tr w:rsidR="00AC4690" w:rsidRPr="00AC4690" w14:paraId="3DF144D3" w14:textId="77777777" w:rsidTr="00AC4690">
        <w:tc>
          <w:tcPr>
            <w:tcW w:w="4644" w:type="dxa"/>
            <w:shd w:val="clear" w:color="auto" w:fill="auto"/>
          </w:tcPr>
          <w:p w14:paraId="62C6304C"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Adó vagy társadalombiztosítási járulék fizetése:</w:t>
            </w:r>
          </w:p>
        </w:tc>
        <w:tc>
          <w:tcPr>
            <w:tcW w:w="4645" w:type="dxa"/>
            <w:gridSpan w:val="2"/>
            <w:shd w:val="clear" w:color="auto" w:fill="auto"/>
          </w:tcPr>
          <w:p w14:paraId="6837C0ED"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07CCEA87" w14:textId="77777777" w:rsidTr="00AC4690">
        <w:tc>
          <w:tcPr>
            <w:tcW w:w="4644" w:type="dxa"/>
            <w:shd w:val="clear" w:color="auto" w:fill="auto"/>
          </w:tcPr>
          <w:p w14:paraId="6BEA2EB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Teljesítette-e a gazdasági szereplő összes </w:t>
            </w:r>
            <w:r w:rsidRPr="00AC4690">
              <w:rPr>
                <w:rFonts w:eastAsia="Calibri"/>
                <w:b/>
                <w:sz w:val="22"/>
                <w:szCs w:val="22"/>
                <w:lang w:eastAsia="en-GB"/>
              </w:rPr>
              <w:t>kötelezettségét az adók és társadalombiztosítási járulékok megfizetése tekintetében</w:t>
            </w:r>
            <w:r w:rsidRPr="00AC4690">
              <w:rPr>
                <w:rFonts w:eastAsia="Calibri"/>
                <w:sz w:val="22"/>
                <w:szCs w:val="22"/>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120FEB9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r w:rsidR="00AC4690" w:rsidRPr="00AC4690" w14:paraId="665EAA64" w14:textId="77777777" w:rsidTr="00AC4690">
        <w:trPr>
          <w:trHeight w:val="470"/>
        </w:trPr>
        <w:tc>
          <w:tcPr>
            <w:tcW w:w="4644" w:type="dxa"/>
            <w:vMerge w:val="restart"/>
            <w:shd w:val="clear" w:color="auto" w:fill="auto"/>
          </w:tcPr>
          <w:p w14:paraId="5B4DF025"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lastRenderedPageBreak/>
              <w:br/>
            </w:r>
            <w:r w:rsidRPr="00AC4690">
              <w:rPr>
                <w:rFonts w:eastAsia="Calibri"/>
                <w:sz w:val="24"/>
                <w:szCs w:val="22"/>
                <w:lang w:eastAsia="en-GB"/>
              </w:rPr>
              <w:br/>
            </w:r>
            <w:r w:rsidRPr="00AC4690">
              <w:rPr>
                <w:rFonts w:eastAsia="Calibri"/>
                <w:b/>
                <w:sz w:val="22"/>
                <w:szCs w:val="22"/>
                <w:lang w:eastAsia="en-GB"/>
              </w:rPr>
              <w:t>Ha nem</w:t>
            </w:r>
            <w:r w:rsidRPr="00AC4690">
              <w:rPr>
                <w:rFonts w:eastAsia="Calibri"/>
                <w:sz w:val="22"/>
                <w:szCs w:val="22"/>
                <w:lang w:eastAsia="en-GB"/>
              </w:rPr>
              <w:t>, akkor kérjük, adja meg a következő információkat:</w:t>
            </w:r>
            <w:r w:rsidRPr="00AC4690">
              <w:rPr>
                <w:rFonts w:eastAsia="Calibri"/>
                <w:sz w:val="22"/>
                <w:szCs w:val="22"/>
                <w:lang w:eastAsia="en-GB"/>
              </w:rPr>
              <w:br/>
              <w:t>a) Érintett ország vagy tagállam</w:t>
            </w:r>
            <w:r w:rsidRPr="00AC4690">
              <w:rPr>
                <w:rFonts w:eastAsia="Calibri"/>
                <w:sz w:val="22"/>
                <w:szCs w:val="22"/>
                <w:lang w:eastAsia="en-GB"/>
              </w:rPr>
              <w:br/>
              <w:t>b) Mi az érintett összeg?</w:t>
            </w:r>
            <w:r w:rsidRPr="00AC4690">
              <w:rPr>
                <w:rFonts w:eastAsia="Calibri"/>
                <w:sz w:val="22"/>
                <w:szCs w:val="22"/>
                <w:lang w:eastAsia="en-GB"/>
              </w:rPr>
              <w:br/>
              <w:t>c) A kötelezettségszegés megállapításának módja:</w:t>
            </w:r>
            <w:r w:rsidRPr="00AC4690">
              <w:rPr>
                <w:rFonts w:eastAsia="Calibri"/>
                <w:sz w:val="22"/>
                <w:szCs w:val="22"/>
                <w:lang w:eastAsia="en-GB"/>
              </w:rPr>
              <w:br/>
              <w:t xml:space="preserve">1) Bírósági vagy közigazgatási </w:t>
            </w:r>
            <w:r w:rsidRPr="00AC4690">
              <w:rPr>
                <w:rFonts w:eastAsia="Calibri"/>
                <w:b/>
                <w:sz w:val="22"/>
                <w:szCs w:val="22"/>
                <w:lang w:eastAsia="en-GB"/>
              </w:rPr>
              <w:t>határozat</w:t>
            </w:r>
            <w:r w:rsidRPr="00AC4690">
              <w:rPr>
                <w:rFonts w:eastAsia="Calibri"/>
                <w:sz w:val="22"/>
                <w:szCs w:val="22"/>
                <w:lang w:eastAsia="en-GB"/>
              </w:rPr>
              <w:t>:</w:t>
            </w:r>
          </w:p>
          <w:p w14:paraId="580290A2" w14:textId="77777777" w:rsidR="00AC4690" w:rsidRPr="00AC4690" w:rsidRDefault="00AC4690" w:rsidP="00AC4690">
            <w:pPr>
              <w:widowControl/>
              <w:numPr>
                <w:ilvl w:val="0"/>
                <w:numId w:val="14"/>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b/>
              <w:t>Ez a határozat jogerős és kötelező?</w:t>
            </w:r>
          </w:p>
          <w:p w14:paraId="757384D8" w14:textId="77777777" w:rsidR="00AC4690" w:rsidRPr="00AC4690" w:rsidRDefault="00AC4690" w:rsidP="00AC4690">
            <w:pPr>
              <w:widowControl/>
              <w:numPr>
                <w:ilvl w:val="0"/>
                <w:numId w:val="24"/>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Kérjük, adja meg az ítélet vagy a határozat dátumát.</w:t>
            </w:r>
          </w:p>
          <w:p w14:paraId="6BBC452E" w14:textId="77777777" w:rsidR="00AC4690" w:rsidRPr="00AC4690" w:rsidRDefault="00AC4690" w:rsidP="00AC4690">
            <w:pPr>
              <w:widowControl/>
              <w:numPr>
                <w:ilvl w:val="0"/>
                <w:numId w:val="24"/>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Ítélet esetén, </w:t>
            </w:r>
            <w:r w:rsidRPr="00AC4690">
              <w:rPr>
                <w:rFonts w:eastAsia="Calibri"/>
                <w:b/>
                <w:sz w:val="22"/>
                <w:szCs w:val="22"/>
                <w:lang w:eastAsia="en-GB"/>
              </w:rPr>
              <w:t>amennyiben erről közvetlenül rendelkezik</w:t>
            </w:r>
            <w:r w:rsidRPr="00AC4690">
              <w:rPr>
                <w:rFonts w:eastAsia="Calibri"/>
                <w:sz w:val="22"/>
                <w:szCs w:val="22"/>
                <w:lang w:eastAsia="en-GB"/>
              </w:rPr>
              <w:t>, a kizárási időtartam hossza:</w:t>
            </w:r>
          </w:p>
          <w:p w14:paraId="30B6F98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 xml:space="preserve">2) </w:t>
            </w:r>
            <w:r w:rsidRPr="00AC4690">
              <w:rPr>
                <w:rFonts w:eastAsia="Calibri"/>
                <w:b/>
                <w:sz w:val="24"/>
                <w:szCs w:val="22"/>
                <w:lang w:eastAsia="en-GB"/>
              </w:rPr>
              <w:t>Egyéb mód</w:t>
            </w:r>
            <w:r w:rsidRPr="00AC4690">
              <w:rPr>
                <w:rFonts w:eastAsia="Calibri"/>
                <w:sz w:val="24"/>
                <w:szCs w:val="22"/>
                <w:lang w:eastAsia="en-GB"/>
              </w:rPr>
              <w:t>?</w:t>
            </w:r>
            <w:r w:rsidRPr="00AC4690">
              <w:rPr>
                <w:rFonts w:eastAsia="Calibri"/>
                <w:sz w:val="22"/>
                <w:szCs w:val="22"/>
                <w:lang w:eastAsia="en-GB"/>
              </w:rPr>
              <w:t xml:space="preserve"> Kérjük, részletezze:</w:t>
            </w:r>
          </w:p>
          <w:p w14:paraId="768EDD8B"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61D61E39"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Adók</w:t>
            </w:r>
          </w:p>
        </w:tc>
        <w:tc>
          <w:tcPr>
            <w:tcW w:w="2323" w:type="dxa"/>
            <w:shd w:val="clear" w:color="auto" w:fill="auto"/>
          </w:tcPr>
          <w:p w14:paraId="6E524CF1"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Társadalombiztosítási hozzájárulás</w:t>
            </w:r>
          </w:p>
        </w:tc>
      </w:tr>
      <w:tr w:rsidR="00AC4690" w:rsidRPr="00AC4690" w14:paraId="01B4600B" w14:textId="77777777" w:rsidTr="00AC4690">
        <w:trPr>
          <w:trHeight w:val="1977"/>
        </w:trPr>
        <w:tc>
          <w:tcPr>
            <w:tcW w:w="4644" w:type="dxa"/>
            <w:vMerge/>
            <w:shd w:val="clear" w:color="auto" w:fill="auto"/>
          </w:tcPr>
          <w:p w14:paraId="58BBAD72"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p>
        </w:tc>
        <w:tc>
          <w:tcPr>
            <w:tcW w:w="2322" w:type="dxa"/>
            <w:shd w:val="clear" w:color="auto" w:fill="auto"/>
          </w:tcPr>
          <w:p w14:paraId="32F9D69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w:t>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c1) [] Igen [] Nem</w:t>
            </w:r>
          </w:p>
          <w:p w14:paraId="35A93E96" w14:textId="77777777" w:rsidR="00AC4690" w:rsidRPr="00AC4690" w:rsidRDefault="00AC4690" w:rsidP="00AC4690">
            <w:pPr>
              <w:widowControl/>
              <w:numPr>
                <w:ilvl w:val="0"/>
                <w:numId w:val="1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p w14:paraId="38D2C607"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p>
          <w:p w14:paraId="0903C39A"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p>
          <w:p w14:paraId="7073A23D"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c2) [ …]</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d) [] Igen [] Nem</w:t>
            </w:r>
            <w:r w:rsidRPr="00AC4690">
              <w:rPr>
                <w:rFonts w:eastAsia="Calibri"/>
                <w:sz w:val="24"/>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 [……]</w:t>
            </w:r>
          </w:p>
        </w:tc>
        <w:tc>
          <w:tcPr>
            <w:tcW w:w="2323" w:type="dxa"/>
            <w:shd w:val="clear" w:color="auto" w:fill="auto"/>
          </w:tcPr>
          <w:p w14:paraId="1F240050"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w:t>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c1) [] Igen [] Nem</w:t>
            </w:r>
          </w:p>
          <w:p w14:paraId="432CC42B"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p w14:paraId="276E8DEC"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p>
          <w:p w14:paraId="57476A94"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p>
          <w:p w14:paraId="69D0936B"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c2) [ …]</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d) [] Igen [] Nem</w:t>
            </w:r>
            <w:r w:rsidRPr="00AC4690">
              <w:rPr>
                <w:rFonts w:eastAsia="Calibri"/>
                <w:sz w:val="24"/>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 [……]</w:t>
            </w:r>
          </w:p>
        </w:tc>
      </w:tr>
      <w:tr w:rsidR="00AC4690" w:rsidRPr="00AC4690" w14:paraId="58204F95" w14:textId="77777777" w:rsidTr="00AC4690">
        <w:tc>
          <w:tcPr>
            <w:tcW w:w="4644" w:type="dxa"/>
            <w:shd w:val="clear" w:color="auto" w:fill="auto"/>
          </w:tcPr>
          <w:p w14:paraId="7FD5363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318F0E32"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(internetcím, a kibocsátó hatóság vagy testület, a dokumentáció pontos hivatkozási adatai):</w:t>
            </w:r>
            <w:r w:rsidRPr="00AC4690">
              <w:rPr>
                <w:rFonts w:eastAsia="Calibri"/>
                <w:sz w:val="22"/>
                <w:szCs w:val="22"/>
                <w:vertAlign w:val="superscript"/>
                <w:lang w:eastAsia="en-GB"/>
              </w:rPr>
              <w:t xml:space="preserve"> </w:t>
            </w:r>
            <w:r w:rsidRPr="00AC4690">
              <w:rPr>
                <w:rFonts w:eastAsia="Calibri"/>
                <w:sz w:val="22"/>
                <w:szCs w:val="22"/>
                <w:vertAlign w:val="superscript"/>
                <w:lang w:eastAsia="en-GB"/>
              </w:rPr>
              <w:footnoteReference w:id="63"/>
            </w:r>
            <w:r w:rsidRPr="00AC4690">
              <w:rPr>
                <w:rFonts w:eastAsia="Calibri"/>
                <w:sz w:val="24"/>
                <w:szCs w:val="22"/>
                <w:lang w:eastAsia="en-GB"/>
              </w:rPr>
              <w:br/>
            </w:r>
            <w:r w:rsidRPr="00AC4690">
              <w:rPr>
                <w:rFonts w:eastAsia="Calibri"/>
                <w:sz w:val="22"/>
                <w:szCs w:val="22"/>
                <w:lang w:eastAsia="en-GB"/>
              </w:rPr>
              <w:t>[……][……][……]</w:t>
            </w:r>
          </w:p>
        </w:tc>
      </w:tr>
    </w:tbl>
    <w:p w14:paraId="6A99E28A"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C: Fizetésképtelenséggel, összeférhetetlenséggel vagy szakmai kötelességszegéssel kapcsolatos okok</w:t>
      </w:r>
      <w:r w:rsidRPr="00AC4690">
        <w:rPr>
          <w:rFonts w:eastAsia="Calibri"/>
          <w:b/>
          <w:smallCaps/>
          <w:sz w:val="22"/>
          <w:szCs w:val="22"/>
          <w:vertAlign w:val="superscript"/>
          <w:lang w:eastAsia="en-GB"/>
        </w:rPr>
        <w:footnoteReference w:id="64"/>
      </w:r>
    </w:p>
    <w:p w14:paraId="2C94B90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4514"/>
      </w:tblGrid>
      <w:tr w:rsidR="00AC4690" w:rsidRPr="00AC4690" w14:paraId="77AA6BEA" w14:textId="77777777" w:rsidTr="00AC4690">
        <w:tc>
          <w:tcPr>
            <w:tcW w:w="4644" w:type="dxa"/>
            <w:shd w:val="clear" w:color="auto" w:fill="auto"/>
          </w:tcPr>
          <w:p w14:paraId="608BF74B"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Esetleges fizetésképtelenség, összeférhetetlenség vagy szakmai kötelességszegés</w:t>
            </w:r>
          </w:p>
        </w:tc>
        <w:tc>
          <w:tcPr>
            <w:tcW w:w="4645" w:type="dxa"/>
            <w:shd w:val="clear" w:color="auto" w:fill="auto"/>
          </w:tcPr>
          <w:p w14:paraId="749AF4B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71483901" w14:textId="77777777" w:rsidTr="00AC4690">
        <w:trPr>
          <w:trHeight w:val="406"/>
        </w:trPr>
        <w:tc>
          <w:tcPr>
            <w:tcW w:w="4644" w:type="dxa"/>
            <w:vMerge w:val="restart"/>
            <w:shd w:val="clear" w:color="auto" w:fill="auto"/>
          </w:tcPr>
          <w:p w14:paraId="5FFAD7A2" w14:textId="77777777" w:rsidR="00AC4690" w:rsidRPr="007D4AB7" w:rsidRDefault="00AC4690" w:rsidP="00AC4690">
            <w:pPr>
              <w:widowControl/>
              <w:adjustRightInd/>
              <w:spacing w:before="120" w:after="120" w:line="240" w:lineRule="auto"/>
              <w:textAlignment w:val="auto"/>
              <w:rPr>
                <w:rFonts w:eastAsia="Calibri"/>
                <w:strike/>
                <w:sz w:val="24"/>
                <w:szCs w:val="22"/>
                <w:lang w:eastAsia="en-GB"/>
              </w:rPr>
            </w:pPr>
            <w:r w:rsidRPr="00896896">
              <w:rPr>
                <w:rFonts w:eastAsia="Calibri"/>
                <w:strike/>
                <w:sz w:val="22"/>
                <w:szCs w:val="22"/>
                <w:lang w:eastAsia="en-GB"/>
              </w:rPr>
              <w:t xml:space="preserve">A gazdasági szereplő </w:t>
            </w:r>
            <w:r w:rsidRPr="00896896">
              <w:rPr>
                <w:rFonts w:eastAsia="Calibri"/>
                <w:b/>
                <w:strike/>
                <w:sz w:val="22"/>
                <w:szCs w:val="22"/>
                <w:lang w:eastAsia="en-GB"/>
              </w:rPr>
              <w:t>tudomása szerint</w:t>
            </w:r>
            <w:r w:rsidRPr="00896896">
              <w:rPr>
                <w:rFonts w:eastAsia="Calibri"/>
                <w:strike/>
                <w:sz w:val="22"/>
                <w:szCs w:val="22"/>
                <w:lang w:eastAsia="en-GB"/>
              </w:rPr>
              <w:t xml:space="preserve"> megszegte-e </w:t>
            </w:r>
            <w:r w:rsidRPr="00896896">
              <w:rPr>
                <w:rFonts w:eastAsia="Calibri"/>
                <w:b/>
                <w:strike/>
                <w:sz w:val="22"/>
                <w:szCs w:val="22"/>
                <w:lang w:eastAsia="en-GB"/>
              </w:rPr>
              <w:t>kötelezettségeit</w:t>
            </w:r>
            <w:r w:rsidRPr="00896896">
              <w:rPr>
                <w:rFonts w:eastAsia="Calibri"/>
                <w:strike/>
                <w:sz w:val="22"/>
                <w:szCs w:val="22"/>
                <w:lang w:eastAsia="en-GB"/>
              </w:rPr>
              <w:t xml:space="preserve"> a </w:t>
            </w:r>
            <w:r w:rsidRPr="00896896">
              <w:rPr>
                <w:rFonts w:eastAsia="Calibri"/>
                <w:b/>
                <w:strike/>
                <w:sz w:val="22"/>
                <w:szCs w:val="22"/>
                <w:lang w:eastAsia="en-GB"/>
              </w:rPr>
              <w:t>környezetvédelmi, a szociális és a munkajog terén</w:t>
            </w:r>
            <w:r w:rsidRPr="00896896">
              <w:rPr>
                <w:rFonts w:eastAsia="Calibri"/>
                <w:b/>
                <w:strike/>
                <w:sz w:val="22"/>
                <w:szCs w:val="22"/>
                <w:vertAlign w:val="superscript"/>
                <w:lang w:eastAsia="en-GB"/>
              </w:rPr>
              <w:footnoteReference w:id="65"/>
            </w:r>
            <w:r w:rsidRPr="007D4AB7">
              <w:rPr>
                <w:rFonts w:eastAsia="Calibri"/>
                <w:b/>
                <w:strike/>
                <w:sz w:val="22"/>
                <w:szCs w:val="22"/>
                <w:lang w:eastAsia="en-GB"/>
              </w:rPr>
              <w:t>?</w:t>
            </w:r>
          </w:p>
        </w:tc>
        <w:tc>
          <w:tcPr>
            <w:tcW w:w="4645" w:type="dxa"/>
            <w:shd w:val="clear" w:color="auto" w:fill="auto"/>
          </w:tcPr>
          <w:p w14:paraId="352F43C9" w14:textId="77777777" w:rsidR="00AC4690" w:rsidRPr="007D4AB7" w:rsidRDefault="00AC4690" w:rsidP="00AC4690">
            <w:pPr>
              <w:widowControl/>
              <w:adjustRightInd/>
              <w:spacing w:before="120" w:after="120" w:line="240" w:lineRule="auto"/>
              <w:textAlignment w:val="auto"/>
              <w:rPr>
                <w:rFonts w:eastAsia="Calibri"/>
                <w:strike/>
                <w:sz w:val="24"/>
                <w:szCs w:val="22"/>
                <w:lang w:eastAsia="en-GB"/>
              </w:rPr>
            </w:pPr>
            <w:r w:rsidRPr="007D4AB7">
              <w:rPr>
                <w:rFonts w:eastAsia="Calibri"/>
                <w:strike/>
                <w:sz w:val="22"/>
                <w:szCs w:val="22"/>
                <w:lang w:eastAsia="en-GB"/>
              </w:rPr>
              <w:t>[] Igen [] Nem</w:t>
            </w:r>
          </w:p>
        </w:tc>
      </w:tr>
      <w:tr w:rsidR="00AC4690" w:rsidRPr="00AC4690" w14:paraId="3F65FD00" w14:textId="77777777" w:rsidTr="00AC4690">
        <w:trPr>
          <w:trHeight w:val="405"/>
        </w:trPr>
        <w:tc>
          <w:tcPr>
            <w:tcW w:w="4644" w:type="dxa"/>
            <w:vMerge/>
            <w:shd w:val="clear" w:color="auto" w:fill="auto"/>
          </w:tcPr>
          <w:p w14:paraId="7ABFC409" w14:textId="77777777" w:rsidR="00AC4690" w:rsidRPr="007D4AB7" w:rsidRDefault="00AC4690" w:rsidP="00AC4690">
            <w:pPr>
              <w:widowControl/>
              <w:adjustRightInd/>
              <w:spacing w:before="120" w:after="120" w:line="240" w:lineRule="auto"/>
              <w:textAlignment w:val="auto"/>
              <w:rPr>
                <w:rFonts w:eastAsia="Calibri"/>
                <w:strike/>
                <w:sz w:val="24"/>
                <w:szCs w:val="22"/>
                <w:lang w:eastAsia="en-GB"/>
              </w:rPr>
            </w:pPr>
          </w:p>
        </w:tc>
        <w:tc>
          <w:tcPr>
            <w:tcW w:w="4645" w:type="dxa"/>
            <w:shd w:val="clear" w:color="auto" w:fill="auto"/>
          </w:tcPr>
          <w:p w14:paraId="29D08408"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b/>
                <w:strike/>
                <w:sz w:val="22"/>
                <w:szCs w:val="22"/>
                <w:lang w:eastAsia="en-GB"/>
              </w:rPr>
              <w:t>Ha igen</w:t>
            </w:r>
            <w:r w:rsidRPr="007D4AB7">
              <w:rPr>
                <w:rFonts w:eastAsia="Calibri"/>
                <w:strike/>
                <w:sz w:val="22"/>
                <w:szCs w:val="22"/>
                <w:lang w:eastAsia="en-GB"/>
              </w:rPr>
              <w:t xml:space="preserve">, hozott-e a gazdasági szereplő olyan intézkedéseket, amelyek e kizárási okok ellenére </w:t>
            </w:r>
            <w:r w:rsidRPr="007D4AB7">
              <w:rPr>
                <w:rFonts w:eastAsia="Calibri"/>
                <w:strike/>
                <w:sz w:val="22"/>
                <w:szCs w:val="22"/>
                <w:lang w:eastAsia="en-GB"/>
              </w:rPr>
              <w:lastRenderedPageBreak/>
              <w:t>igazolják megbízhatóságát (öntisztázás)?</w:t>
            </w:r>
            <w:r w:rsidRPr="007D4AB7">
              <w:rPr>
                <w:rFonts w:eastAsia="Calibri"/>
                <w:strike/>
                <w:sz w:val="22"/>
                <w:szCs w:val="22"/>
                <w:lang w:eastAsia="en-GB"/>
              </w:rPr>
              <w:br/>
              <w:t>[] Igen [] Nem</w:t>
            </w:r>
            <w:r w:rsidRPr="007D4AB7">
              <w:rPr>
                <w:rFonts w:eastAsia="Calibri"/>
                <w:strike/>
                <w:sz w:val="22"/>
                <w:szCs w:val="22"/>
                <w:lang w:eastAsia="en-GB"/>
              </w:rPr>
              <w:br/>
              <w:t>Amennyiben igen, kérjük, ismertesse ezeket az intézkedéseket: [……]</w:t>
            </w:r>
          </w:p>
        </w:tc>
      </w:tr>
      <w:tr w:rsidR="00AC4690" w:rsidRPr="00AC4690" w14:paraId="7B2B72E4" w14:textId="77777777" w:rsidTr="00AC4690">
        <w:tc>
          <w:tcPr>
            <w:tcW w:w="4644" w:type="dxa"/>
            <w:shd w:val="clear" w:color="auto" w:fill="auto"/>
          </w:tcPr>
          <w:p w14:paraId="46A7B786"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sz w:val="22"/>
                <w:szCs w:val="22"/>
                <w:lang w:eastAsia="en-GB"/>
              </w:rPr>
              <w:lastRenderedPageBreak/>
              <w:t>A gazdasági szereplő a következő helyzetek bármelyikében van-e:</w:t>
            </w:r>
            <w:r w:rsidRPr="00AC4690">
              <w:rPr>
                <w:rFonts w:eastAsia="Calibri"/>
                <w:sz w:val="24"/>
                <w:szCs w:val="22"/>
                <w:lang w:eastAsia="en-GB"/>
              </w:rPr>
              <w:br/>
            </w:r>
            <w:r w:rsidRPr="00AC4690">
              <w:rPr>
                <w:rFonts w:eastAsia="Calibri"/>
                <w:sz w:val="22"/>
                <w:szCs w:val="22"/>
                <w:lang w:eastAsia="en-GB"/>
              </w:rPr>
              <w:t>a)</w:t>
            </w:r>
            <w:r w:rsidRPr="00AC4690">
              <w:rPr>
                <w:rFonts w:eastAsia="Calibri"/>
                <w:b/>
                <w:sz w:val="22"/>
                <w:szCs w:val="22"/>
                <w:lang w:eastAsia="en-GB"/>
              </w:rPr>
              <w:t xml:space="preserve"> Csődeljárás, </w:t>
            </w:r>
            <w:r w:rsidRPr="00AC4690">
              <w:rPr>
                <w:rFonts w:eastAsia="Calibri"/>
                <w:sz w:val="22"/>
                <w:szCs w:val="22"/>
                <w:lang w:eastAsia="en-GB"/>
              </w:rPr>
              <w:t>vagy</w:t>
            </w:r>
            <w:r w:rsidRPr="00AC4690">
              <w:rPr>
                <w:rFonts w:eastAsia="Calibri"/>
                <w:sz w:val="24"/>
                <w:szCs w:val="22"/>
                <w:lang w:eastAsia="en-GB"/>
              </w:rPr>
              <w:br/>
            </w:r>
            <w:r w:rsidRPr="00AC4690">
              <w:rPr>
                <w:rFonts w:eastAsia="Calibri"/>
                <w:sz w:val="22"/>
                <w:szCs w:val="22"/>
                <w:lang w:eastAsia="en-GB"/>
              </w:rPr>
              <w:t>b)</w:t>
            </w:r>
            <w:r w:rsidRPr="00AC4690">
              <w:rPr>
                <w:rFonts w:eastAsia="Calibri"/>
                <w:b/>
                <w:sz w:val="22"/>
                <w:szCs w:val="22"/>
                <w:lang w:eastAsia="en-GB"/>
              </w:rPr>
              <w:t xml:space="preserve"> Fizetésképtelenségi eljárás</w:t>
            </w:r>
            <w:r w:rsidRPr="00AC4690">
              <w:rPr>
                <w:rFonts w:eastAsia="Calibri"/>
                <w:sz w:val="22"/>
                <w:szCs w:val="22"/>
                <w:lang w:eastAsia="en-GB"/>
              </w:rPr>
              <w:t xml:space="preserve"> vagy felszámolási eljárás alatt áll, vagy</w:t>
            </w:r>
            <w:r w:rsidRPr="00AC4690">
              <w:rPr>
                <w:rFonts w:eastAsia="Calibri"/>
                <w:sz w:val="24"/>
                <w:szCs w:val="22"/>
                <w:lang w:eastAsia="en-GB"/>
              </w:rPr>
              <w:br/>
            </w:r>
            <w:r w:rsidRPr="00AC4690">
              <w:rPr>
                <w:rFonts w:eastAsia="Calibri"/>
                <w:sz w:val="22"/>
                <w:szCs w:val="22"/>
                <w:lang w:eastAsia="en-GB"/>
              </w:rPr>
              <w:t xml:space="preserve">c) </w:t>
            </w:r>
            <w:r w:rsidRPr="00AC4690">
              <w:rPr>
                <w:rFonts w:eastAsia="Calibri"/>
                <w:b/>
                <w:sz w:val="22"/>
                <w:szCs w:val="22"/>
                <w:lang w:eastAsia="en-GB"/>
              </w:rPr>
              <w:t>Hitelezőkkel csődegyezséget kötött</w:t>
            </w:r>
            <w:r w:rsidRPr="00AC4690">
              <w:rPr>
                <w:rFonts w:eastAsia="Calibri"/>
                <w:sz w:val="22"/>
                <w:szCs w:val="22"/>
                <w:lang w:eastAsia="en-GB"/>
              </w:rPr>
              <w:t>, vagy</w:t>
            </w:r>
            <w:r w:rsidRPr="00AC4690">
              <w:rPr>
                <w:rFonts w:eastAsia="Calibri"/>
                <w:sz w:val="24"/>
                <w:szCs w:val="22"/>
                <w:lang w:eastAsia="en-GB"/>
              </w:rPr>
              <w:br/>
            </w:r>
            <w:r w:rsidRPr="00AC4690">
              <w:rPr>
                <w:rFonts w:eastAsia="Calibri"/>
                <w:sz w:val="22"/>
                <w:szCs w:val="22"/>
                <w:lang w:eastAsia="en-GB"/>
              </w:rPr>
              <w:t>d) A nemzeti törvények és rendeletek szerinti hasonló eljárás következtében bármely hasonló helyzetben van</w:t>
            </w:r>
            <w:r w:rsidRPr="00AC4690">
              <w:rPr>
                <w:rFonts w:eastAsia="Calibri"/>
                <w:sz w:val="22"/>
                <w:szCs w:val="22"/>
                <w:vertAlign w:val="superscript"/>
                <w:lang w:eastAsia="en-GB"/>
              </w:rPr>
              <w:footnoteReference w:id="66"/>
            </w:r>
            <w:r w:rsidRPr="00AC4690">
              <w:rPr>
                <w:rFonts w:eastAsia="Calibri"/>
                <w:sz w:val="22"/>
                <w:szCs w:val="22"/>
                <w:lang w:eastAsia="en-GB"/>
              </w:rPr>
              <w:t>, vagy</w:t>
            </w:r>
            <w:r w:rsidRPr="00AC4690">
              <w:rPr>
                <w:rFonts w:eastAsia="Calibri"/>
                <w:sz w:val="24"/>
                <w:szCs w:val="22"/>
                <w:lang w:eastAsia="en-GB"/>
              </w:rPr>
              <w:br/>
            </w:r>
            <w:r w:rsidRPr="00AC4690">
              <w:rPr>
                <w:rFonts w:eastAsia="Calibri"/>
                <w:sz w:val="22"/>
                <w:szCs w:val="22"/>
                <w:lang w:eastAsia="en-GB"/>
              </w:rPr>
              <w:t>e) Vagyonát felszámoló vagy bíróság kezeli, vagy</w:t>
            </w:r>
            <w:r w:rsidRPr="00AC4690">
              <w:rPr>
                <w:rFonts w:eastAsia="Calibri"/>
                <w:sz w:val="24"/>
                <w:szCs w:val="22"/>
                <w:lang w:eastAsia="en-GB"/>
              </w:rPr>
              <w:br/>
            </w:r>
            <w:r w:rsidRPr="00AC4690">
              <w:rPr>
                <w:rFonts w:eastAsia="Calibri"/>
                <w:sz w:val="22"/>
                <w:szCs w:val="22"/>
                <w:lang w:eastAsia="en-GB"/>
              </w:rPr>
              <w:t>f) Üzleti tevékenységét felfüggesztette?</w:t>
            </w:r>
            <w:r w:rsidRPr="00AC4690">
              <w:rPr>
                <w:rFonts w:eastAsia="Calibri"/>
                <w:sz w:val="24"/>
                <w:szCs w:val="22"/>
                <w:lang w:eastAsia="en-GB"/>
              </w:rPr>
              <w:br/>
            </w:r>
            <w:r w:rsidRPr="00AC4690">
              <w:rPr>
                <w:rFonts w:eastAsia="Calibri"/>
                <w:b/>
                <w:sz w:val="22"/>
                <w:szCs w:val="22"/>
                <w:lang w:eastAsia="en-GB"/>
              </w:rPr>
              <w:t>Ha igen:</w:t>
            </w:r>
          </w:p>
          <w:p w14:paraId="2B38774F"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Kérjük, részletezze:</w:t>
            </w:r>
          </w:p>
          <w:p w14:paraId="3045CD32"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Kérjük, ismertesse az okokat, amelyek miatt mégis képes lesz az alkalmazandó nemzeti szabályokat és üzletfolytonossági intézkedéseket figyelembe véve a szerződés teljesítésére</w:t>
            </w:r>
            <w:r w:rsidRPr="00AC4690">
              <w:rPr>
                <w:rFonts w:eastAsia="Calibri"/>
                <w:sz w:val="22"/>
                <w:szCs w:val="22"/>
                <w:vertAlign w:val="superscript"/>
                <w:lang w:eastAsia="en-GB"/>
              </w:rPr>
              <w:footnoteReference w:id="67"/>
            </w:r>
            <w:r w:rsidRPr="00AC4690">
              <w:rPr>
                <w:rFonts w:eastAsia="Calibri"/>
                <w:sz w:val="22"/>
                <w:szCs w:val="22"/>
                <w:lang w:eastAsia="en-GB"/>
              </w:rPr>
              <w:t>.</w:t>
            </w:r>
          </w:p>
          <w:p w14:paraId="00DDB330"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Ha a vonatkozó információ elektronikusan elérhető, kérjük, adja meg a következő információkat:</w:t>
            </w:r>
          </w:p>
        </w:tc>
        <w:tc>
          <w:tcPr>
            <w:tcW w:w="4645" w:type="dxa"/>
            <w:shd w:val="clear" w:color="auto" w:fill="auto"/>
          </w:tcPr>
          <w:p w14:paraId="542FD882"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p>
          <w:p w14:paraId="4A91C32D"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54F97362"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p>
          <w:p w14:paraId="00CC4EDF" w14:textId="77777777" w:rsidR="00AC4690" w:rsidRPr="00AC4690" w:rsidRDefault="00AC4690" w:rsidP="00AC4690">
            <w:pPr>
              <w:widowControl/>
              <w:adjustRightInd/>
              <w:spacing w:before="120" w:after="120" w:line="240" w:lineRule="auto"/>
              <w:ind w:left="850"/>
              <w:textAlignment w:val="auto"/>
              <w:rPr>
                <w:rFonts w:eastAsia="Calibri"/>
                <w:sz w:val="24"/>
                <w:szCs w:val="22"/>
                <w:lang w:eastAsia="en-GB"/>
              </w:rPr>
            </w:pPr>
            <w:r w:rsidRPr="00AC4690">
              <w:rPr>
                <w:rFonts w:eastAsia="Calibri"/>
                <w:sz w:val="24"/>
                <w:szCs w:val="22"/>
                <w:lang w:eastAsia="en-GB"/>
              </w:rPr>
              <w:br/>
            </w:r>
          </w:p>
          <w:p w14:paraId="38FA737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(internetcím, a kibocsátó hatóság vagy testület, a dokumentáció pontos hivatkozási adatai): [……][……][……]</w:t>
            </w:r>
          </w:p>
        </w:tc>
      </w:tr>
      <w:tr w:rsidR="00AC4690" w:rsidRPr="00AC4690" w14:paraId="7B1535DA" w14:textId="77777777" w:rsidTr="00AC4690">
        <w:trPr>
          <w:trHeight w:val="303"/>
        </w:trPr>
        <w:tc>
          <w:tcPr>
            <w:tcW w:w="4644" w:type="dxa"/>
            <w:vMerge w:val="restart"/>
            <w:shd w:val="clear" w:color="auto" w:fill="auto"/>
          </w:tcPr>
          <w:p w14:paraId="4CE38D03"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896896">
              <w:rPr>
                <w:rFonts w:eastAsia="Calibri"/>
                <w:strike/>
                <w:sz w:val="22"/>
                <w:szCs w:val="22"/>
                <w:lang w:eastAsia="en-GB"/>
              </w:rPr>
              <w:t xml:space="preserve">Elkövetett-e a gazdasági szereplő </w:t>
            </w:r>
            <w:r w:rsidRPr="00896896">
              <w:rPr>
                <w:rFonts w:eastAsia="Calibri"/>
                <w:b/>
                <w:strike/>
                <w:sz w:val="22"/>
                <w:szCs w:val="22"/>
                <w:lang w:eastAsia="en-GB"/>
              </w:rPr>
              <w:t>súlyos szakmai kötelességszegést</w:t>
            </w:r>
            <w:r w:rsidRPr="00896896">
              <w:rPr>
                <w:rFonts w:eastAsia="Calibri"/>
                <w:b/>
                <w:strike/>
                <w:sz w:val="22"/>
                <w:szCs w:val="22"/>
                <w:vertAlign w:val="superscript"/>
                <w:lang w:eastAsia="en-GB"/>
              </w:rPr>
              <w:footnoteReference w:id="68"/>
            </w:r>
            <w:r w:rsidRPr="007D4AB7">
              <w:rPr>
                <w:rFonts w:eastAsia="Calibri"/>
                <w:strike/>
                <w:sz w:val="22"/>
                <w:szCs w:val="22"/>
                <w:lang w:eastAsia="en-GB"/>
              </w:rPr>
              <w:t xml:space="preserve">? </w:t>
            </w:r>
            <w:r w:rsidRPr="007D4AB7">
              <w:rPr>
                <w:rFonts w:eastAsia="Calibri"/>
                <w:strike/>
                <w:sz w:val="22"/>
                <w:szCs w:val="22"/>
                <w:lang w:eastAsia="en-GB"/>
              </w:rPr>
              <w:br/>
              <w:t>Ha igen, kérjük, részletezze:</w:t>
            </w:r>
          </w:p>
        </w:tc>
        <w:tc>
          <w:tcPr>
            <w:tcW w:w="4645" w:type="dxa"/>
            <w:shd w:val="clear" w:color="auto" w:fill="auto"/>
          </w:tcPr>
          <w:p w14:paraId="50A5936A"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 Igen [] Nem,</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t xml:space="preserve"> [……]</w:t>
            </w:r>
          </w:p>
        </w:tc>
      </w:tr>
      <w:tr w:rsidR="00AC4690" w:rsidRPr="00AC4690" w14:paraId="419E5262" w14:textId="77777777" w:rsidTr="00AC4690">
        <w:trPr>
          <w:trHeight w:val="303"/>
        </w:trPr>
        <w:tc>
          <w:tcPr>
            <w:tcW w:w="4644" w:type="dxa"/>
            <w:vMerge/>
            <w:shd w:val="clear" w:color="auto" w:fill="auto"/>
          </w:tcPr>
          <w:p w14:paraId="77BFDF0F"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p>
        </w:tc>
        <w:tc>
          <w:tcPr>
            <w:tcW w:w="4645" w:type="dxa"/>
            <w:shd w:val="clear" w:color="auto" w:fill="auto"/>
          </w:tcPr>
          <w:p w14:paraId="16DD2DD3" w14:textId="77777777" w:rsidR="00AC4690" w:rsidRPr="007D4AB7" w:rsidRDefault="00AC4690" w:rsidP="00AC4690">
            <w:pPr>
              <w:widowControl/>
              <w:adjustRightInd/>
              <w:spacing w:before="120" w:after="120" w:line="240" w:lineRule="auto"/>
              <w:jc w:val="left"/>
              <w:textAlignment w:val="auto"/>
              <w:rPr>
                <w:rFonts w:eastAsia="Calibri"/>
                <w:strike/>
                <w:sz w:val="22"/>
                <w:szCs w:val="22"/>
                <w:lang w:eastAsia="en-GB"/>
              </w:rPr>
            </w:pPr>
            <w:r w:rsidRPr="007D4AB7">
              <w:rPr>
                <w:rFonts w:eastAsia="Calibri"/>
                <w:b/>
                <w:strike/>
                <w:sz w:val="22"/>
                <w:szCs w:val="22"/>
                <w:lang w:eastAsia="en-GB"/>
              </w:rPr>
              <w:t>Ha igen</w:t>
            </w:r>
            <w:r w:rsidRPr="007D4AB7">
              <w:rPr>
                <w:rFonts w:eastAsia="Calibri"/>
                <w:strike/>
                <w:sz w:val="22"/>
                <w:szCs w:val="22"/>
                <w:lang w:eastAsia="en-GB"/>
              </w:rPr>
              <w:t xml:space="preserve">, tett-e a gazdasági szereplő öntisztázó intézkedéseket? </w:t>
            </w:r>
          </w:p>
          <w:p w14:paraId="3E33B65E" w14:textId="77777777" w:rsidR="00AC4690" w:rsidRPr="007D4AB7" w:rsidRDefault="00AC4690" w:rsidP="00AC4690">
            <w:pPr>
              <w:widowControl/>
              <w:adjustRightInd/>
              <w:spacing w:before="120" w:after="120" w:line="240" w:lineRule="auto"/>
              <w:jc w:val="left"/>
              <w:textAlignment w:val="auto"/>
              <w:rPr>
                <w:rFonts w:eastAsia="Calibri"/>
                <w:strike/>
                <w:sz w:val="22"/>
                <w:szCs w:val="22"/>
                <w:lang w:eastAsia="en-GB"/>
              </w:rPr>
            </w:pPr>
            <w:r w:rsidRPr="007D4AB7">
              <w:rPr>
                <w:rFonts w:eastAsia="Calibri"/>
                <w:strike/>
                <w:sz w:val="22"/>
                <w:szCs w:val="22"/>
                <w:lang w:eastAsia="en-GB"/>
              </w:rPr>
              <w:t>[] Igen [] Nem</w:t>
            </w:r>
            <w:r w:rsidRPr="007D4AB7">
              <w:rPr>
                <w:rFonts w:eastAsia="Calibri"/>
                <w:strike/>
                <w:sz w:val="22"/>
                <w:szCs w:val="22"/>
                <w:lang w:eastAsia="en-GB"/>
              </w:rPr>
              <w:br/>
            </w:r>
            <w:r w:rsidRPr="007D4AB7">
              <w:rPr>
                <w:rFonts w:eastAsia="Calibri"/>
                <w:b/>
                <w:strike/>
                <w:sz w:val="22"/>
                <w:szCs w:val="22"/>
                <w:lang w:eastAsia="en-GB"/>
              </w:rPr>
              <w:t>Amennyiben igen</w:t>
            </w:r>
            <w:r w:rsidRPr="007D4AB7">
              <w:rPr>
                <w:rFonts w:eastAsia="Calibri"/>
                <w:strike/>
                <w:sz w:val="22"/>
                <w:szCs w:val="22"/>
                <w:lang w:eastAsia="en-GB"/>
              </w:rPr>
              <w:t xml:space="preserve">, kérjük, ismertesse ezeket az intézkedéseket: </w:t>
            </w:r>
          </w:p>
          <w:p w14:paraId="60E80F42"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w:t>
            </w:r>
          </w:p>
        </w:tc>
      </w:tr>
      <w:tr w:rsidR="00AC4690" w:rsidRPr="00AC4690" w14:paraId="0236D29A" w14:textId="77777777" w:rsidTr="00AC4690">
        <w:trPr>
          <w:trHeight w:val="515"/>
        </w:trPr>
        <w:tc>
          <w:tcPr>
            <w:tcW w:w="4644" w:type="dxa"/>
            <w:vMerge w:val="restart"/>
            <w:shd w:val="clear" w:color="auto" w:fill="auto"/>
          </w:tcPr>
          <w:p w14:paraId="71CB59A8"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rPr>
              <w:t>Kötött-e a gazdasági szereplő</w:t>
            </w:r>
            <w:r w:rsidRPr="00AC4690">
              <w:rPr>
                <w:rFonts w:eastAsia="Calibri"/>
                <w:sz w:val="22"/>
                <w:szCs w:val="22"/>
                <w:lang w:eastAsia="en-GB"/>
              </w:rPr>
              <w:t xml:space="preserve"> </w:t>
            </w:r>
            <w:r w:rsidRPr="00AC4690">
              <w:rPr>
                <w:rFonts w:eastAsia="Calibri"/>
                <w:b/>
                <w:sz w:val="22"/>
                <w:szCs w:val="22"/>
                <w:lang w:eastAsia="en-GB"/>
              </w:rPr>
              <w:t>a verseny torzítását célzó</w:t>
            </w:r>
            <w:r w:rsidRPr="00AC4690">
              <w:rPr>
                <w:rFonts w:eastAsia="Calibri"/>
                <w:sz w:val="22"/>
                <w:szCs w:val="22"/>
                <w:lang w:eastAsia="en-GB"/>
              </w:rPr>
              <w:t xml:space="preserve"> </w:t>
            </w:r>
            <w:r w:rsidRPr="00AC4690">
              <w:rPr>
                <w:rFonts w:eastAsia="Calibri"/>
                <w:b/>
                <w:sz w:val="22"/>
                <w:szCs w:val="22"/>
                <w:lang w:eastAsia="en-GB"/>
              </w:rPr>
              <w:t>megállapodást</w:t>
            </w:r>
            <w:r w:rsidRPr="00AC4690">
              <w:rPr>
                <w:rFonts w:eastAsia="Calibri"/>
                <w:sz w:val="22"/>
                <w:szCs w:val="22"/>
                <w:lang w:eastAsia="en-GB"/>
              </w:rPr>
              <w:t xml:space="preserve"> más gazdasági </w:t>
            </w:r>
            <w:r w:rsidRPr="00AC4690">
              <w:rPr>
                <w:rFonts w:eastAsia="Calibri"/>
                <w:sz w:val="22"/>
                <w:szCs w:val="22"/>
                <w:lang w:eastAsia="en-GB"/>
              </w:rPr>
              <w:lastRenderedPageBreak/>
              <w:t>szereplőkkel?</w:t>
            </w:r>
            <w:r w:rsidRPr="00AC4690">
              <w:rPr>
                <w:rFonts w:eastAsia="Calibri"/>
                <w:sz w:val="22"/>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w:t>
            </w:r>
          </w:p>
        </w:tc>
        <w:tc>
          <w:tcPr>
            <w:tcW w:w="4645" w:type="dxa"/>
            <w:shd w:val="clear" w:color="auto" w:fill="auto"/>
          </w:tcPr>
          <w:p w14:paraId="213B7CFE"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lastRenderedPageBreak/>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lastRenderedPageBreak/>
              <w:br/>
            </w:r>
            <w:r w:rsidRPr="00AC4690">
              <w:rPr>
                <w:rFonts w:eastAsia="Calibri"/>
                <w:sz w:val="22"/>
                <w:szCs w:val="22"/>
                <w:lang w:eastAsia="en-GB"/>
              </w:rPr>
              <w:t>[…]</w:t>
            </w:r>
          </w:p>
        </w:tc>
      </w:tr>
      <w:tr w:rsidR="00AC4690" w:rsidRPr="00AC4690" w14:paraId="53FC3ECB" w14:textId="77777777" w:rsidTr="00AC4690">
        <w:trPr>
          <w:trHeight w:val="514"/>
        </w:trPr>
        <w:tc>
          <w:tcPr>
            <w:tcW w:w="4644" w:type="dxa"/>
            <w:vMerge/>
            <w:shd w:val="clear" w:color="auto" w:fill="auto"/>
          </w:tcPr>
          <w:p w14:paraId="0C3A0583" w14:textId="77777777" w:rsidR="00AC4690" w:rsidRPr="00AC4690" w:rsidRDefault="00AC4690" w:rsidP="00AC4690">
            <w:pPr>
              <w:widowControl/>
              <w:adjustRightInd/>
              <w:spacing w:before="120" w:after="120" w:line="240" w:lineRule="auto"/>
              <w:jc w:val="left"/>
              <w:textAlignment w:val="auto"/>
              <w:rPr>
                <w:rFonts w:eastAsia="Calibri"/>
                <w:sz w:val="22"/>
                <w:szCs w:val="22"/>
              </w:rPr>
            </w:pPr>
          </w:p>
        </w:tc>
        <w:tc>
          <w:tcPr>
            <w:tcW w:w="4645" w:type="dxa"/>
            <w:shd w:val="clear" w:color="auto" w:fill="auto"/>
          </w:tcPr>
          <w:p w14:paraId="28F22279" w14:textId="77777777" w:rsidR="00AC4690" w:rsidRPr="00AC4690" w:rsidRDefault="00AC4690" w:rsidP="00AC4690">
            <w:pPr>
              <w:widowControl/>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t>Ha igen</w:t>
            </w:r>
            <w:r w:rsidRPr="00AC4690">
              <w:rPr>
                <w:rFonts w:eastAsia="Calibri"/>
                <w:sz w:val="22"/>
                <w:szCs w:val="22"/>
                <w:lang w:eastAsia="en-GB"/>
              </w:rPr>
              <w:t xml:space="preserve">, tett-e a gazdasági szereplő öntisztázó intézkedéseket? </w:t>
            </w:r>
          </w:p>
          <w:p w14:paraId="6C21490C"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2"/>
                <w:szCs w:val="22"/>
                <w:lang w:eastAsia="en-GB"/>
              </w:rPr>
              <w:br/>
            </w:r>
            <w:r w:rsidRPr="00AC4690">
              <w:rPr>
                <w:rFonts w:eastAsia="Calibri"/>
                <w:b/>
                <w:sz w:val="22"/>
                <w:szCs w:val="22"/>
                <w:lang w:eastAsia="en-GB"/>
              </w:rPr>
              <w:t>Amennyiben igen</w:t>
            </w:r>
            <w:r w:rsidRPr="00AC4690">
              <w:rPr>
                <w:rFonts w:eastAsia="Calibri"/>
                <w:sz w:val="22"/>
                <w:szCs w:val="22"/>
                <w:lang w:eastAsia="en-GB"/>
              </w:rPr>
              <w:t>, kérjük, ismertesse ezeket az intézkedéseket: [……]</w:t>
            </w:r>
          </w:p>
        </w:tc>
      </w:tr>
      <w:tr w:rsidR="00AC4690" w:rsidRPr="00AC4690" w14:paraId="3EC07775" w14:textId="77777777" w:rsidTr="00AC4690">
        <w:trPr>
          <w:trHeight w:val="1316"/>
        </w:trPr>
        <w:tc>
          <w:tcPr>
            <w:tcW w:w="4644" w:type="dxa"/>
            <w:shd w:val="clear" w:color="auto" w:fill="auto"/>
          </w:tcPr>
          <w:p w14:paraId="0F01C37F" w14:textId="77777777" w:rsidR="00AC4690" w:rsidRPr="00AC4690" w:rsidRDefault="00AC4690" w:rsidP="00AC4690">
            <w:pPr>
              <w:widowControl/>
              <w:adjustRightInd/>
              <w:spacing w:before="120" w:after="120" w:line="240" w:lineRule="auto"/>
              <w:jc w:val="left"/>
              <w:textAlignment w:val="auto"/>
              <w:rPr>
                <w:rFonts w:eastAsia="Calibri"/>
                <w:sz w:val="22"/>
                <w:szCs w:val="22"/>
              </w:rPr>
            </w:pPr>
            <w:r w:rsidRPr="00AC4690">
              <w:rPr>
                <w:rFonts w:eastAsia="Calibri"/>
                <w:sz w:val="22"/>
                <w:szCs w:val="22"/>
              </w:rPr>
              <w:t xml:space="preserve">Van-e tudomása a gazdasági szereplőnek bármilyen </w:t>
            </w:r>
            <w:r w:rsidRPr="00AC4690">
              <w:rPr>
                <w:rFonts w:eastAsia="Calibri"/>
                <w:b/>
                <w:sz w:val="22"/>
                <w:szCs w:val="22"/>
                <w:lang w:eastAsia="en-GB"/>
              </w:rPr>
              <w:t>összeférhetetlenségről</w:t>
            </w:r>
            <w:r w:rsidRPr="00AC4690">
              <w:rPr>
                <w:rFonts w:eastAsia="Calibri"/>
                <w:b/>
                <w:sz w:val="22"/>
                <w:szCs w:val="22"/>
                <w:vertAlign w:val="superscript"/>
                <w:lang w:eastAsia="en-GB"/>
              </w:rPr>
              <w:footnoteReference w:id="69"/>
            </w:r>
            <w:r w:rsidRPr="00AC4690">
              <w:rPr>
                <w:rFonts w:eastAsia="Calibri"/>
                <w:sz w:val="22"/>
                <w:szCs w:val="22"/>
                <w:lang w:eastAsia="en-GB"/>
              </w:rPr>
              <w:t xml:space="preserve"> a közbeszerzési eljárásban való részvételéből fakadóan?</w:t>
            </w:r>
            <w:r w:rsidRPr="00AC4690">
              <w:rPr>
                <w:rFonts w:eastAsia="Calibri"/>
                <w:sz w:val="22"/>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w:t>
            </w:r>
          </w:p>
        </w:tc>
        <w:tc>
          <w:tcPr>
            <w:tcW w:w="4645" w:type="dxa"/>
            <w:shd w:val="clear" w:color="auto" w:fill="auto"/>
          </w:tcPr>
          <w:p w14:paraId="51B5992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r w:rsidR="00AC4690" w:rsidRPr="00AC4690" w14:paraId="7E575D0C" w14:textId="77777777" w:rsidTr="00AC4690">
        <w:trPr>
          <w:trHeight w:val="1544"/>
        </w:trPr>
        <w:tc>
          <w:tcPr>
            <w:tcW w:w="4644" w:type="dxa"/>
            <w:shd w:val="clear" w:color="auto" w:fill="auto"/>
          </w:tcPr>
          <w:p w14:paraId="78B38FA1" w14:textId="77777777" w:rsidR="00AC4690" w:rsidRPr="00AC4690" w:rsidRDefault="00AC4690" w:rsidP="00AC4690">
            <w:pPr>
              <w:widowControl/>
              <w:adjustRightInd/>
              <w:spacing w:before="120" w:after="120" w:line="240" w:lineRule="auto"/>
              <w:jc w:val="left"/>
              <w:textAlignment w:val="auto"/>
              <w:rPr>
                <w:rFonts w:eastAsia="Calibri"/>
                <w:sz w:val="22"/>
                <w:szCs w:val="22"/>
              </w:rPr>
            </w:pPr>
            <w:r w:rsidRPr="00AC4690">
              <w:rPr>
                <w:rFonts w:eastAsia="Calibri"/>
                <w:b/>
                <w:sz w:val="22"/>
                <w:szCs w:val="22"/>
              </w:rPr>
              <w:t xml:space="preserve">Nyújtott-e a gazdasági szereplő vagy </w:t>
            </w:r>
            <w:r w:rsidRPr="00AC4690">
              <w:rPr>
                <w:rFonts w:eastAsia="Calibri"/>
                <w:sz w:val="22"/>
                <w:szCs w:val="22"/>
                <w:lang w:eastAsia="en-GB"/>
              </w:rPr>
              <w:t xml:space="preserve">valamely hozzá kapcsolódó vállalkozás </w:t>
            </w:r>
            <w:r w:rsidRPr="00AC4690">
              <w:rPr>
                <w:rFonts w:eastAsia="Calibri"/>
                <w:b/>
                <w:sz w:val="22"/>
                <w:szCs w:val="22"/>
                <w:lang w:eastAsia="en-GB"/>
              </w:rPr>
              <w:t>tanácsadást</w:t>
            </w:r>
            <w:r w:rsidRPr="00AC4690">
              <w:rPr>
                <w:rFonts w:eastAsia="Calibri"/>
                <w:sz w:val="22"/>
                <w:szCs w:val="22"/>
                <w:lang w:eastAsia="en-GB"/>
              </w:rPr>
              <w:t xml:space="preserve"> az ajánlatkérő szervnek vagy a közszolgáltató ajánlatkérőnek, vagy </w:t>
            </w:r>
            <w:r w:rsidRPr="00AC4690">
              <w:rPr>
                <w:rFonts w:eastAsia="Calibri"/>
                <w:b/>
                <w:sz w:val="22"/>
                <w:szCs w:val="22"/>
                <w:lang w:eastAsia="en-GB"/>
              </w:rPr>
              <w:t>részt vett-e</w:t>
            </w:r>
            <w:r w:rsidRPr="00AC4690">
              <w:rPr>
                <w:rFonts w:eastAsia="Calibri"/>
                <w:sz w:val="22"/>
                <w:szCs w:val="22"/>
                <w:lang w:eastAsia="en-GB"/>
              </w:rPr>
              <w:t xml:space="preserve"> más módon a közbeszerzési eljárás </w:t>
            </w:r>
            <w:r w:rsidRPr="00AC4690">
              <w:rPr>
                <w:rFonts w:eastAsia="Calibri"/>
                <w:b/>
                <w:sz w:val="22"/>
                <w:szCs w:val="22"/>
                <w:lang w:eastAsia="en-GB"/>
              </w:rPr>
              <w:t>előkészítésében</w:t>
            </w:r>
            <w:r w:rsidRPr="00AC4690">
              <w:rPr>
                <w:rFonts w:eastAsia="Calibri"/>
                <w:sz w:val="22"/>
                <w:szCs w:val="22"/>
                <w:lang w:eastAsia="en-GB"/>
              </w:rPr>
              <w:t>?</w:t>
            </w:r>
            <w:r w:rsidRPr="00AC4690">
              <w:rPr>
                <w:rFonts w:eastAsia="Calibri"/>
                <w:sz w:val="22"/>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w:t>
            </w:r>
          </w:p>
        </w:tc>
        <w:tc>
          <w:tcPr>
            <w:tcW w:w="4645" w:type="dxa"/>
            <w:shd w:val="clear" w:color="auto" w:fill="auto"/>
          </w:tcPr>
          <w:p w14:paraId="1B9A024F"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r w:rsidR="00AC4690" w:rsidRPr="00AC4690" w14:paraId="0F397B9E" w14:textId="77777777" w:rsidTr="00AC4690">
        <w:trPr>
          <w:trHeight w:val="932"/>
        </w:trPr>
        <w:tc>
          <w:tcPr>
            <w:tcW w:w="4644" w:type="dxa"/>
            <w:vMerge w:val="restart"/>
            <w:shd w:val="clear" w:color="auto" w:fill="auto"/>
          </w:tcPr>
          <w:p w14:paraId="78999915" w14:textId="77777777" w:rsidR="00AC4690" w:rsidRPr="007D4AB7" w:rsidRDefault="00AC4690" w:rsidP="00AC4690">
            <w:pPr>
              <w:widowControl/>
              <w:adjustRightInd/>
              <w:spacing w:before="120" w:after="120" w:line="240" w:lineRule="auto"/>
              <w:jc w:val="left"/>
              <w:textAlignment w:val="auto"/>
              <w:rPr>
                <w:rFonts w:eastAsia="Calibri"/>
                <w:strike/>
                <w:sz w:val="22"/>
                <w:szCs w:val="22"/>
              </w:rPr>
            </w:pPr>
            <w:r w:rsidRPr="007D4AB7">
              <w:rPr>
                <w:rFonts w:eastAsia="Calibri"/>
                <w:strike/>
                <w:sz w:val="22"/>
                <w:szCs w:val="22"/>
                <w:lang w:eastAsia="en-GB"/>
              </w:rPr>
              <w:t>Tapasztalta-e a gazdasági szereplő valamely korábbi közbeszerzési szerződés vagy egy ajánlatkérő szervvel kötött korábbi szerződés vagy korábbi koncessziós szerződés</w:t>
            </w:r>
            <w:r w:rsidRPr="007D4AB7">
              <w:rPr>
                <w:rFonts w:eastAsia="Calibri"/>
                <w:b/>
                <w:strike/>
                <w:sz w:val="22"/>
                <w:szCs w:val="22"/>
                <w:lang w:eastAsia="en-GB"/>
              </w:rPr>
              <w:t xml:space="preserve"> lejárat előtti megszüntetését</w:t>
            </w:r>
            <w:r w:rsidRPr="007D4AB7">
              <w:rPr>
                <w:rFonts w:eastAsia="Calibri"/>
                <w:strike/>
                <w:sz w:val="22"/>
                <w:szCs w:val="22"/>
                <w:lang w:eastAsia="en-GB"/>
              </w:rPr>
              <w:t xml:space="preserve"> vagy az említett korábbi szerződéshez kapcsolódó kártérítési követelést vagy egyéb hasonló szankciókat?</w:t>
            </w:r>
            <w:r w:rsidRPr="007D4AB7">
              <w:rPr>
                <w:rFonts w:eastAsia="Calibri"/>
                <w:strike/>
                <w:sz w:val="22"/>
                <w:szCs w:val="22"/>
                <w:lang w:eastAsia="en-GB"/>
              </w:rPr>
              <w:br/>
            </w:r>
            <w:r w:rsidRPr="007D4AB7">
              <w:rPr>
                <w:rFonts w:eastAsia="Calibri"/>
                <w:b/>
                <w:strike/>
                <w:sz w:val="22"/>
                <w:szCs w:val="22"/>
                <w:lang w:eastAsia="en-GB"/>
              </w:rPr>
              <w:t>Ha igen</w:t>
            </w:r>
            <w:r w:rsidRPr="007D4AB7">
              <w:rPr>
                <w:rFonts w:eastAsia="Calibri"/>
                <w:strike/>
                <w:sz w:val="22"/>
                <w:szCs w:val="22"/>
                <w:lang w:eastAsia="en-GB"/>
              </w:rPr>
              <w:t>, kérjük, részletezze:</w:t>
            </w:r>
          </w:p>
        </w:tc>
        <w:tc>
          <w:tcPr>
            <w:tcW w:w="4645" w:type="dxa"/>
            <w:shd w:val="clear" w:color="auto" w:fill="auto"/>
          </w:tcPr>
          <w:p w14:paraId="3792A10F"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 Igen [] Nem</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t>[…]</w:t>
            </w:r>
          </w:p>
        </w:tc>
      </w:tr>
      <w:tr w:rsidR="00AC4690" w:rsidRPr="00AC4690" w14:paraId="606447BF" w14:textId="77777777" w:rsidTr="00AC4690">
        <w:trPr>
          <w:trHeight w:val="931"/>
        </w:trPr>
        <w:tc>
          <w:tcPr>
            <w:tcW w:w="4644" w:type="dxa"/>
            <w:vMerge/>
            <w:shd w:val="clear" w:color="auto" w:fill="auto"/>
          </w:tcPr>
          <w:p w14:paraId="2B481499"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p>
        </w:tc>
        <w:tc>
          <w:tcPr>
            <w:tcW w:w="4645" w:type="dxa"/>
            <w:shd w:val="clear" w:color="auto" w:fill="auto"/>
          </w:tcPr>
          <w:p w14:paraId="074AEDE7" w14:textId="77777777" w:rsidR="00AC4690" w:rsidRPr="007D4AB7" w:rsidRDefault="00AC4690" w:rsidP="00AC4690">
            <w:pPr>
              <w:widowControl/>
              <w:adjustRightInd/>
              <w:spacing w:before="120" w:after="120" w:line="240" w:lineRule="auto"/>
              <w:jc w:val="left"/>
              <w:textAlignment w:val="auto"/>
              <w:rPr>
                <w:rFonts w:eastAsia="Calibri"/>
                <w:strike/>
                <w:sz w:val="22"/>
                <w:szCs w:val="22"/>
                <w:lang w:eastAsia="en-GB"/>
              </w:rPr>
            </w:pPr>
            <w:r w:rsidRPr="007D4AB7">
              <w:rPr>
                <w:rFonts w:eastAsia="Calibri"/>
                <w:b/>
                <w:strike/>
                <w:sz w:val="22"/>
                <w:szCs w:val="22"/>
                <w:lang w:eastAsia="en-GB"/>
              </w:rPr>
              <w:t>Ha igen</w:t>
            </w:r>
            <w:r w:rsidRPr="007D4AB7">
              <w:rPr>
                <w:rFonts w:eastAsia="Calibri"/>
                <w:strike/>
                <w:sz w:val="22"/>
                <w:szCs w:val="22"/>
                <w:lang w:eastAsia="en-GB"/>
              </w:rPr>
              <w:t xml:space="preserve">, tett-e a gazdasági szereplő öntisztázó intézkedéseket? </w:t>
            </w:r>
          </w:p>
          <w:p w14:paraId="609572DC"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 Igen [] Nem</w:t>
            </w:r>
            <w:r w:rsidRPr="007D4AB7">
              <w:rPr>
                <w:rFonts w:eastAsia="Calibri"/>
                <w:strike/>
                <w:sz w:val="22"/>
                <w:szCs w:val="22"/>
                <w:lang w:eastAsia="en-GB"/>
              </w:rPr>
              <w:br/>
            </w:r>
            <w:r w:rsidRPr="007D4AB7">
              <w:rPr>
                <w:rFonts w:eastAsia="Calibri"/>
                <w:b/>
                <w:strike/>
                <w:sz w:val="22"/>
                <w:szCs w:val="22"/>
                <w:lang w:eastAsia="en-GB"/>
              </w:rPr>
              <w:t>Amennyiben igen</w:t>
            </w:r>
            <w:r w:rsidRPr="007D4AB7">
              <w:rPr>
                <w:rFonts w:eastAsia="Calibri"/>
                <w:strike/>
                <w:sz w:val="22"/>
                <w:szCs w:val="22"/>
                <w:lang w:eastAsia="en-GB"/>
              </w:rPr>
              <w:t>, kérjük, ismertesse ezeket az intézkedéseket: [……]</w:t>
            </w:r>
          </w:p>
        </w:tc>
      </w:tr>
      <w:tr w:rsidR="00AC4690" w:rsidRPr="00AC4690" w14:paraId="7C3DDEDA" w14:textId="77777777" w:rsidTr="00AC4690">
        <w:tc>
          <w:tcPr>
            <w:tcW w:w="4644" w:type="dxa"/>
            <w:shd w:val="clear" w:color="auto" w:fill="auto"/>
          </w:tcPr>
          <w:p w14:paraId="022164D3"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Megerősíti-e a gazdasági szereplő a következőket?</w:t>
            </w:r>
            <w:r w:rsidRPr="00AC4690">
              <w:rPr>
                <w:rFonts w:eastAsia="Calibri"/>
                <w:sz w:val="22"/>
                <w:szCs w:val="22"/>
                <w:lang w:eastAsia="en-GB"/>
              </w:rPr>
              <w:br/>
              <w:t xml:space="preserve">a) </w:t>
            </w:r>
            <w:r w:rsidRPr="00AC4690">
              <w:rPr>
                <w:rFonts w:eastAsia="Calibri"/>
                <w:sz w:val="22"/>
                <w:szCs w:val="22"/>
              </w:rPr>
              <w:t xml:space="preserve">A kizárási okok fenn nem állásának, </w:t>
            </w:r>
            <w:r w:rsidRPr="00AC4690">
              <w:rPr>
                <w:rFonts w:eastAsia="Calibri"/>
                <w:sz w:val="22"/>
                <w:szCs w:val="22"/>
                <w:lang w:eastAsia="en-GB"/>
              </w:rPr>
              <w:t xml:space="preserve">illetve a kiválasztási kritériumok teljesülésének ellenőrzéséhez szükséges információk szolgáltatása során nem tett </w:t>
            </w:r>
            <w:r w:rsidRPr="00AC4690">
              <w:rPr>
                <w:rFonts w:eastAsia="Calibri"/>
                <w:b/>
                <w:sz w:val="22"/>
                <w:szCs w:val="22"/>
                <w:lang w:eastAsia="en-GB"/>
              </w:rPr>
              <w:t>hamis nyilatkozatot</w:t>
            </w:r>
            <w:r w:rsidRPr="00AC4690">
              <w:rPr>
                <w:rFonts w:eastAsia="Calibri"/>
                <w:sz w:val="22"/>
                <w:szCs w:val="22"/>
                <w:lang w:eastAsia="en-GB"/>
              </w:rPr>
              <w:t>,</w:t>
            </w:r>
            <w:r w:rsidRPr="00AC4690">
              <w:rPr>
                <w:rFonts w:eastAsia="Calibri"/>
                <w:sz w:val="22"/>
                <w:szCs w:val="22"/>
                <w:lang w:eastAsia="en-GB"/>
              </w:rPr>
              <w:br/>
              <w:t xml:space="preserve">b) Nem </w:t>
            </w:r>
            <w:r w:rsidRPr="00AC4690">
              <w:rPr>
                <w:rFonts w:eastAsia="Calibri"/>
                <w:b/>
                <w:sz w:val="22"/>
                <w:szCs w:val="22"/>
                <w:lang w:eastAsia="en-GB"/>
              </w:rPr>
              <w:t>tartott vissza</w:t>
            </w:r>
            <w:r w:rsidRPr="00AC4690">
              <w:rPr>
                <w:rFonts w:eastAsia="Calibri"/>
                <w:sz w:val="22"/>
                <w:szCs w:val="22"/>
                <w:lang w:eastAsia="en-GB"/>
              </w:rPr>
              <w:t xml:space="preserve"> ilyen információt,</w:t>
            </w:r>
            <w:r w:rsidRPr="00AC4690">
              <w:rPr>
                <w:rFonts w:eastAsia="Calibri"/>
                <w:sz w:val="22"/>
                <w:szCs w:val="22"/>
                <w:lang w:eastAsia="en-GB"/>
              </w:rPr>
              <w:br/>
              <w:t>c) Késedelem nélkül be tudta nyújtani az ajánlatkérő szerv vagy a közszolgáltató ajánlatkérő által megkívánt kiegészítő iratokat, és</w:t>
            </w:r>
            <w:r w:rsidRPr="00AC4690">
              <w:rPr>
                <w:rFonts w:eastAsia="Calibri"/>
                <w:sz w:val="22"/>
                <w:szCs w:val="22"/>
                <w:lang w:eastAsia="en-GB"/>
              </w:rPr>
              <w:br/>
              <w:t xml:space="preserve">d) Nem kísérelte meg jogtalanul befolyásolni az ajánlatkérő szerv vagy a közszolgáltató </w:t>
            </w:r>
            <w:r w:rsidRPr="00AC4690">
              <w:rPr>
                <w:rFonts w:eastAsia="Calibri"/>
                <w:sz w:val="22"/>
                <w:szCs w:val="22"/>
                <w:lang w:eastAsia="en-GB"/>
              </w:rPr>
              <w:lastRenderedPageBreak/>
              <w:t>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56259E7C"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lastRenderedPageBreak/>
              <w:t>[] Igen [] Nem</w:t>
            </w:r>
          </w:p>
        </w:tc>
      </w:tr>
    </w:tbl>
    <w:p w14:paraId="6C9B3FF0" w14:textId="77777777" w:rsid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AC4690" w:rsidRPr="00AC4690" w14:paraId="07FA3701" w14:textId="77777777" w:rsidTr="00AC4690">
        <w:tc>
          <w:tcPr>
            <w:tcW w:w="4644" w:type="dxa"/>
            <w:shd w:val="clear" w:color="auto" w:fill="auto"/>
          </w:tcPr>
          <w:p w14:paraId="1AF0C603" w14:textId="77777777" w:rsidR="00AC4690" w:rsidRPr="00AC4690" w:rsidRDefault="00402E50" w:rsidP="00AC4690">
            <w:pPr>
              <w:widowControl/>
              <w:adjustRightInd/>
              <w:spacing w:before="120" w:after="120" w:line="240" w:lineRule="auto"/>
              <w:textAlignment w:val="auto"/>
              <w:rPr>
                <w:rFonts w:eastAsia="Calibri"/>
                <w:b/>
                <w:sz w:val="24"/>
                <w:szCs w:val="22"/>
                <w:lang w:eastAsia="en-GB"/>
              </w:rPr>
            </w:pPr>
            <w:r w:rsidRPr="004073E8">
              <w:rPr>
                <w:rFonts w:ascii="Arial" w:hAnsi="Arial" w:cs="Arial"/>
                <w:sz w:val="22"/>
                <w:szCs w:val="22"/>
              </w:rPr>
              <w:t xml:space="preserve">Az eljárásban nem lehet ajánlattevő, részvételre jelentkező, alvállalkozó, és nem vehet részt az alkalmasság igazolásában olyan gazdasági szereplő, aki a Kbt. 62. § 1) bekezdés a) pont ag), ah) alpontjában, a Kbt. 62. § (2) bekezdés az (1) bekezdés ag) és ah) pontjai kapcsán, illetve e), f), g), k), l) p) </w:t>
            </w:r>
            <w:r>
              <w:rPr>
                <w:rFonts w:ascii="Arial" w:hAnsi="Arial" w:cs="Arial"/>
                <w:sz w:val="22"/>
                <w:szCs w:val="22"/>
              </w:rPr>
              <w:t xml:space="preserve">és q) </w:t>
            </w:r>
            <w:r w:rsidRPr="004073E8">
              <w:rPr>
                <w:rFonts w:ascii="Arial" w:hAnsi="Arial" w:cs="Arial"/>
                <w:sz w:val="22"/>
                <w:szCs w:val="22"/>
              </w:rPr>
              <w:t>pontjában meghatározott kizáró ok hatálya alá tartozik.</w:t>
            </w:r>
            <w:r w:rsidR="00AC4690" w:rsidRPr="00AC4690">
              <w:rPr>
                <w:rFonts w:eastAsia="Calibri"/>
                <w:b/>
                <w:sz w:val="22"/>
                <w:szCs w:val="22"/>
                <w:lang w:eastAsia="en-GB"/>
              </w:rPr>
              <w:t>Tisztán nemzeti kizárási okok</w:t>
            </w:r>
          </w:p>
        </w:tc>
        <w:tc>
          <w:tcPr>
            <w:tcW w:w="4645" w:type="dxa"/>
            <w:shd w:val="clear" w:color="auto" w:fill="auto"/>
          </w:tcPr>
          <w:p w14:paraId="21E92341"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CA95467" w14:textId="77777777" w:rsidTr="00AC4690">
        <w:tc>
          <w:tcPr>
            <w:tcW w:w="4644" w:type="dxa"/>
            <w:shd w:val="clear" w:color="auto" w:fill="auto"/>
          </w:tcPr>
          <w:p w14:paraId="251CD24B"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xml:space="preserve">Vonatkoznak-e a gazdasági szereplőre azok a </w:t>
            </w:r>
            <w:r w:rsidRPr="00AC4690">
              <w:rPr>
                <w:rFonts w:eastAsia="Calibri"/>
                <w:b/>
                <w:sz w:val="22"/>
                <w:szCs w:val="22"/>
                <w:lang w:eastAsia="en-GB"/>
              </w:rPr>
              <w:t>tisztán nemzeti kizárási okok</w:t>
            </w:r>
            <w:r w:rsidRPr="00AC4690">
              <w:rPr>
                <w:rFonts w:eastAsia="Calibri"/>
                <w:sz w:val="22"/>
                <w:szCs w:val="22"/>
                <w:lang w:eastAsia="en-GB"/>
              </w:rPr>
              <w:t>, amelyeket a vonatkozó hirdetmény vagy a közbeszerzési dokumentumok meghatároznak?</w:t>
            </w:r>
            <w:r w:rsidRPr="00AC4690">
              <w:rPr>
                <w:rFonts w:eastAsia="Calibri"/>
                <w:sz w:val="22"/>
                <w:szCs w:val="22"/>
                <w:lang w:eastAsia="en-GB"/>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5DBC522C"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2"/>
                <w:szCs w:val="22"/>
                <w:lang w:eastAsia="en-GB"/>
              </w:rPr>
              <w:br/>
            </w:r>
            <w:r w:rsidRPr="00AC4690">
              <w:rPr>
                <w:rFonts w:eastAsia="Calibri"/>
                <w:sz w:val="22"/>
                <w:szCs w:val="22"/>
                <w:lang w:eastAsia="en-GB"/>
              </w:rPr>
              <w:br/>
            </w:r>
            <w:r w:rsidRPr="00AC4690">
              <w:rPr>
                <w:rFonts w:eastAsia="Calibri"/>
                <w:sz w:val="22"/>
                <w:szCs w:val="22"/>
                <w:lang w:eastAsia="en-GB"/>
              </w:rPr>
              <w:br/>
              <w:t>(internetcím, a kibocsátó hatóság vagy testület, a dokumentáció pontos hivatkozási adatai):</w:t>
            </w:r>
            <w:r w:rsidRPr="00AC4690">
              <w:rPr>
                <w:rFonts w:eastAsia="Calibri"/>
                <w:sz w:val="22"/>
                <w:szCs w:val="22"/>
                <w:lang w:eastAsia="en-GB"/>
              </w:rPr>
              <w:br/>
              <w:t>[……][……][……]</w:t>
            </w:r>
            <w:r w:rsidRPr="00AC4690">
              <w:rPr>
                <w:rFonts w:eastAsia="Calibri"/>
                <w:sz w:val="22"/>
                <w:szCs w:val="22"/>
                <w:vertAlign w:val="superscript"/>
                <w:lang w:eastAsia="en-GB"/>
              </w:rPr>
              <w:footnoteReference w:id="70"/>
            </w:r>
          </w:p>
        </w:tc>
      </w:tr>
      <w:tr w:rsidR="00AC4690" w:rsidRPr="00AC4690" w14:paraId="08E8013B" w14:textId="77777777" w:rsidTr="00AC4690">
        <w:tc>
          <w:tcPr>
            <w:tcW w:w="4644" w:type="dxa"/>
            <w:shd w:val="clear" w:color="auto" w:fill="auto"/>
          </w:tcPr>
          <w:p w14:paraId="2717B4E8"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rPr>
              <w:t>Amennyiben a tisztán nemzeti kizárási okok fennállnak</w:t>
            </w:r>
            <w:r w:rsidRPr="00AC4690">
              <w:rPr>
                <w:rFonts w:eastAsia="Calibri"/>
                <w:sz w:val="22"/>
                <w:szCs w:val="22"/>
                <w:lang w:eastAsia="en-GB"/>
              </w:rPr>
              <w:t xml:space="preserve">, tett-e a gazdasági szereplő öntisztázási intézkedéseket? </w:t>
            </w:r>
            <w:r w:rsidRPr="00AC4690">
              <w:rPr>
                <w:rFonts w:eastAsia="Calibri"/>
                <w:sz w:val="22"/>
                <w:szCs w:val="22"/>
                <w:lang w:eastAsia="en-GB"/>
              </w:rPr>
              <w:br/>
            </w:r>
            <w:r w:rsidRPr="00AC4690">
              <w:rPr>
                <w:rFonts w:eastAsia="Calibri"/>
                <w:b/>
                <w:sz w:val="22"/>
                <w:szCs w:val="22"/>
                <w:lang w:eastAsia="en-GB"/>
              </w:rPr>
              <w:t>Amennyiben igen</w:t>
            </w:r>
            <w:r w:rsidRPr="00AC4690">
              <w:rPr>
                <w:rFonts w:eastAsia="Calibri"/>
                <w:sz w:val="22"/>
                <w:szCs w:val="22"/>
                <w:lang w:eastAsia="en-GB"/>
              </w:rPr>
              <w:t xml:space="preserve">, kérjük, ismertesse ezeket az intézkedéseket: </w:t>
            </w:r>
          </w:p>
        </w:tc>
        <w:tc>
          <w:tcPr>
            <w:tcW w:w="4645" w:type="dxa"/>
            <w:shd w:val="clear" w:color="auto" w:fill="auto"/>
          </w:tcPr>
          <w:p w14:paraId="5383F8AE"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bl>
    <w:p w14:paraId="4783FBFD"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IV. rész: Kiválasztási szempontok</w:t>
      </w:r>
    </w:p>
    <w:p w14:paraId="2D6704A9"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b/>
          <w:sz w:val="22"/>
          <w:szCs w:val="22"/>
          <w:lang w:eastAsia="en-GB"/>
        </w:rPr>
        <w:t>A kiválasztási szempontokat illetően (</w:t>
      </w:r>
      <w:r w:rsidRPr="00AC4690">
        <w:rPr>
          <w:rFonts w:eastAsia="Calibri"/>
          <w:b/>
          <w:sz w:val="22"/>
          <w:szCs w:val="22"/>
          <w:lang w:eastAsia="en-GB"/>
        </w:rPr>
        <w:sym w:font="Symbol" w:char="F061"/>
      </w:r>
      <w:r w:rsidRPr="00AC4690">
        <w:rPr>
          <w:rFonts w:eastAsia="Calibri"/>
          <w:sz w:val="24"/>
          <w:szCs w:val="22"/>
          <w:lang w:eastAsia="en-GB"/>
        </w:rPr>
        <w:t xml:space="preserve"> </w:t>
      </w:r>
      <w:r w:rsidRPr="00AC4690">
        <w:rPr>
          <w:rFonts w:eastAsia="Calibri"/>
          <w:b/>
          <w:sz w:val="22"/>
          <w:szCs w:val="22"/>
          <w:lang w:eastAsia="en-GB"/>
        </w:rPr>
        <w:t>szakasz vagy e rész A–D szakaszai), a gazdasági szereplő kijelenti a következőket:</w:t>
      </w:r>
    </w:p>
    <w:p w14:paraId="642A8283"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sym w:font="Symbol" w:char="F061"/>
      </w:r>
      <w:r w:rsidRPr="00AC4690">
        <w:rPr>
          <w:rFonts w:eastAsia="Calibri"/>
          <w:b/>
          <w:smallCaps/>
          <w:sz w:val="22"/>
          <w:szCs w:val="22"/>
          <w:lang w:eastAsia="en-GB"/>
        </w:rPr>
        <w:t>: Az összes kiválasztási szempont általános jelzése</w:t>
      </w:r>
    </w:p>
    <w:p w14:paraId="4DDDC17E"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4"/>
          <w:szCs w:val="22"/>
          <w:lang w:eastAsia="en-GB"/>
        </w:rPr>
        <w:t xml:space="preserve">A gazdasági szereplőnek csak ezt a mezőt kell kitöltenie abban az esetben, ha az ajánlatkérő szerv vagy a közszolgáltató ajánlatkérő a vonatkozó hirdetményben vagy a hirdetményben hivatkozott közbeszerzési dokumentumokban jelezte, hogy a gazdasági </w:t>
      </w:r>
      <w:r w:rsidRPr="00AC4690">
        <w:rPr>
          <w:rFonts w:eastAsia="Calibri"/>
          <w:b/>
          <w:sz w:val="24"/>
          <w:szCs w:val="22"/>
          <w:lang w:eastAsia="en-GB"/>
        </w:rPr>
        <w:lastRenderedPageBreak/>
        <w:t>szereplő szorítkozhat a IV. rész</w:t>
      </w:r>
      <w:r w:rsidRPr="00AC4690">
        <w:rPr>
          <w:rFonts w:eastAsia="Calibri"/>
          <w:sz w:val="24"/>
          <w:szCs w:val="22"/>
          <w:lang w:eastAsia="en-GB"/>
        </w:rPr>
        <w:t xml:space="preserve"> </w:t>
      </w:r>
      <w:r w:rsidRPr="00AC4690">
        <w:rPr>
          <w:rFonts w:eastAsia="Calibri"/>
          <w:b/>
          <w:sz w:val="22"/>
          <w:szCs w:val="22"/>
          <w:lang w:eastAsia="en-GB"/>
        </w:rPr>
        <w:sym w:font="Symbol" w:char="F061"/>
      </w:r>
      <w:r w:rsidRPr="00AC4690">
        <w:rPr>
          <w:rFonts w:eastAsia="Calibri"/>
          <w:b/>
          <w:sz w:val="22"/>
          <w:szCs w:val="22"/>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3"/>
      </w:tblGrid>
      <w:tr w:rsidR="00AC4690" w:rsidRPr="00AC4690" w14:paraId="55E82765" w14:textId="77777777" w:rsidTr="00AC4690">
        <w:tc>
          <w:tcPr>
            <w:tcW w:w="4606" w:type="dxa"/>
            <w:shd w:val="clear" w:color="auto" w:fill="auto"/>
          </w:tcPr>
          <w:p w14:paraId="4F54D9D0"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Minden előírt kiválasztási szempont teljesítése</w:t>
            </w:r>
          </w:p>
        </w:tc>
        <w:tc>
          <w:tcPr>
            <w:tcW w:w="4607" w:type="dxa"/>
            <w:shd w:val="clear" w:color="auto" w:fill="auto"/>
          </w:tcPr>
          <w:p w14:paraId="0534CEA4"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3C15F8DB" w14:textId="77777777" w:rsidTr="00AC4690">
        <w:tc>
          <w:tcPr>
            <w:tcW w:w="4606" w:type="dxa"/>
            <w:shd w:val="clear" w:color="auto" w:fill="auto"/>
          </w:tcPr>
          <w:p w14:paraId="463C21E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Megfelel az előírt kiválasztási szempontoknak:</w:t>
            </w:r>
          </w:p>
        </w:tc>
        <w:tc>
          <w:tcPr>
            <w:tcW w:w="4607" w:type="dxa"/>
            <w:shd w:val="clear" w:color="auto" w:fill="auto"/>
          </w:tcPr>
          <w:p w14:paraId="0BEDC7C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bl>
    <w:p w14:paraId="31F8C20D"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A: Alkalmasság szakmai tevékenység végzésére</w:t>
      </w:r>
    </w:p>
    <w:p w14:paraId="2F39340E"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szereplőnek kizárólag</w:t>
      </w:r>
      <w:r w:rsidRPr="00AC4690">
        <w:rPr>
          <w:rFonts w:eastAsia="Calibri"/>
          <w:sz w:val="24"/>
          <w:szCs w:val="22"/>
          <w:lang w:eastAsia="en-GB"/>
        </w:rPr>
        <w:t xml:space="preserve"> </w:t>
      </w:r>
      <w:r w:rsidRPr="00AC4690">
        <w:rPr>
          <w:rFonts w:eastAsia="Calibri"/>
          <w:b/>
          <w:sz w:val="22"/>
          <w:szCs w:val="22"/>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AC4690" w:rsidRPr="00AC4690" w14:paraId="3B7ABA54" w14:textId="77777777" w:rsidTr="00AC4690">
        <w:tc>
          <w:tcPr>
            <w:tcW w:w="4644" w:type="dxa"/>
            <w:shd w:val="clear" w:color="auto" w:fill="auto"/>
          </w:tcPr>
          <w:p w14:paraId="408ED3EE"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Alkalmasság szakmai tevékenység végzésére</w:t>
            </w:r>
          </w:p>
        </w:tc>
        <w:tc>
          <w:tcPr>
            <w:tcW w:w="4645" w:type="dxa"/>
            <w:shd w:val="clear" w:color="auto" w:fill="auto"/>
          </w:tcPr>
          <w:p w14:paraId="426518F1"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798A863B" w14:textId="77777777" w:rsidTr="00AC4690">
        <w:tc>
          <w:tcPr>
            <w:tcW w:w="4644" w:type="dxa"/>
            <w:shd w:val="clear" w:color="auto" w:fill="auto"/>
          </w:tcPr>
          <w:p w14:paraId="6E4B0E1E"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b/>
                <w:strike/>
                <w:sz w:val="22"/>
                <w:szCs w:val="22"/>
                <w:lang w:eastAsia="en-GB"/>
              </w:rPr>
              <w:t>1) Be van jegyezve</w:t>
            </w:r>
            <w:r w:rsidRPr="00492D94">
              <w:rPr>
                <w:rFonts w:eastAsia="Calibri"/>
                <w:strike/>
                <w:sz w:val="22"/>
                <w:szCs w:val="22"/>
                <w:lang w:eastAsia="en-GB"/>
              </w:rPr>
              <w:t xml:space="preserve"> a letelepedés helye szerinti tagállamának vonatkozó </w:t>
            </w:r>
            <w:r w:rsidRPr="00492D94">
              <w:rPr>
                <w:rFonts w:eastAsia="Calibri"/>
                <w:b/>
                <w:strike/>
                <w:sz w:val="22"/>
                <w:szCs w:val="22"/>
                <w:lang w:eastAsia="en-GB"/>
              </w:rPr>
              <w:t>szakmai vagy cégnyilvántartásába</w:t>
            </w:r>
            <w:r w:rsidRPr="00492D94">
              <w:rPr>
                <w:rFonts w:eastAsia="Calibri"/>
                <w:b/>
                <w:strike/>
                <w:sz w:val="22"/>
                <w:szCs w:val="22"/>
                <w:vertAlign w:val="superscript"/>
                <w:lang w:eastAsia="en-GB"/>
              </w:rPr>
              <w:footnoteReference w:id="71"/>
            </w:r>
            <w:r w:rsidRPr="00492D94">
              <w:rPr>
                <w:rFonts w:eastAsia="Calibri"/>
                <w:strike/>
                <w:sz w:val="22"/>
                <w:szCs w:val="22"/>
                <w:lang w:eastAsia="en-GB"/>
              </w:rPr>
              <w:t>:</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50697A6D"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r w:rsidRPr="00492D94">
              <w:rPr>
                <w:rFonts w:eastAsia="Calibri"/>
                <w:strike/>
                <w:sz w:val="22"/>
                <w:szCs w:val="22"/>
                <w:lang w:eastAsia="en-GB"/>
              </w:rPr>
              <w:br/>
            </w:r>
            <w:r w:rsidRPr="00492D94">
              <w:rPr>
                <w:rFonts w:eastAsia="Calibri"/>
                <w:strike/>
                <w:sz w:val="22"/>
                <w:szCs w:val="22"/>
                <w:lang w:eastAsia="en-GB"/>
              </w:rPr>
              <w:br/>
              <w:t>(internetcím, a kibocsátó hatóság vagy testület, a dokumentáció pontos hivatkozási adatai): [……][……][……]</w:t>
            </w:r>
          </w:p>
        </w:tc>
      </w:tr>
      <w:tr w:rsidR="00AC4690" w:rsidRPr="00AC4690" w14:paraId="23ED641D" w14:textId="77777777" w:rsidTr="00AC4690">
        <w:tc>
          <w:tcPr>
            <w:tcW w:w="4644" w:type="dxa"/>
            <w:shd w:val="clear" w:color="auto" w:fill="auto"/>
          </w:tcPr>
          <w:p w14:paraId="524C6F15" w14:textId="77777777" w:rsidR="00AC4690" w:rsidRPr="00492D94" w:rsidRDefault="00AC4690" w:rsidP="00AC4690">
            <w:pPr>
              <w:widowControl/>
              <w:adjustRightInd/>
              <w:spacing w:before="120" w:after="120" w:line="240" w:lineRule="auto"/>
              <w:jc w:val="left"/>
              <w:textAlignment w:val="auto"/>
              <w:rPr>
                <w:rFonts w:eastAsia="Calibri"/>
                <w:b/>
                <w:strike/>
                <w:sz w:val="24"/>
                <w:szCs w:val="22"/>
                <w:lang w:eastAsia="en-GB"/>
              </w:rPr>
            </w:pPr>
            <w:r w:rsidRPr="00492D94">
              <w:rPr>
                <w:rFonts w:eastAsia="Calibri"/>
                <w:b/>
                <w:strike/>
                <w:sz w:val="22"/>
                <w:szCs w:val="22"/>
                <w:lang w:eastAsia="en-GB"/>
              </w:rPr>
              <w:t>2) Szolgáltatásnyújtásra irányuló szerződéseknél:</w:t>
            </w:r>
            <w:r w:rsidRPr="00492D94">
              <w:rPr>
                <w:rFonts w:eastAsia="Calibri"/>
                <w:strike/>
                <w:sz w:val="22"/>
                <w:szCs w:val="22"/>
                <w:lang w:eastAsia="en-GB"/>
              </w:rPr>
              <w:br/>
              <w:t xml:space="preserve">A gazdasági szereplőnek meghatározott </w:t>
            </w:r>
            <w:r w:rsidRPr="00492D94">
              <w:rPr>
                <w:rFonts w:eastAsia="Calibri"/>
                <w:b/>
                <w:strike/>
                <w:sz w:val="22"/>
                <w:szCs w:val="22"/>
                <w:lang w:eastAsia="en-GB"/>
              </w:rPr>
              <w:t>engedéllyel</w:t>
            </w:r>
            <w:r w:rsidRPr="00492D94">
              <w:rPr>
                <w:rFonts w:eastAsia="Calibri"/>
                <w:strike/>
                <w:sz w:val="22"/>
                <w:szCs w:val="22"/>
                <w:lang w:eastAsia="en-GB"/>
              </w:rPr>
              <w:t xml:space="preserve"> kell-e rendelkeznie vagy meghatározott szervezet </w:t>
            </w:r>
            <w:r w:rsidRPr="00492D94">
              <w:rPr>
                <w:rFonts w:eastAsia="Calibri"/>
                <w:b/>
                <w:strike/>
                <w:sz w:val="22"/>
                <w:szCs w:val="22"/>
                <w:lang w:eastAsia="en-GB"/>
              </w:rPr>
              <w:t>tagjának</w:t>
            </w:r>
            <w:r w:rsidRPr="00492D94">
              <w:rPr>
                <w:rFonts w:eastAsia="Calibri"/>
                <w:strike/>
                <w:sz w:val="22"/>
                <w:szCs w:val="22"/>
                <w:lang w:eastAsia="en-GB"/>
              </w:rPr>
              <w:t xml:space="preserve"> kell-e lennie ahhoz, hogy a gazdasági szereplő letelepedési helye szerinti országban az adott szolgáltatást nyújthassa? </w:t>
            </w:r>
            <w:r w:rsidRPr="00492D94">
              <w:rPr>
                <w:rFonts w:eastAsia="Calibri"/>
                <w:strike/>
                <w:sz w:val="22"/>
                <w:szCs w:val="22"/>
                <w:lang w:eastAsia="en-GB"/>
              </w:rPr>
              <w:br/>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594E56F6"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br/>
              <w:t>[] Igen [] Nem</w:t>
            </w:r>
            <w:r w:rsidRPr="00492D94">
              <w:rPr>
                <w:rFonts w:eastAsia="Calibri"/>
                <w:strike/>
                <w:sz w:val="22"/>
                <w:szCs w:val="22"/>
                <w:lang w:eastAsia="en-GB"/>
              </w:rPr>
              <w:br/>
            </w:r>
            <w:r w:rsidRPr="00492D94">
              <w:rPr>
                <w:rFonts w:eastAsia="Calibri"/>
                <w:strike/>
                <w:sz w:val="22"/>
                <w:szCs w:val="22"/>
                <w:lang w:eastAsia="en-GB"/>
              </w:rPr>
              <w:br/>
              <w:t>Ha igen, kérjük, adja meg, hogy ez miben áll, és jelezze, hogy a gazdasági szereplő rendelkezik-e ezzel: [ …] [] Igen [] Nem</w:t>
            </w:r>
          </w:p>
          <w:p w14:paraId="2D6B0F82"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p>
          <w:p w14:paraId="7F3EB68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
        </w:tc>
      </w:tr>
    </w:tbl>
    <w:p w14:paraId="652664CE"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B: Gazdasági és pénzügyi helyzet</w:t>
      </w:r>
    </w:p>
    <w:p w14:paraId="0CF61C7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7"/>
      </w:tblGrid>
      <w:tr w:rsidR="00AC4690" w:rsidRPr="00AC4690" w14:paraId="175FBDC4" w14:textId="77777777" w:rsidTr="00AC4690">
        <w:tc>
          <w:tcPr>
            <w:tcW w:w="4644" w:type="dxa"/>
            <w:shd w:val="clear" w:color="auto" w:fill="auto"/>
          </w:tcPr>
          <w:p w14:paraId="58AF9F3B"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Gazdasági és pénzügyi helyzet</w:t>
            </w:r>
          </w:p>
        </w:tc>
        <w:tc>
          <w:tcPr>
            <w:tcW w:w="4645" w:type="dxa"/>
            <w:shd w:val="clear" w:color="auto" w:fill="auto"/>
          </w:tcPr>
          <w:p w14:paraId="647C80A2"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1F311C92" w14:textId="77777777" w:rsidTr="00AC4690">
        <w:tc>
          <w:tcPr>
            <w:tcW w:w="4644" w:type="dxa"/>
            <w:shd w:val="clear" w:color="auto" w:fill="auto"/>
          </w:tcPr>
          <w:p w14:paraId="4EFFC5CB"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1a) A gazdasági szereplő („általános”) </w:t>
            </w:r>
            <w:r w:rsidRPr="00492D94">
              <w:rPr>
                <w:rFonts w:eastAsia="Calibri"/>
                <w:b/>
                <w:strike/>
                <w:sz w:val="22"/>
                <w:szCs w:val="22"/>
                <w:lang w:eastAsia="en-GB"/>
              </w:rPr>
              <w:t>éves árbevétele</w:t>
            </w:r>
            <w:r w:rsidRPr="00492D94">
              <w:rPr>
                <w:rFonts w:eastAsia="Calibri"/>
                <w:strike/>
                <w:sz w:val="22"/>
                <w:szCs w:val="22"/>
                <w:lang w:eastAsia="en-GB"/>
              </w:rPr>
              <w:t xml:space="preserve"> a vonatkozó hirdetményben vagy a közbeszerzési dokumentumokban előírt számú pénzügyi évben a következő:</w:t>
            </w:r>
            <w:r w:rsidRPr="00492D94">
              <w:rPr>
                <w:rFonts w:eastAsia="Calibri"/>
                <w:strike/>
                <w:sz w:val="22"/>
                <w:szCs w:val="22"/>
                <w:lang w:eastAsia="en-GB"/>
              </w:rPr>
              <w:br/>
            </w:r>
            <w:r w:rsidRPr="00492D94">
              <w:rPr>
                <w:rFonts w:eastAsia="Calibri"/>
                <w:b/>
                <w:strike/>
                <w:sz w:val="22"/>
                <w:szCs w:val="22"/>
                <w:lang w:eastAsia="en-GB"/>
              </w:rPr>
              <w:t>És/vagy</w:t>
            </w:r>
            <w:r w:rsidRPr="00492D94">
              <w:rPr>
                <w:rFonts w:eastAsia="Calibri"/>
                <w:strike/>
                <w:sz w:val="22"/>
                <w:szCs w:val="22"/>
                <w:lang w:eastAsia="en-GB"/>
              </w:rPr>
              <w:br/>
              <w:t xml:space="preserve">1b) A gazdasági szereplő </w:t>
            </w:r>
            <w:r w:rsidRPr="00492D94">
              <w:rPr>
                <w:rFonts w:eastAsia="Calibri"/>
                <w:b/>
                <w:strike/>
                <w:sz w:val="22"/>
                <w:szCs w:val="22"/>
                <w:lang w:eastAsia="en-GB"/>
              </w:rPr>
              <w:t>átlagos</w:t>
            </w:r>
            <w:r w:rsidRPr="00492D94">
              <w:rPr>
                <w:rFonts w:eastAsia="Calibri"/>
                <w:strike/>
                <w:sz w:val="22"/>
                <w:szCs w:val="22"/>
                <w:lang w:eastAsia="en-GB"/>
              </w:rPr>
              <w:t xml:space="preserve"> </w:t>
            </w:r>
            <w:r w:rsidRPr="00492D94">
              <w:rPr>
                <w:rFonts w:eastAsia="Calibri"/>
                <w:b/>
                <w:strike/>
                <w:sz w:val="22"/>
                <w:szCs w:val="22"/>
                <w:lang w:eastAsia="en-GB"/>
              </w:rPr>
              <w:t xml:space="preserve">éves árbevétele a vonatkozó hirdetményben vagy a </w:t>
            </w:r>
            <w:r w:rsidRPr="00492D94">
              <w:rPr>
                <w:rFonts w:eastAsia="Calibri"/>
                <w:b/>
                <w:strike/>
                <w:sz w:val="22"/>
                <w:szCs w:val="22"/>
                <w:lang w:eastAsia="en-GB"/>
              </w:rPr>
              <w:lastRenderedPageBreak/>
              <w:t>közbeszerzési dokumentumokban előírt számú évben a következő</w:t>
            </w:r>
            <w:r w:rsidRPr="00492D94">
              <w:rPr>
                <w:rFonts w:eastAsia="Calibri"/>
                <w:b/>
                <w:strike/>
                <w:sz w:val="22"/>
                <w:szCs w:val="22"/>
                <w:vertAlign w:val="superscript"/>
                <w:lang w:eastAsia="en-GB"/>
              </w:rPr>
              <w:footnoteReference w:id="72"/>
            </w:r>
            <w:r w:rsidRPr="00492D94">
              <w:rPr>
                <w:rFonts w:eastAsia="Calibri"/>
                <w:b/>
                <w:strike/>
                <w:sz w:val="22"/>
                <w:szCs w:val="22"/>
                <w:lang w:eastAsia="en-GB"/>
              </w:rPr>
              <w:t xml:space="preserve"> (</w:t>
            </w:r>
            <w:r w:rsidRPr="00492D94">
              <w:rPr>
                <w:rFonts w:eastAsia="Calibri"/>
                <w:strike/>
                <w:sz w:val="22"/>
                <w:szCs w:val="22"/>
                <w:lang w:eastAsia="en-GB"/>
              </w:rPr>
              <w:t>)</w:t>
            </w:r>
            <w:r w:rsidRPr="00492D94">
              <w:rPr>
                <w:rFonts w:eastAsia="Calibri"/>
                <w:b/>
                <w:strike/>
                <w:sz w:val="22"/>
                <w:szCs w:val="22"/>
                <w:lang w:eastAsia="en-GB"/>
              </w:rPr>
              <w:t>:</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4553E26C"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lastRenderedPageBreak/>
              <w:t>év: [……]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r>
            <w:r w:rsidRPr="00492D94">
              <w:rPr>
                <w:rFonts w:eastAsia="Calibri"/>
                <w:strike/>
                <w:sz w:val="22"/>
                <w:szCs w:val="22"/>
                <w:lang w:eastAsia="en-GB"/>
              </w:rPr>
              <w:br/>
              <w:t>(évek száma, átlagos árbevétel)</w:t>
            </w:r>
            <w:r w:rsidRPr="00492D94">
              <w:rPr>
                <w:rFonts w:eastAsia="Calibri"/>
                <w:b/>
                <w:strike/>
                <w:sz w:val="22"/>
                <w:szCs w:val="22"/>
                <w:lang w:eastAsia="en-GB"/>
              </w:rPr>
              <w:t>:</w:t>
            </w:r>
            <w:r w:rsidRPr="00492D94">
              <w:rPr>
                <w:rFonts w:eastAsia="Calibri"/>
                <w:strike/>
                <w:sz w:val="22"/>
                <w:szCs w:val="22"/>
                <w:lang w:eastAsia="en-GB"/>
              </w:rPr>
              <w:t xml:space="preserve"> [……],[……][…]pénznem</w:t>
            </w:r>
          </w:p>
          <w:p w14:paraId="3E2235BB"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p>
          <w:p w14:paraId="4174215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
        </w:tc>
      </w:tr>
      <w:tr w:rsidR="00AC4690" w:rsidRPr="00AC4690" w14:paraId="0DB5CB90" w14:textId="77777777" w:rsidTr="00AC4690">
        <w:tc>
          <w:tcPr>
            <w:tcW w:w="4644" w:type="dxa"/>
            <w:shd w:val="clear" w:color="auto" w:fill="auto"/>
          </w:tcPr>
          <w:p w14:paraId="3A21C576"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xml:space="preserve">2a) A gazdasági szereplő éves („specifikus”) </w:t>
            </w:r>
            <w:r w:rsidRPr="00492D94">
              <w:rPr>
                <w:rFonts w:eastAsia="Calibri"/>
                <w:b/>
                <w:strike/>
                <w:sz w:val="22"/>
                <w:szCs w:val="22"/>
                <w:lang w:eastAsia="en-GB"/>
              </w:rPr>
              <w:t>árbevétele a szerződés által érintett üzleti területre vonatkozóan</w:t>
            </w:r>
            <w:r w:rsidRPr="00492D94">
              <w:rPr>
                <w:rFonts w:eastAsia="Calibri"/>
                <w:strike/>
                <w:sz w:val="22"/>
                <w:szCs w:val="22"/>
                <w:lang w:eastAsia="en-GB"/>
              </w:rPr>
              <w:t>, a vonatkozó hirdetményben vagy a közbeszerzési dokumentumokban meghatározott módon az előírt pénzügyi évek tekintetében a következő:</w:t>
            </w:r>
            <w:r w:rsidRPr="00492D94">
              <w:rPr>
                <w:rFonts w:eastAsia="Calibri"/>
                <w:strike/>
                <w:sz w:val="22"/>
                <w:szCs w:val="22"/>
                <w:lang w:eastAsia="en-GB"/>
              </w:rPr>
              <w:br/>
            </w:r>
            <w:r w:rsidRPr="00492D94">
              <w:rPr>
                <w:rFonts w:eastAsia="Calibri"/>
                <w:b/>
                <w:strike/>
                <w:sz w:val="22"/>
                <w:szCs w:val="22"/>
                <w:lang w:eastAsia="en-GB"/>
              </w:rPr>
              <w:t>És/vagy</w:t>
            </w:r>
            <w:r w:rsidRPr="00492D94">
              <w:rPr>
                <w:rFonts w:eastAsia="Calibri"/>
                <w:strike/>
                <w:sz w:val="22"/>
                <w:szCs w:val="22"/>
                <w:lang w:eastAsia="en-GB"/>
              </w:rPr>
              <w:br/>
              <w:t xml:space="preserve">2b) A gazdasági szereplő </w:t>
            </w:r>
            <w:r w:rsidRPr="00492D94">
              <w:rPr>
                <w:rFonts w:eastAsia="Calibri"/>
                <w:b/>
                <w:strike/>
                <w:sz w:val="22"/>
                <w:szCs w:val="22"/>
                <w:lang w:eastAsia="en-GB"/>
              </w:rPr>
              <w:t>átlagos</w:t>
            </w:r>
            <w:r w:rsidRPr="00492D94">
              <w:rPr>
                <w:rFonts w:eastAsia="Calibri"/>
                <w:strike/>
                <w:sz w:val="22"/>
                <w:szCs w:val="22"/>
                <w:lang w:eastAsia="en-GB"/>
              </w:rPr>
              <w:t xml:space="preserve"> </w:t>
            </w:r>
            <w:r w:rsidRPr="00492D94">
              <w:rPr>
                <w:rFonts w:eastAsia="Calibri"/>
                <w:b/>
                <w:strike/>
                <w:sz w:val="22"/>
                <w:szCs w:val="22"/>
                <w:lang w:eastAsia="en-GB"/>
              </w:rPr>
              <w:t>éves árbevétele a területen és a vonatkozó hirdetményben vagy a közbeszerzési dokumentumokban előírt számú évben a következő</w:t>
            </w:r>
            <w:r w:rsidRPr="00492D94">
              <w:rPr>
                <w:rFonts w:eastAsia="Calibri"/>
                <w:b/>
                <w:strike/>
                <w:sz w:val="22"/>
                <w:szCs w:val="22"/>
                <w:vertAlign w:val="superscript"/>
                <w:lang w:eastAsia="en-GB"/>
              </w:rPr>
              <w:footnoteReference w:id="73"/>
            </w:r>
            <w:r w:rsidRPr="00492D94">
              <w:rPr>
                <w:rFonts w:eastAsia="Calibri"/>
                <w:b/>
                <w:strike/>
                <w:sz w:val="22"/>
                <w:szCs w:val="22"/>
                <w:lang w:eastAsia="en-GB"/>
              </w:rPr>
              <w:t>:</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3CA11117"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év: [……]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(évek száma, átlagos árbevétel): [……],[……][…]pénznem</w:t>
            </w:r>
          </w:p>
          <w:p w14:paraId="0A19754D"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
        </w:tc>
      </w:tr>
      <w:tr w:rsidR="00AC4690" w:rsidRPr="00AC4690" w14:paraId="35779F55" w14:textId="77777777" w:rsidTr="00AC4690">
        <w:tc>
          <w:tcPr>
            <w:tcW w:w="4644" w:type="dxa"/>
            <w:shd w:val="clear" w:color="auto" w:fill="auto"/>
          </w:tcPr>
          <w:p w14:paraId="124F1CD2"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00115F09"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08C5AE47" w14:textId="77777777" w:rsidTr="00AC4690">
        <w:tc>
          <w:tcPr>
            <w:tcW w:w="4644" w:type="dxa"/>
            <w:shd w:val="clear" w:color="auto" w:fill="auto"/>
          </w:tcPr>
          <w:p w14:paraId="49284929"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 xml:space="preserve">4) A vonatkozó hirdetményben vagy a közbeszerzési dokumentumokban meghatározott </w:t>
            </w:r>
            <w:r w:rsidRPr="00492D94">
              <w:rPr>
                <w:rFonts w:eastAsia="Calibri"/>
                <w:b/>
                <w:strike/>
                <w:sz w:val="22"/>
                <w:szCs w:val="22"/>
                <w:lang w:eastAsia="en-GB"/>
              </w:rPr>
              <w:t>pénzügyi mutatók</w:t>
            </w:r>
            <w:r w:rsidRPr="00492D94">
              <w:rPr>
                <w:rFonts w:eastAsia="Calibri"/>
                <w:b/>
                <w:strike/>
                <w:sz w:val="22"/>
                <w:szCs w:val="22"/>
                <w:vertAlign w:val="superscript"/>
                <w:lang w:eastAsia="en-GB"/>
              </w:rPr>
              <w:footnoteReference w:id="74"/>
            </w:r>
            <w:r w:rsidRPr="00492D94">
              <w:rPr>
                <w:rFonts w:eastAsia="Calibri"/>
                <w:strike/>
                <w:sz w:val="22"/>
                <w:szCs w:val="22"/>
                <w:lang w:eastAsia="en-GB"/>
              </w:rPr>
              <w:t xml:space="preserve"> tekintetében a gazdasági szereplő kijelenti, hogy az előírt mutató(k) tényleges értéke(i) a következő(k):</w:t>
            </w:r>
            <w:r w:rsidRPr="00492D94">
              <w:rPr>
                <w:rFonts w:eastAsia="Calibri"/>
                <w:strike/>
                <w:sz w:val="22"/>
                <w:szCs w:val="22"/>
                <w:lang w:eastAsia="en-GB"/>
              </w:rPr>
              <w:br/>
            </w:r>
          </w:p>
          <w:p w14:paraId="298B83BC"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Ha a vonatkozó információ elektronikusan elérhető, kérjük, adja meg a következő információkat:</w:t>
            </w:r>
          </w:p>
        </w:tc>
        <w:tc>
          <w:tcPr>
            <w:tcW w:w="4645" w:type="dxa"/>
            <w:shd w:val="clear" w:color="auto" w:fill="auto"/>
          </w:tcPr>
          <w:p w14:paraId="684994F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(az előírt mutató azonosítása – x és y</w:t>
            </w:r>
            <w:r w:rsidRPr="00492D94">
              <w:rPr>
                <w:rFonts w:eastAsia="Calibri"/>
                <w:strike/>
                <w:sz w:val="22"/>
                <w:szCs w:val="22"/>
                <w:vertAlign w:val="superscript"/>
                <w:lang w:eastAsia="en-GB"/>
              </w:rPr>
              <w:footnoteReference w:id="75"/>
            </w:r>
            <w:r w:rsidRPr="00492D94">
              <w:rPr>
                <w:rFonts w:eastAsia="Calibri"/>
                <w:strike/>
                <w:sz w:val="22"/>
                <w:szCs w:val="22"/>
                <w:lang w:eastAsia="en-GB"/>
              </w:rPr>
              <w:t xml:space="preserve"> aránya - és az érték):</w:t>
            </w:r>
            <w:r w:rsidRPr="00492D94">
              <w:rPr>
                <w:rFonts w:eastAsia="Calibri"/>
                <w:strike/>
                <w:sz w:val="24"/>
                <w:szCs w:val="22"/>
                <w:lang w:eastAsia="en-GB"/>
              </w:rPr>
              <w:br/>
            </w:r>
            <w:r w:rsidRPr="00492D94">
              <w:rPr>
                <w:rFonts w:eastAsia="Calibri"/>
                <w:strike/>
                <w:sz w:val="22"/>
                <w:szCs w:val="22"/>
                <w:lang w:eastAsia="en-GB"/>
              </w:rPr>
              <w:t>[……], [……]</w:t>
            </w:r>
            <w:r w:rsidRPr="00492D94">
              <w:rPr>
                <w:rFonts w:eastAsia="Calibri"/>
                <w:strike/>
                <w:sz w:val="22"/>
                <w:szCs w:val="22"/>
                <w:vertAlign w:val="superscript"/>
                <w:lang w:eastAsia="en-GB"/>
              </w:rPr>
              <w:footnoteReference w:id="76"/>
            </w:r>
            <w:r w:rsidRPr="00492D94">
              <w:rPr>
                <w:rFonts w:eastAsia="Calibri"/>
                <w:strike/>
                <w:sz w:val="24"/>
                <w:szCs w:val="22"/>
                <w:lang w:eastAsia="en-GB"/>
              </w:rPr>
              <w:br/>
            </w:r>
          </w:p>
          <w:p w14:paraId="69E4C77B"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t>(internetcím, a kibocsátó hatóság vagy testület, a dokumentáció pontos hivatkozási adatai):</w:t>
            </w:r>
            <w:r w:rsidRPr="00492D94">
              <w:rPr>
                <w:rFonts w:eastAsia="Calibri"/>
                <w:strike/>
                <w:sz w:val="22"/>
                <w:szCs w:val="22"/>
                <w:lang w:eastAsia="en-GB"/>
              </w:rPr>
              <w:t xml:space="preserve"> [……][……][……]</w:t>
            </w:r>
          </w:p>
        </w:tc>
      </w:tr>
      <w:tr w:rsidR="00AC4690" w:rsidRPr="00AC4690" w14:paraId="4A08FFD4" w14:textId="77777777" w:rsidTr="00AC4690">
        <w:tc>
          <w:tcPr>
            <w:tcW w:w="4644" w:type="dxa"/>
            <w:shd w:val="clear" w:color="auto" w:fill="auto"/>
          </w:tcPr>
          <w:p w14:paraId="22BB7F2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t xml:space="preserve">5) </w:t>
            </w:r>
            <w:r w:rsidRPr="00492D94">
              <w:rPr>
                <w:rFonts w:eastAsia="Calibri"/>
                <w:b/>
                <w:strike/>
                <w:sz w:val="24"/>
                <w:szCs w:val="22"/>
                <w:lang w:eastAsia="en-GB"/>
              </w:rPr>
              <w:t>Szakmai felelősségbiztosításának</w:t>
            </w:r>
            <w:r w:rsidRPr="00492D94">
              <w:rPr>
                <w:rFonts w:eastAsia="Calibri"/>
                <w:strike/>
                <w:sz w:val="24"/>
                <w:szCs w:val="22"/>
                <w:lang w:eastAsia="en-GB"/>
              </w:rPr>
              <w:t xml:space="preserve"> biztosítási összege a következő:</w:t>
            </w:r>
            <w:r w:rsidRPr="00492D94">
              <w:rPr>
                <w:rFonts w:eastAsia="Calibri"/>
                <w:strike/>
                <w:sz w:val="24"/>
                <w:szCs w:val="22"/>
                <w:lang w:eastAsia="en-GB"/>
              </w:rPr>
              <w:br/>
              <w:t xml:space="preserve">Ha a vonatkozó információ elektronikusan </w:t>
            </w:r>
            <w:r w:rsidRPr="00492D94">
              <w:rPr>
                <w:rFonts w:eastAsia="Calibri"/>
                <w:strike/>
                <w:sz w:val="24"/>
                <w:szCs w:val="22"/>
                <w:lang w:eastAsia="en-GB"/>
              </w:rPr>
              <w:lastRenderedPageBreak/>
              <w:t xml:space="preserve">elérhető, kérjük, </w:t>
            </w:r>
            <w:r w:rsidRPr="00492D94">
              <w:rPr>
                <w:rFonts w:eastAsia="Calibri"/>
                <w:strike/>
                <w:sz w:val="22"/>
                <w:szCs w:val="22"/>
                <w:lang w:eastAsia="en-GB"/>
              </w:rPr>
              <w:t>adja meg a következő információkat</w:t>
            </w:r>
            <w:r w:rsidRPr="00492D94">
              <w:rPr>
                <w:rFonts w:eastAsia="Calibri"/>
                <w:strike/>
                <w:sz w:val="24"/>
                <w:szCs w:val="22"/>
                <w:lang w:eastAsia="en-GB"/>
              </w:rPr>
              <w:t>:</w:t>
            </w:r>
          </w:p>
        </w:tc>
        <w:tc>
          <w:tcPr>
            <w:tcW w:w="4645" w:type="dxa"/>
            <w:shd w:val="clear" w:color="auto" w:fill="auto"/>
          </w:tcPr>
          <w:p w14:paraId="0E0AFA0E"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lastRenderedPageBreak/>
              <w:t>[……],[……][…]pénznem</w:t>
            </w:r>
          </w:p>
          <w:p w14:paraId="5627A59B"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t xml:space="preserve">(internetcím, a kibocsátó hatóság vagy </w:t>
            </w:r>
            <w:r w:rsidRPr="00492D94">
              <w:rPr>
                <w:rFonts w:eastAsia="Calibri"/>
                <w:strike/>
                <w:sz w:val="24"/>
                <w:szCs w:val="22"/>
                <w:lang w:eastAsia="en-GB"/>
              </w:rPr>
              <w:lastRenderedPageBreak/>
              <w:t>testület, a dokumentáció pontos hivatkozási adatai):</w:t>
            </w:r>
            <w:r w:rsidRPr="00492D94">
              <w:rPr>
                <w:rFonts w:eastAsia="Calibri"/>
                <w:strike/>
                <w:sz w:val="22"/>
                <w:szCs w:val="22"/>
                <w:lang w:eastAsia="en-GB"/>
              </w:rPr>
              <w:t xml:space="preserve"> [……][……][……]</w:t>
            </w:r>
          </w:p>
        </w:tc>
      </w:tr>
      <w:tr w:rsidR="00AC4690" w:rsidRPr="00AC4690" w14:paraId="7087C6F1" w14:textId="77777777" w:rsidTr="00AC4690">
        <w:tc>
          <w:tcPr>
            <w:tcW w:w="4644" w:type="dxa"/>
            <w:shd w:val="clear" w:color="auto" w:fill="auto"/>
          </w:tcPr>
          <w:p w14:paraId="564B3DA8"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xml:space="preserve">6) Az </w:t>
            </w:r>
            <w:r w:rsidRPr="00492D94">
              <w:rPr>
                <w:rFonts w:eastAsia="Calibri"/>
                <w:b/>
                <w:strike/>
                <w:sz w:val="22"/>
                <w:szCs w:val="22"/>
                <w:lang w:eastAsia="en-GB"/>
              </w:rPr>
              <w:t>esetleges</w:t>
            </w:r>
            <w:r w:rsidRPr="00492D94">
              <w:rPr>
                <w:rFonts w:eastAsia="Calibri"/>
                <w:strike/>
                <w:sz w:val="22"/>
                <w:szCs w:val="22"/>
                <w:lang w:eastAsia="en-GB"/>
              </w:rPr>
              <w:t xml:space="preserve"> </w:t>
            </w:r>
            <w:r w:rsidRPr="00492D94">
              <w:rPr>
                <w:rFonts w:eastAsia="Calibri"/>
                <w:b/>
                <w:strike/>
                <w:sz w:val="22"/>
                <w:szCs w:val="22"/>
                <w:lang w:eastAsia="en-GB"/>
              </w:rPr>
              <w:t>egyéb gazdasági vagy pénzügyi követelmények</w:t>
            </w:r>
            <w:r w:rsidRPr="00492D94">
              <w:rPr>
                <w:rFonts w:eastAsia="Calibri"/>
                <w:strike/>
                <w:sz w:val="22"/>
                <w:szCs w:val="22"/>
                <w:lang w:eastAsia="en-GB"/>
              </w:rPr>
              <w:t xml:space="preserve"> tekintetében, amelyeket a vonatkozó hirdetményben vagy a közbeszerzési dokumentumokban meghatároztak, a gazdasági szereplő kijelenti a következőket:</w:t>
            </w:r>
            <w:r w:rsidRPr="00492D94">
              <w:rPr>
                <w:rFonts w:eastAsia="Calibri"/>
                <w:strike/>
                <w:sz w:val="22"/>
                <w:szCs w:val="22"/>
                <w:lang w:eastAsia="en-GB"/>
              </w:rPr>
              <w:br/>
              <w:t xml:space="preserve">Ha a vonatkozó hirdetményben vagy a közbeszerzési dokumentumokban </w:t>
            </w:r>
            <w:r w:rsidRPr="00492D94">
              <w:rPr>
                <w:rFonts w:eastAsia="Calibri"/>
                <w:b/>
                <w:strike/>
                <w:sz w:val="22"/>
                <w:szCs w:val="22"/>
                <w:lang w:eastAsia="en-GB"/>
              </w:rPr>
              <w:t>esetlegesen</w:t>
            </w:r>
            <w:r w:rsidRPr="00492D94">
              <w:rPr>
                <w:rFonts w:eastAsia="Calibri"/>
                <w:strike/>
                <w:sz w:val="22"/>
                <w:szCs w:val="22"/>
                <w:lang w:eastAsia="en-GB"/>
              </w:rPr>
              <w:t xml:space="preserve"> meghatározott vonatkozó dokumentáció elektronikus formában rendelkezésre áll, kérjük, adja meg a következő információkat:</w:t>
            </w:r>
          </w:p>
        </w:tc>
        <w:tc>
          <w:tcPr>
            <w:tcW w:w="4645" w:type="dxa"/>
            <w:shd w:val="clear" w:color="auto" w:fill="auto"/>
          </w:tcPr>
          <w:p w14:paraId="1F89477A"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(internetcím, a kibocsátó hatóság vagy testület, a dokumentáció pontos hivatkozási adatai): [……][……][……]</w:t>
            </w:r>
          </w:p>
        </w:tc>
      </w:tr>
    </w:tbl>
    <w:p w14:paraId="23E81186"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C: Technikai és szakmai alkalmasság</w:t>
      </w:r>
    </w:p>
    <w:p w14:paraId="18F512D4"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2"/>
        <w:gridCol w:w="4620"/>
      </w:tblGrid>
      <w:tr w:rsidR="00AC4690" w:rsidRPr="00AC4690" w14:paraId="3C8155AD" w14:textId="77777777" w:rsidTr="00AC4690">
        <w:tc>
          <w:tcPr>
            <w:tcW w:w="4644" w:type="dxa"/>
            <w:shd w:val="clear" w:color="auto" w:fill="auto"/>
          </w:tcPr>
          <w:p w14:paraId="0CE01DFE"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bookmarkStart w:id="56" w:name="_DV_M4300"/>
            <w:bookmarkStart w:id="57" w:name="_DV_M4301"/>
            <w:bookmarkEnd w:id="56"/>
            <w:bookmarkEnd w:id="57"/>
            <w:r w:rsidRPr="00492D94">
              <w:rPr>
                <w:rFonts w:eastAsia="Calibri"/>
                <w:b/>
                <w:strike/>
                <w:sz w:val="22"/>
                <w:szCs w:val="22"/>
                <w:lang w:eastAsia="en-GB"/>
              </w:rPr>
              <w:t>Technikai és szakmai alkalmasság</w:t>
            </w:r>
          </w:p>
        </w:tc>
        <w:tc>
          <w:tcPr>
            <w:tcW w:w="4645" w:type="dxa"/>
            <w:shd w:val="clear" w:color="auto" w:fill="auto"/>
          </w:tcPr>
          <w:p w14:paraId="0CEB5DFC"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15EF1F3D" w14:textId="77777777" w:rsidTr="00AC4690">
        <w:tc>
          <w:tcPr>
            <w:tcW w:w="4644" w:type="dxa"/>
            <w:shd w:val="clear" w:color="auto" w:fill="auto"/>
          </w:tcPr>
          <w:p w14:paraId="48C0B27A"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1a) Csak </w:t>
            </w:r>
            <w:r w:rsidRPr="00492D94">
              <w:rPr>
                <w:rFonts w:eastAsia="Calibri"/>
                <w:b/>
                <w:i/>
                <w:strike/>
                <w:sz w:val="22"/>
                <w:szCs w:val="22"/>
                <w:lang w:eastAsia="en-GB"/>
              </w:rPr>
              <w:t>építési beruházásra vonatkozó közbeszerzési szerződések</w:t>
            </w:r>
            <w:r w:rsidRPr="00492D94">
              <w:rPr>
                <w:rFonts w:eastAsia="Calibri"/>
                <w:b/>
                <w:strike/>
                <w:sz w:val="22"/>
                <w:szCs w:val="22"/>
                <w:lang w:eastAsia="en-GB"/>
              </w:rPr>
              <w:t xml:space="preserve"> esetében</w:t>
            </w:r>
            <w:r w:rsidRPr="00492D94">
              <w:rPr>
                <w:rFonts w:eastAsia="Calibri"/>
                <w:strike/>
                <w:sz w:val="22"/>
                <w:szCs w:val="22"/>
                <w:highlight w:val="lightGray"/>
                <w:lang w:eastAsia="en-GB"/>
              </w:rPr>
              <w:t>:</w:t>
            </w:r>
            <w:r w:rsidRPr="00492D94">
              <w:rPr>
                <w:rFonts w:eastAsia="Calibri"/>
                <w:strike/>
                <w:sz w:val="22"/>
                <w:szCs w:val="22"/>
                <w:lang w:eastAsia="en-GB"/>
              </w:rPr>
              <w:br/>
              <w:t>A referencia-időszak folyamán</w:t>
            </w:r>
            <w:r w:rsidRPr="00492D94">
              <w:rPr>
                <w:rFonts w:eastAsia="Calibri"/>
                <w:strike/>
                <w:sz w:val="22"/>
                <w:szCs w:val="22"/>
                <w:vertAlign w:val="superscript"/>
                <w:lang w:eastAsia="en-GB"/>
              </w:rPr>
              <w:footnoteReference w:id="77"/>
            </w:r>
            <w:r w:rsidRPr="00492D94">
              <w:rPr>
                <w:rFonts w:eastAsia="Calibri"/>
                <w:strike/>
                <w:sz w:val="22"/>
                <w:szCs w:val="22"/>
                <w:lang w:eastAsia="en-GB"/>
              </w:rPr>
              <w:t xml:space="preserve"> a gazdasági szereplő </w:t>
            </w:r>
            <w:r w:rsidRPr="00492D94">
              <w:rPr>
                <w:rFonts w:eastAsia="Calibri"/>
                <w:b/>
                <w:strike/>
                <w:sz w:val="22"/>
                <w:szCs w:val="22"/>
                <w:lang w:eastAsia="en-GB"/>
              </w:rPr>
              <w:t>a meghatározott típusú munkákból a következőket végezte</w:t>
            </w:r>
            <w:r w:rsidRPr="00492D94">
              <w:rPr>
                <w:rFonts w:eastAsia="Calibri"/>
                <w:strike/>
                <w:sz w:val="22"/>
                <w:szCs w:val="22"/>
                <w:lang w:eastAsia="en-GB"/>
              </w:rPr>
              <w:t xml:space="preserve">: </w:t>
            </w:r>
            <w:r w:rsidRPr="00492D94">
              <w:rPr>
                <w:rFonts w:eastAsia="Calibri"/>
                <w:strike/>
                <w:sz w:val="22"/>
                <w:szCs w:val="22"/>
                <w:lang w:eastAsia="en-GB"/>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238BC9FD"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Évek száma (ezt az időszakot a vonatkozó hirdetmény vagy a közbeszerzési dokumentumok határozzák meg): […]</w:t>
            </w:r>
            <w:r w:rsidRPr="00492D94">
              <w:rPr>
                <w:rFonts w:eastAsia="Calibri"/>
                <w:strike/>
                <w:sz w:val="22"/>
                <w:szCs w:val="22"/>
                <w:lang w:eastAsia="en-GB"/>
              </w:rPr>
              <w:br/>
              <w:t>Munkák:  […...]</w:t>
            </w:r>
          </w:p>
          <w:p w14:paraId="44D0B65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
        </w:tc>
      </w:tr>
      <w:tr w:rsidR="00AC4690" w:rsidRPr="00AC4690" w14:paraId="15BDF64C" w14:textId="77777777" w:rsidTr="00AC4690">
        <w:tc>
          <w:tcPr>
            <w:tcW w:w="4644" w:type="dxa"/>
            <w:shd w:val="clear" w:color="auto" w:fill="auto"/>
          </w:tcPr>
          <w:p w14:paraId="118E2A86" w14:textId="77777777" w:rsidR="00AC4690" w:rsidRPr="00492D94" w:rsidRDefault="00AC4690" w:rsidP="00AC4690">
            <w:pPr>
              <w:widowControl/>
              <w:adjustRightInd/>
              <w:spacing w:before="120" w:after="120" w:line="240" w:lineRule="auto"/>
              <w:jc w:val="left"/>
              <w:textAlignment w:val="auto"/>
              <w:rPr>
                <w:rFonts w:eastAsia="Calibri"/>
                <w:strike/>
                <w:sz w:val="24"/>
                <w:szCs w:val="22"/>
                <w:shd w:val="clear" w:color="000000" w:fill="auto"/>
                <w:lang w:eastAsia="en-GB"/>
              </w:rPr>
            </w:pPr>
            <w:r w:rsidRPr="00492D94">
              <w:rPr>
                <w:rFonts w:eastAsia="Calibri"/>
                <w:strike/>
                <w:sz w:val="22"/>
                <w:szCs w:val="22"/>
                <w:lang w:eastAsia="en-GB"/>
              </w:rPr>
              <w:t xml:space="preserve">1b) Csak </w:t>
            </w:r>
            <w:r w:rsidRPr="00492D94">
              <w:rPr>
                <w:rFonts w:eastAsia="Calibri"/>
                <w:b/>
                <w:i/>
                <w:strike/>
                <w:sz w:val="22"/>
                <w:szCs w:val="22"/>
                <w:lang w:eastAsia="en-GB"/>
              </w:rPr>
              <w:t>árubeszerzésre és szolgáltatásnyújtásra irányuló közbeszerzési szerződések</w:t>
            </w:r>
            <w:r w:rsidRPr="00492D94">
              <w:rPr>
                <w:rFonts w:eastAsia="Calibri"/>
                <w:strike/>
                <w:sz w:val="22"/>
                <w:szCs w:val="22"/>
                <w:lang w:eastAsia="en-GB"/>
              </w:rPr>
              <w:t xml:space="preserve"> esetében:</w:t>
            </w:r>
            <w:r w:rsidRPr="00492D94">
              <w:rPr>
                <w:rFonts w:eastAsia="Calibri"/>
                <w:strike/>
                <w:sz w:val="22"/>
                <w:szCs w:val="22"/>
                <w:lang w:eastAsia="en-GB"/>
              </w:rPr>
              <w:br/>
              <w:t>A referencia-időszak folyamán</w:t>
            </w:r>
            <w:r w:rsidRPr="00492D94">
              <w:rPr>
                <w:rFonts w:eastAsia="Calibri"/>
                <w:strike/>
                <w:sz w:val="22"/>
                <w:szCs w:val="22"/>
                <w:vertAlign w:val="superscript"/>
                <w:lang w:eastAsia="en-GB"/>
              </w:rPr>
              <w:footnoteReference w:id="78"/>
            </w:r>
            <w:r w:rsidRPr="00492D94">
              <w:rPr>
                <w:rFonts w:eastAsia="Calibri"/>
                <w:strike/>
                <w:sz w:val="22"/>
                <w:szCs w:val="22"/>
                <w:lang w:eastAsia="en-GB"/>
              </w:rPr>
              <w:t xml:space="preserve"> a gazdasági szereplő </w:t>
            </w:r>
            <w:r w:rsidRPr="00492D94">
              <w:rPr>
                <w:rFonts w:eastAsia="Calibri"/>
                <w:b/>
                <w:strike/>
                <w:sz w:val="22"/>
                <w:szCs w:val="22"/>
                <w:lang w:eastAsia="en-GB"/>
              </w:rPr>
              <w:t xml:space="preserve">a meghatározott típusokon belül a következő főbb szállításokat végezte, vagy a következő főbb szolgáltatásokat nyújtotta: </w:t>
            </w:r>
            <w:r w:rsidRPr="00492D94">
              <w:rPr>
                <w:rFonts w:eastAsia="Calibri"/>
                <w:strike/>
                <w:sz w:val="22"/>
                <w:szCs w:val="22"/>
                <w:lang w:eastAsia="en-GB"/>
              </w:rPr>
              <w:t>A lista elkészítésekor kérjük, tüntesse fel az összegeket, a dátumokat és a közületi vagy magánmegrendelőket</w:t>
            </w:r>
            <w:r w:rsidRPr="00492D94">
              <w:rPr>
                <w:rFonts w:eastAsia="Calibri"/>
                <w:strike/>
                <w:sz w:val="22"/>
                <w:szCs w:val="22"/>
                <w:vertAlign w:val="superscript"/>
                <w:lang w:eastAsia="en-GB"/>
              </w:rPr>
              <w:footnoteReference w:id="79"/>
            </w:r>
            <w:r w:rsidRPr="00492D94">
              <w:rPr>
                <w:rFonts w:eastAsia="Calibri"/>
                <w:strike/>
                <w:sz w:val="22"/>
                <w:szCs w:val="22"/>
                <w:lang w:eastAsia="en-GB"/>
              </w:rPr>
              <w:t>:</w:t>
            </w:r>
          </w:p>
        </w:tc>
        <w:tc>
          <w:tcPr>
            <w:tcW w:w="4645" w:type="dxa"/>
            <w:shd w:val="clear" w:color="auto" w:fill="auto"/>
          </w:tcPr>
          <w:p w14:paraId="16021579"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1011"/>
              <w:gridCol w:w="986"/>
              <w:gridCol w:w="1365"/>
            </w:tblGrid>
            <w:tr w:rsidR="00AC4690" w:rsidRPr="00AC4690" w14:paraId="003632EA" w14:textId="77777777" w:rsidTr="00AC4690">
              <w:tc>
                <w:tcPr>
                  <w:tcW w:w="1336" w:type="dxa"/>
                  <w:shd w:val="clear" w:color="auto" w:fill="auto"/>
                </w:tcPr>
                <w:p w14:paraId="68FE7EAC"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Leírás</w:t>
                  </w:r>
                </w:p>
              </w:tc>
              <w:tc>
                <w:tcPr>
                  <w:tcW w:w="936" w:type="dxa"/>
                  <w:shd w:val="clear" w:color="auto" w:fill="auto"/>
                </w:tcPr>
                <w:p w14:paraId="064E83C6"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összegek</w:t>
                  </w:r>
                </w:p>
              </w:tc>
              <w:tc>
                <w:tcPr>
                  <w:tcW w:w="724" w:type="dxa"/>
                  <w:shd w:val="clear" w:color="auto" w:fill="auto"/>
                </w:tcPr>
                <w:p w14:paraId="0D21FD01"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dátumok</w:t>
                  </w:r>
                </w:p>
              </w:tc>
              <w:tc>
                <w:tcPr>
                  <w:tcW w:w="1149" w:type="dxa"/>
                  <w:shd w:val="clear" w:color="auto" w:fill="auto"/>
                </w:tcPr>
                <w:p w14:paraId="6BF3BA12"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megrendelők</w:t>
                  </w:r>
                </w:p>
              </w:tc>
            </w:tr>
            <w:tr w:rsidR="00AC4690" w:rsidRPr="00AC4690" w14:paraId="4D972F8C" w14:textId="77777777" w:rsidTr="00AC4690">
              <w:tc>
                <w:tcPr>
                  <w:tcW w:w="1336" w:type="dxa"/>
                  <w:shd w:val="clear" w:color="auto" w:fill="auto"/>
                </w:tcPr>
                <w:p w14:paraId="3A4BDD8D"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c>
                <w:tcPr>
                  <w:tcW w:w="936" w:type="dxa"/>
                  <w:shd w:val="clear" w:color="auto" w:fill="auto"/>
                </w:tcPr>
                <w:p w14:paraId="0B7F39F4"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c>
                <w:tcPr>
                  <w:tcW w:w="724" w:type="dxa"/>
                  <w:shd w:val="clear" w:color="auto" w:fill="auto"/>
                </w:tcPr>
                <w:p w14:paraId="2ADEEB55"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c>
                <w:tcPr>
                  <w:tcW w:w="1149" w:type="dxa"/>
                  <w:shd w:val="clear" w:color="auto" w:fill="auto"/>
                </w:tcPr>
                <w:p w14:paraId="44F6DD5E"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r>
          </w:tbl>
          <w:p w14:paraId="3C07E3E1"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r>
      <w:tr w:rsidR="00AC4690" w:rsidRPr="00AC4690" w14:paraId="16D69505" w14:textId="77777777" w:rsidTr="00AC4690">
        <w:tc>
          <w:tcPr>
            <w:tcW w:w="4644" w:type="dxa"/>
            <w:shd w:val="clear" w:color="auto" w:fill="auto"/>
          </w:tcPr>
          <w:p w14:paraId="339E86FE" w14:textId="77777777" w:rsidR="00AC4690" w:rsidRPr="00492D94" w:rsidRDefault="00AC4690" w:rsidP="00AC4690">
            <w:pPr>
              <w:widowControl/>
              <w:adjustRightInd/>
              <w:spacing w:before="120" w:after="120" w:line="240" w:lineRule="auto"/>
              <w:textAlignment w:val="auto"/>
              <w:rPr>
                <w:rFonts w:eastAsia="Calibri"/>
                <w:strike/>
                <w:sz w:val="24"/>
                <w:szCs w:val="22"/>
                <w:shd w:val="clear" w:color="000000" w:fill="auto"/>
                <w:lang w:eastAsia="en-GB"/>
              </w:rPr>
            </w:pPr>
            <w:r w:rsidRPr="00492D94">
              <w:rPr>
                <w:rFonts w:eastAsia="Calibri"/>
                <w:strike/>
                <w:sz w:val="22"/>
                <w:szCs w:val="22"/>
                <w:lang w:eastAsia="en-GB"/>
              </w:rPr>
              <w:lastRenderedPageBreak/>
              <w:t xml:space="preserve">2) A gazdasági szereplő a következő </w:t>
            </w:r>
            <w:r w:rsidRPr="00492D94">
              <w:rPr>
                <w:rFonts w:eastAsia="Calibri"/>
                <w:b/>
                <w:strike/>
                <w:sz w:val="22"/>
                <w:szCs w:val="22"/>
                <w:lang w:eastAsia="en-GB"/>
              </w:rPr>
              <w:t>szakembereket vagy műszaki szervezeteket</w:t>
            </w:r>
            <w:r w:rsidRPr="00492D94">
              <w:rPr>
                <w:rFonts w:eastAsia="Calibri"/>
                <w:b/>
                <w:strike/>
                <w:sz w:val="22"/>
                <w:szCs w:val="22"/>
                <w:vertAlign w:val="superscript"/>
                <w:lang w:eastAsia="en-GB"/>
              </w:rPr>
              <w:footnoteReference w:id="80"/>
            </w:r>
            <w:r w:rsidRPr="00492D94">
              <w:rPr>
                <w:rFonts w:eastAsia="Calibri"/>
                <w:strike/>
                <w:sz w:val="22"/>
                <w:szCs w:val="22"/>
                <w:lang w:eastAsia="en-GB"/>
              </w:rPr>
              <w:t xml:space="preserve"> veheti igénybe, különös tekintettel a minőség-ellenőrzésért felelős szakemberekre vagy szervezetekre:</w:t>
            </w:r>
            <w:r w:rsidRPr="00492D94">
              <w:rPr>
                <w:rFonts w:eastAsia="Calibri"/>
                <w:strike/>
                <w:sz w:val="22"/>
                <w:szCs w:val="22"/>
                <w:lang w:eastAsia="en-GB"/>
              </w:rPr>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63AD9FC1"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w:t>
            </w:r>
          </w:p>
        </w:tc>
      </w:tr>
      <w:tr w:rsidR="00AC4690" w:rsidRPr="00AC4690" w14:paraId="4776F903" w14:textId="77777777" w:rsidTr="00AC4690">
        <w:tc>
          <w:tcPr>
            <w:tcW w:w="4644" w:type="dxa"/>
            <w:shd w:val="clear" w:color="auto" w:fill="auto"/>
          </w:tcPr>
          <w:p w14:paraId="411F957E"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 xml:space="preserve">3) A gazdasági szereplő </w:t>
            </w:r>
            <w:r w:rsidRPr="00492D94">
              <w:rPr>
                <w:rFonts w:eastAsia="Calibri"/>
                <w:b/>
                <w:strike/>
                <w:sz w:val="22"/>
                <w:szCs w:val="22"/>
                <w:lang w:eastAsia="en-GB"/>
              </w:rPr>
              <w:t>a minőség biztosítása érdekében</w:t>
            </w:r>
            <w:r w:rsidRPr="00492D94">
              <w:rPr>
                <w:rFonts w:eastAsia="Calibri"/>
                <w:strike/>
                <w:sz w:val="22"/>
                <w:szCs w:val="22"/>
                <w:lang w:eastAsia="en-GB"/>
              </w:rPr>
              <w:t xml:space="preserve"> a következő </w:t>
            </w:r>
            <w:r w:rsidRPr="00492D94">
              <w:rPr>
                <w:rFonts w:eastAsia="Calibri"/>
                <w:b/>
                <w:strike/>
                <w:sz w:val="22"/>
                <w:szCs w:val="22"/>
                <w:lang w:eastAsia="en-GB"/>
              </w:rPr>
              <w:t>műszaki hátteret</w:t>
            </w:r>
            <w:r w:rsidRPr="00492D94">
              <w:rPr>
                <w:rFonts w:eastAsia="Calibri"/>
                <w:strike/>
                <w:sz w:val="22"/>
                <w:szCs w:val="22"/>
                <w:lang w:eastAsia="en-GB"/>
              </w:rPr>
              <w:t xml:space="preserve"> veszi igénybe, valamint </w:t>
            </w:r>
            <w:r w:rsidRPr="00492D94">
              <w:rPr>
                <w:rFonts w:eastAsia="Calibri"/>
                <w:b/>
                <w:strike/>
                <w:sz w:val="22"/>
                <w:szCs w:val="22"/>
                <w:lang w:eastAsia="en-GB"/>
              </w:rPr>
              <w:t>tanulmányi és kutatási létesítményei</w:t>
            </w:r>
            <w:r w:rsidRPr="00492D94">
              <w:rPr>
                <w:rFonts w:eastAsia="Calibri"/>
                <w:strike/>
                <w:sz w:val="22"/>
                <w:szCs w:val="22"/>
                <w:lang w:eastAsia="en-GB"/>
              </w:rPr>
              <w:t xml:space="preserve"> a következők: </w:t>
            </w:r>
          </w:p>
        </w:tc>
        <w:tc>
          <w:tcPr>
            <w:tcW w:w="4645" w:type="dxa"/>
            <w:shd w:val="clear" w:color="auto" w:fill="auto"/>
          </w:tcPr>
          <w:p w14:paraId="73B6D0D9"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2323EAD6" w14:textId="77777777" w:rsidTr="00AC4690">
        <w:tc>
          <w:tcPr>
            <w:tcW w:w="4644" w:type="dxa"/>
            <w:shd w:val="clear" w:color="auto" w:fill="auto"/>
          </w:tcPr>
          <w:p w14:paraId="3A3BBC63"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 xml:space="preserve">4) A gazdasági szereplő a következő </w:t>
            </w:r>
            <w:r w:rsidRPr="00492D94">
              <w:rPr>
                <w:rFonts w:eastAsia="Calibri"/>
                <w:b/>
                <w:strike/>
                <w:sz w:val="22"/>
                <w:szCs w:val="22"/>
                <w:lang w:eastAsia="en-GB"/>
              </w:rPr>
              <w:t>ellátásilánc-irányítási</w:t>
            </w:r>
            <w:r w:rsidRPr="00492D94">
              <w:rPr>
                <w:rFonts w:eastAsia="Calibri"/>
                <w:strike/>
                <w:sz w:val="22"/>
                <w:szCs w:val="22"/>
                <w:lang w:eastAsia="en-GB"/>
              </w:rPr>
              <w:t xml:space="preserve"> és ellenőrzési rendszereket tudja alkalmazni a szerződés teljesítése során:</w:t>
            </w:r>
          </w:p>
        </w:tc>
        <w:tc>
          <w:tcPr>
            <w:tcW w:w="4645" w:type="dxa"/>
            <w:shd w:val="clear" w:color="auto" w:fill="auto"/>
          </w:tcPr>
          <w:p w14:paraId="20B6E2B5"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794DEF43" w14:textId="77777777" w:rsidTr="00AC4690">
        <w:tc>
          <w:tcPr>
            <w:tcW w:w="4644" w:type="dxa"/>
            <w:shd w:val="clear" w:color="auto" w:fill="auto"/>
          </w:tcPr>
          <w:p w14:paraId="33F4C63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b/>
                <w:strike/>
                <w:sz w:val="22"/>
                <w:szCs w:val="22"/>
                <w:lang w:eastAsia="en-GB"/>
              </w:rPr>
              <w:t>5) Összetett leszállítandó termékek vagy teljesítendő szolgáltatások, vagy – rendkívüli esetben – különleges célra szolgáló termékek vagy szolgáltatások esetében:</w:t>
            </w:r>
            <w:r w:rsidRPr="00492D94">
              <w:rPr>
                <w:rFonts w:eastAsia="Calibri"/>
                <w:strike/>
                <w:sz w:val="22"/>
                <w:szCs w:val="22"/>
                <w:lang w:eastAsia="en-GB"/>
              </w:rPr>
              <w:br/>
              <w:t xml:space="preserve">A gazdasági szereplő lehetővé teszi </w:t>
            </w:r>
            <w:r w:rsidRPr="00492D94">
              <w:rPr>
                <w:rFonts w:eastAsia="Calibri"/>
                <w:b/>
                <w:strike/>
                <w:sz w:val="22"/>
                <w:szCs w:val="22"/>
                <w:lang w:eastAsia="en-GB"/>
              </w:rPr>
              <w:t>termelési vagy műszaki kapacitásaira</w:t>
            </w:r>
            <w:r w:rsidRPr="00492D94">
              <w:rPr>
                <w:rFonts w:eastAsia="Calibri"/>
                <w:strike/>
                <w:sz w:val="22"/>
                <w:szCs w:val="22"/>
                <w:lang w:eastAsia="en-GB"/>
              </w:rPr>
              <w:t xml:space="preserve">, és amennyiben szükséges, a rendelkezésére álló </w:t>
            </w:r>
            <w:r w:rsidRPr="00492D94">
              <w:rPr>
                <w:rFonts w:eastAsia="Calibri"/>
                <w:b/>
                <w:strike/>
                <w:sz w:val="22"/>
                <w:szCs w:val="22"/>
                <w:lang w:eastAsia="en-GB"/>
              </w:rPr>
              <w:t>tanulmányi és kutatási eszközökre</w:t>
            </w:r>
            <w:r w:rsidRPr="00492D94">
              <w:rPr>
                <w:rFonts w:eastAsia="Calibri"/>
                <w:strike/>
                <w:sz w:val="22"/>
                <w:szCs w:val="22"/>
                <w:lang w:eastAsia="en-GB"/>
              </w:rPr>
              <w:t xml:space="preserve"> és </w:t>
            </w:r>
            <w:r w:rsidRPr="00492D94">
              <w:rPr>
                <w:rFonts w:eastAsia="Calibri"/>
                <w:b/>
                <w:strike/>
                <w:sz w:val="22"/>
                <w:szCs w:val="22"/>
                <w:lang w:eastAsia="en-GB"/>
              </w:rPr>
              <w:t>minőségellenőrzési intézkedéseire</w:t>
            </w:r>
            <w:r w:rsidRPr="00492D94">
              <w:rPr>
                <w:rFonts w:eastAsia="Calibri"/>
                <w:strike/>
                <w:sz w:val="22"/>
                <w:szCs w:val="22"/>
                <w:lang w:eastAsia="en-GB"/>
              </w:rPr>
              <w:t xml:space="preserve"> vonatkozó </w:t>
            </w:r>
            <w:r w:rsidRPr="00492D94">
              <w:rPr>
                <w:rFonts w:eastAsia="Calibri"/>
                <w:b/>
                <w:strike/>
                <w:sz w:val="22"/>
                <w:szCs w:val="22"/>
                <w:lang w:eastAsia="en-GB"/>
              </w:rPr>
              <w:t>vizsgálatok</w:t>
            </w:r>
            <w:r w:rsidRPr="00492D94">
              <w:rPr>
                <w:rFonts w:eastAsia="Calibri"/>
                <w:b/>
                <w:strike/>
                <w:sz w:val="22"/>
                <w:szCs w:val="22"/>
                <w:vertAlign w:val="superscript"/>
                <w:lang w:eastAsia="en-GB"/>
              </w:rPr>
              <w:footnoteReference w:id="81"/>
            </w:r>
            <w:r w:rsidRPr="00492D94">
              <w:rPr>
                <w:rFonts w:eastAsia="Calibri"/>
                <w:strike/>
                <w:sz w:val="22"/>
                <w:szCs w:val="22"/>
                <w:lang w:eastAsia="en-GB"/>
              </w:rPr>
              <w:t xml:space="preserve"> elvégzését.</w:t>
            </w:r>
          </w:p>
        </w:tc>
        <w:tc>
          <w:tcPr>
            <w:tcW w:w="4645" w:type="dxa"/>
            <w:shd w:val="clear" w:color="auto" w:fill="auto"/>
          </w:tcPr>
          <w:p w14:paraId="506622B2"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 Igen [] Nem</w:t>
            </w:r>
          </w:p>
        </w:tc>
      </w:tr>
      <w:tr w:rsidR="00AC4690" w:rsidRPr="00AC4690" w14:paraId="2C26FDF0" w14:textId="77777777" w:rsidTr="00AC4690">
        <w:tc>
          <w:tcPr>
            <w:tcW w:w="4644" w:type="dxa"/>
            <w:shd w:val="clear" w:color="auto" w:fill="auto"/>
          </w:tcPr>
          <w:p w14:paraId="3DE0CD0F" w14:textId="77777777" w:rsidR="00AC4690" w:rsidRPr="00492D94" w:rsidRDefault="00AC4690" w:rsidP="00AC4690">
            <w:pPr>
              <w:widowControl/>
              <w:adjustRightInd/>
              <w:spacing w:before="120" w:after="120" w:line="240" w:lineRule="auto"/>
              <w:jc w:val="left"/>
              <w:textAlignment w:val="auto"/>
              <w:rPr>
                <w:rFonts w:eastAsia="Calibri"/>
                <w:b/>
                <w:strike/>
                <w:sz w:val="24"/>
                <w:szCs w:val="22"/>
                <w:shd w:val="clear" w:color="000000" w:fill="auto"/>
                <w:lang w:eastAsia="en-GB"/>
              </w:rPr>
            </w:pPr>
            <w:r w:rsidRPr="00492D94">
              <w:rPr>
                <w:rFonts w:eastAsia="Calibri"/>
                <w:strike/>
                <w:sz w:val="22"/>
                <w:szCs w:val="22"/>
                <w:lang w:eastAsia="en-GB"/>
              </w:rPr>
              <w:t xml:space="preserve">6) A következő </w:t>
            </w:r>
            <w:r w:rsidRPr="00492D94">
              <w:rPr>
                <w:rFonts w:eastAsia="Calibri"/>
                <w:b/>
                <w:strike/>
                <w:sz w:val="22"/>
                <w:szCs w:val="22"/>
                <w:lang w:eastAsia="en-GB"/>
              </w:rPr>
              <w:t>iskolai végzettséggel és szakképzettséggel</w:t>
            </w:r>
            <w:r w:rsidRPr="00492D94">
              <w:rPr>
                <w:rFonts w:eastAsia="Calibri"/>
                <w:strike/>
                <w:sz w:val="22"/>
                <w:szCs w:val="22"/>
                <w:lang w:eastAsia="en-GB"/>
              </w:rPr>
              <w:t xml:space="preserve"> rendelkeznek:</w:t>
            </w:r>
            <w:r w:rsidRPr="00492D94">
              <w:rPr>
                <w:rFonts w:eastAsia="Calibri"/>
                <w:strike/>
                <w:sz w:val="22"/>
                <w:szCs w:val="22"/>
                <w:lang w:eastAsia="en-GB"/>
              </w:rPr>
              <w:br/>
              <w:t>a) A szolgáltató vagy maga a vállalkozó,</w:t>
            </w:r>
            <w:r w:rsidRPr="00492D94">
              <w:rPr>
                <w:rFonts w:eastAsia="Calibri"/>
                <w:strike/>
                <w:sz w:val="22"/>
                <w:szCs w:val="22"/>
                <w:lang w:eastAsia="en-GB"/>
              </w:rPr>
              <w:br/>
            </w:r>
            <w:r w:rsidRPr="00492D94">
              <w:rPr>
                <w:rFonts w:eastAsia="Calibri"/>
                <w:i/>
                <w:strike/>
                <w:sz w:val="22"/>
                <w:szCs w:val="22"/>
                <w:lang w:eastAsia="en-GB"/>
              </w:rPr>
              <w:t>és/vagy</w:t>
            </w:r>
            <w:r w:rsidRPr="00492D94">
              <w:rPr>
                <w:rFonts w:eastAsia="Calibri"/>
                <w:strike/>
                <w:sz w:val="22"/>
                <w:szCs w:val="22"/>
                <w:lang w:eastAsia="en-GB"/>
              </w:rPr>
              <w:t xml:space="preserve"> (a vonatkozó hirdetményben vagy a közbeszerzési dokumentumokban foglalt követelményektől függően)</w:t>
            </w:r>
            <w:r w:rsidRPr="00492D94">
              <w:rPr>
                <w:rFonts w:eastAsia="Calibri"/>
                <w:strike/>
                <w:sz w:val="22"/>
                <w:szCs w:val="22"/>
                <w:lang w:eastAsia="en-GB"/>
              </w:rPr>
              <w:br/>
              <w:t>b) Annak vezetői személyzete:</w:t>
            </w:r>
          </w:p>
        </w:tc>
        <w:tc>
          <w:tcPr>
            <w:tcW w:w="4645" w:type="dxa"/>
            <w:shd w:val="clear" w:color="auto" w:fill="auto"/>
          </w:tcPr>
          <w:p w14:paraId="74278BB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a) [……]</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b) [……]</w:t>
            </w:r>
          </w:p>
        </w:tc>
      </w:tr>
      <w:tr w:rsidR="00AC4690" w:rsidRPr="00AC4690" w14:paraId="54014E92" w14:textId="77777777" w:rsidTr="00AC4690">
        <w:tc>
          <w:tcPr>
            <w:tcW w:w="4644" w:type="dxa"/>
            <w:shd w:val="clear" w:color="auto" w:fill="auto"/>
          </w:tcPr>
          <w:p w14:paraId="6EE8A4B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7) A gazdasági szereplő a következő </w:t>
            </w:r>
            <w:r w:rsidRPr="00492D94">
              <w:rPr>
                <w:rFonts w:eastAsia="Calibri"/>
                <w:b/>
                <w:strike/>
                <w:sz w:val="22"/>
                <w:szCs w:val="22"/>
                <w:lang w:eastAsia="en-GB"/>
              </w:rPr>
              <w:t>környezetvédelmi intézkedéseket</w:t>
            </w:r>
            <w:r w:rsidRPr="00492D94">
              <w:rPr>
                <w:rFonts w:eastAsia="Calibri"/>
                <w:strike/>
                <w:sz w:val="22"/>
                <w:szCs w:val="22"/>
                <w:lang w:eastAsia="en-GB"/>
              </w:rPr>
              <w:t xml:space="preserve"> tudja alkalmazni a szerződés teljesítése során:</w:t>
            </w:r>
          </w:p>
        </w:tc>
        <w:tc>
          <w:tcPr>
            <w:tcW w:w="4645" w:type="dxa"/>
            <w:shd w:val="clear" w:color="auto" w:fill="auto"/>
          </w:tcPr>
          <w:p w14:paraId="6E0514F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4E9C225A" w14:textId="77777777" w:rsidTr="00AC4690">
        <w:tc>
          <w:tcPr>
            <w:tcW w:w="4644" w:type="dxa"/>
            <w:shd w:val="clear" w:color="auto" w:fill="auto"/>
          </w:tcPr>
          <w:p w14:paraId="51301BF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8) A gazdasági szereplő </w:t>
            </w:r>
            <w:r w:rsidRPr="00492D94">
              <w:rPr>
                <w:rFonts w:eastAsia="Calibri"/>
                <w:b/>
                <w:strike/>
                <w:sz w:val="22"/>
                <w:szCs w:val="22"/>
                <w:lang w:eastAsia="en-GB"/>
              </w:rPr>
              <w:t>átlagos éves statisztikai állományi létszáma</w:t>
            </w:r>
            <w:r w:rsidRPr="00492D94">
              <w:rPr>
                <w:rFonts w:eastAsia="Calibri"/>
                <w:strike/>
                <w:sz w:val="22"/>
                <w:szCs w:val="22"/>
                <w:lang w:eastAsia="en-GB"/>
              </w:rPr>
              <w:t xml:space="preserve"> és vezetői </w:t>
            </w:r>
            <w:r w:rsidRPr="00492D94">
              <w:rPr>
                <w:rFonts w:eastAsia="Calibri"/>
                <w:strike/>
                <w:sz w:val="22"/>
                <w:szCs w:val="22"/>
                <w:lang w:eastAsia="en-GB"/>
              </w:rPr>
              <w:lastRenderedPageBreak/>
              <w:t>létszáma az utolsó három évre vonatkozóan a következő volt:</w:t>
            </w:r>
          </w:p>
        </w:tc>
        <w:tc>
          <w:tcPr>
            <w:tcW w:w="4645" w:type="dxa"/>
            <w:shd w:val="clear" w:color="auto" w:fill="auto"/>
          </w:tcPr>
          <w:p w14:paraId="3DADC645"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Év, átlagos statisztikai állományi létszám:</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lastRenderedPageBreak/>
              <w:t>[……],[……],</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Év, vezetői létszám:</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p>
        </w:tc>
      </w:tr>
      <w:tr w:rsidR="00AC4690" w:rsidRPr="00AC4690" w14:paraId="484D7F75" w14:textId="77777777" w:rsidTr="00AC4690">
        <w:tc>
          <w:tcPr>
            <w:tcW w:w="4644" w:type="dxa"/>
            <w:shd w:val="clear" w:color="auto" w:fill="auto"/>
          </w:tcPr>
          <w:p w14:paraId="56DEB60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xml:space="preserve">9) A következő </w:t>
            </w:r>
            <w:r w:rsidRPr="00492D94">
              <w:rPr>
                <w:rFonts w:eastAsia="Calibri"/>
                <w:b/>
                <w:strike/>
                <w:sz w:val="22"/>
                <w:szCs w:val="22"/>
                <w:lang w:eastAsia="en-GB"/>
              </w:rPr>
              <w:t>eszközök, berendezések vagy műszaki felszerelések</w:t>
            </w:r>
            <w:r w:rsidRPr="00492D94">
              <w:rPr>
                <w:rFonts w:eastAsia="Calibri"/>
                <w:strike/>
                <w:sz w:val="22"/>
                <w:szCs w:val="22"/>
                <w:lang w:eastAsia="en-GB"/>
              </w:rPr>
              <w:t xml:space="preserve"> fognak a gazdasági szereplő rendelkezésére állni a szerződés teljesítéséhez:</w:t>
            </w:r>
          </w:p>
        </w:tc>
        <w:tc>
          <w:tcPr>
            <w:tcW w:w="4645" w:type="dxa"/>
            <w:shd w:val="clear" w:color="auto" w:fill="auto"/>
          </w:tcPr>
          <w:p w14:paraId="38F92000"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3E711402" w14:textId="77777777" w:rsidTr="00AC4690">
        <w:tc>
          <w:tcPr>
            <w:tcW w:w="4644" w:type="dxa"/>
            <w:shd w:val="clear" w:color="auto" w:fill="auto"/>
          </w:tcPr>
          <w:p w14:paraId="601F9514"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10) A gazdasági szereplő a szerződés következő </w:t>
            </w:r>
            <w:r w:rsidRPr="00492D94">
              <w:rPr>
                <w:rFonts w:eastAsia="Calibri"/>
                <w:b/>
                <w:strike/>
                <w:sz w:val="22"/>
                <w:szCs w:val="22"/>
                <w:lang w:eastAsia="en-GB"/>
              </w:rPr>
              <w:t>részére (azaz százalékára)</w:t>
            </w:r>
            <w:r w:rsidRPr="00492D94">
              <w:rPr>
                <w:rFonts w:eastAsia="Calibri"/>
                <w:strike/>
                <w:sz w:val="22"/>
                <w:szCs w:val="22"/>
                <w:lang w:eastAsia="en-GB"/>
              </w:rPr>
              <w:t xml:space="preserve"> nézve </w:t>
            </w:r>
            <w:r w:rsidRPr="00492D94">
              <w:rPr>
                <w:rFonts w:eastAsia="Calibri"/>
                <w:strike/>
                <w:sz w:val="22"/>
                <w:szCs w:val="22"/>
                <w:vertAlign w:val="superscript"/>
                <w:lang w:eastAsia="en-GB"/>
              </w:rPr>
              <w:footnoteReference w:id="82"/>
            </w:r>
            <w:r w:rsidRPr="00492D94">
              <w:rPr>
                <w:rFonts w:eastAsia="Calibri"/>
                <w:b/>
                <w:strike/>
                <w:sz w:val="22"/>
                <w:szCs w:val="22"/>
                <w:lang w:eastAsia="en-GB"/>
              </w:rPr>
              <w:t>kíván esetleg harmadik féllel szerződést kötni</w:t>
            </w:r>
            <w:r w:rsidRPr="00492D94">
              <w:rPr>
                <w:rFonts w:eastAsia="Calibri"/>
                <w:strike/>
                <w:sz w:val="22"/>
                <w:szCs w:val="22"/>
                <w:lang w:eastAsia="en-GB"/>
              </w:rPr>
              <w:t>:</w:t>
            </w:r>
          </w:p>
        </w:tc>
        <w:tc>
          <w:tcPr>
            <w:tcW w:w="4645" w:type="dxa"/>
            <w:shd w:val="clear" w:color="auto" w:fill="auto"/>
          </w:tcPr>
          <w:p w14:paraId="36A6F77C"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08FC2E47" w14:textId="77777777" w:rsidTr="00AC4690">
        <w:tc>
          <w:tcPr>
            <w:tcW w:w="4644" w:type="dxa"/>
            <w:shd w:val="clear" w:color="auto" w:fill="auto"/>
          </w:tcPr>
          <w:p w14:paraId="131960E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11) </w:t>
            </w:r>
            <w:r w:rsidRPr="00492D94">
              <w:rPr>
                <w:rFonts w:eastAsia="Calibri"/>
                <w:b/>
                <w:i/>
                <w:strike/>
                <w:sz w:val="22"/>
                <w:szCs w:val="22"/>
                <w:lang w:eastAsia="en-GB"/>
              </w:rPr>
              <w:t>Árubeszerzésre irányuló közbeszerzési szerződés</w:t>
            </w:r>
            <w:r w:rsidRPr="00492D94">
              <w:rPr>
                <w:rFonts w:eastAsia="Calibri"/>
                <w:strike/>
                <w:sz w:val="22"/>
                <w:szCs w:val="22"/>
                <w:lang w:eastAsia="en-GB"/>
              </w:rPr>
              <w:t xml:space="preserve"> esetében:</w:t>
            </w:r>
            <w:r w:rsidRPr="00492D94">
              <w:rPr>
                <w:rFonts w:eastAsia="Calibri"/>
                <w:strike/>
                <w:sz w:val="22"/>
                <w:szCs w:val="22"/>
                <w:lang w:eastAsia="en-GB"/>
              </w:rPr>
              <w:br/>
              <w:t>A gazdasági szereplő szállítani fogja a leszállítandó termékekre vonatkozó mintákat, leírásokat vagy fényképeket, amelyeket nem kell hitelességi tanúsítványnak kísérnie;</w:t>
            </w:r>
            <w:r w:rsidRPr="00492D94">
              <w:rPr>
                <w:rFonts w:eastAsia="Calibri"/>
                <w:strike/>
                <w:sz w:val="22"/>
                <w:szCs w:val="22"/>
                <w:lang w:eastAsia="en-GB"/>
              </w:rPr>
              <w:br/>
              <w:t>Adott esetben a gazdasági szereplő továbbá kijelenti, hogy rendelkezésre fogja bocsátani az előírt hitelességi igazolásokat.</w:t>
            </w:r>
            <w:r w:rsidRPr="00492D94">
              <w:rPr>
                <w:rFonts w:eastAsia="Calibri"/>
                <w:strike/>
                <w:sz w:val="22"/>
                <w:szCs w:val="22"/>
                <w:lang w:eastAsia="en-GB"/>
              </w:rPr>
              <w:br/>
              <w:t>Ha a vonatkozó információ elektronikusan elérhető, kérjük, adja meg a következő információkat</w:t>
            </w:r>
            <w:r w:rsidRPr="00492D94">
              <w:rPr>
                <w:rFonts w:eastAsia="Calibri"/>
                <w:i/>
                <w:strike/>
                <w:sz w:val="22"/>
                <w:szCs w:val="22"/>
                <w:lang w:eastAsia="en-GB"/>
              </w:rPr>
              <w:t>:</w:t>
            </w:r>
          </w:p>
        </w:tc>
        <w:tc>
          <w:tcPr>
            <w:tcW w:w="4645" w:type="dxa"/>
            <w:shd w:val="clear" w:color="auto" w:fill="auto"/>
          </w:tcPr>
          <w:p w14:paraId="4FA73F08"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br/>
              <w:t>[] Igen [] Nem</w:t>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 Igen [] Nem</w:t>
            </w:r>
            <w:r w:rsidRPr="00492D94">
              <w:rPr>
                <w:rFonts w:eastAsia="Calibri"/>
                <w:strike/>
                <w:sz w:val="22"/>
                <w:szCs w:val="22"/>
                <w:lang w:eastAsia="en-GB"/>
              </w:rPr>
              <w:br/>
            </w:r>
          </w:p>
          <w:p w14:paraId="5E29E9D3"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
        </w:tc>
      </w:tr>
      <w:tr w:rsidR="00AC4690" w:rsidRPr="00AC4690" w14:paraId="71828738" w14:textId="77777777" w:rsidTr="00AC4690">
        <w:tc>
          <w:tcPr>
            <w:tcW w:w="4644" w:type="dxa"/>
            <w:shd w:val="clear" w:color="auto" w:fill="auto"/>
          </w:tcPr>
          <w:p w14:paraId="4D881F7A" w14:textId="77777777" w:rsidR="00AC4690" w:rsidRPr="00492D94" w:rsidRDefault="00AC4690" w:rsidP="00AC4690">
            <w:pPr>
              <w:widowControl/>
              <w:adjustRightInd/>
              <w:spacing w:before="120" w:after="120" w:line="240" w:lineRule="auto"/>
              <w:jc w:val="left"/>
              <w:textAlignment w:val="auto"/>
              <w:rPr>
                <w:rFonts w:eastAsia="Calibri"/>
                <w:strike/>
                <w:sz w:val="24"/>
                <w:szCs w:val="22"/>
                <w:shd w:val="clear" w:color="000000" w:fill="auto"/>
                <w:lang w:eastAsia="en-GB"/>
              </w:rPr>
            </w:pPr>
            <w:r w:rsidRPr="00492D94">
              <w:rPr>
                <w:rFonts w:eastAsia="Calibri"/>
                <w:strike/>
                <w:sz w:val="22"/>
                <w:szCs w:val="22"/>
                <w:lang w:eastAsia="en-GB"/>
              </w:rPr>
              <w:t xml:space="preserve">12) </w:t>
            </w:r>
            <w:r w:rsidRPr="00492D94">
              <w:rPr>
                <w:rFonts w:eastAsia="Calibri"/>
                <w:b/>
                <w:i/>
                <w:strike/>
                <w:sz w:val="22"/>
                <w:szCs w:val="22"/>
                <w:lang w:eastAsia="en-GB"/>
              </w:rPr>
              <w:t>Árubeszerzésre irányuló közbeszerzési szerződés</w:t>
            </w:r>
            <w:r w:rsidRPr="00492D94">
              <w:rPr>
                <w:rFonts w:eastAsia="Calibri"/>
                <w:strike/>
                <w:sz w:val="22"/>
                <w:szCs w:val="22"/>
                <w:lang w:eastAsia="en-GB"/>
              </w:rPr>
              <w:t xml:space="preserve"> esetében:</w:t>
            </w:r>
            <w:r w:rsidRPr="00492D94">
              <w:rPr>
                <w:rFonts w:eastAsia="Calibri"/>
                <w:strike/>
                <w:sz w:val="22"/>
                <w:szCs w:val="22"/>
                <w:lang w:eastAsia="en-GB"/>
              </w:rPr>
              <w:b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r w:rsidRPr="00492D94">
              <w:rPr>
                <w:rFonts w:eastAsia="Calibri"/>
                <w:strike/>
                <w:sz w:val="22"/>
                <w:szCs w:val="22"/>
                <w:lang w:eastAsia="en-GB"/>
              </w:rPr>
              <w:br/>
            </w:r>
            <w:r w:rsidRPr="00492D94">
              <w:rPr>
                <w:rFonts w:eastAsia="Calibri"/>
                <w:b/>
                <w:strike/>
                <w:sz w:val="22"/>
                <w:szCs w:val="22"/>
                <w:lang w:eastAsia="en-GB"/>
              </w:rPr>
              <w:t>Amennyiben nem</w:t>
            </w:r>
            <w:r w:rsidRPr="00492D94">
              <w:rPr>
                <w:rFonts w:eastAsia="Calibri"/>
                <w:strike/>
                <w:sz w:val="22"/>
                <w:szCs w:val="22"/>
                <w:lang w:eastAsia="en-GB"/>
              </w:rPr>
              <w:t>, úgy kérjük, adja meg ennek okát, és azt, hogy milyen egyéb bizonyítási eszközök bocsáthatók rendelkezésre:</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7A2C624F"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4"/>
                <w:szCs w:val="22"/>
                <w:lang w:eastAsia="en-GB"/>
              </w:rPr>
              <w:br/>
            </w:r>
            <w:r w:rsidRPr="00492D94">
              <w:rPr>
                <w:rFonts w:eastAsia="Calibri"/>
                <w:strike/>
                <w:sz w:val="22"/>
                <w:szCs w:val="22"/>
                <w:lang w:eastAsia="en-GB"/>
              </w:rPr>
              <w:t>[] Igen [] Nem</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w:t>
            </w:r>
          </w:p>
          <w:p w14:paraId="13C46C7C"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(internetcím, a kibocsátó hatóság vagy testület, a dokumentáció pontos hivatkozási adatai): [……][……][……]</w:t>
            </w:r>
          </w:p>
        </w:tc>
      </w:tr>
    </w:tbl>
    <w:p w14:paraId="378A55B2"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bookmarkStart w:id="58" w:name="_DV_M4307"/>
      <w:bookmarkStart w:id="59" w:name="_DV_M4308"/>
      <w:bookmarkStart w:id="60" w:name="_DV_M4309"/>
      <w:bookmarkStart w:id="61" w:name="_DV_M4310"/>
      <w:bookmarkStart w:id="62" w:name="_DV_M4311"/>
      <w:bookmarkStart w:id="63" w:name="_DV_M4312"/>
      <w:bookmarkEnd w:id="58"/>
      <w:bookmarkEnd w:id="59"/>
      <w:bookmarkEnd w:id="60"/>
      <w:bookmarkEnd w:id="61"/>
      <w:bookmarkEnd w:id="62"/>
      <w:bookmarkEnd w:id="63"/>
      <w:r w:rsidRPr="00AC4690">
        <w:rPr>
          <w:rFonts w:eastAsia="Calibri"/>
          <w:b/>
          <w:smallCaps/>
          <w:sz w:val="22"/>
          <w:szCs w:val="22"/>
          <w:lang w:eastAsia="en-GB"/>
        </w:rPr>
        <w:lastRenderedPageBreak/>
        <w:t>D: Minőségbiztosítási rendszerek és környezetvédelmi vezetési szabványok</w:t>
      </w:r>
    </w:p>
    <w:p w14:paraId="51066C4C"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A gazdasági szereplőnek </w:t>
      </w:r>
      <w:r w:rsidRPr="00AC4690">
        <w:rPr>
          <w:rFonts w:eastAsia="Calibri"/>
          <w:b/>
          <w:sz w:val="22"/>
          <w:szCs w:val="22"/>
          <w:u w:val="single"/>
          <w:lang w:eastAsia="en-GB"/>
        </w:rPr>
        <w:t>kizárólag</w:t>
      </w:r>
      <w:r w:rsidRPr="00AC4690">
        <w:rPr>
          <w:rFonts w:eastAsia="Calibri"/>
          <w:b/>
          <w:sz w:val="22"/>
          <w:szCs w:val="22"/>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AC4690" w:rsidRPr="00AC4690" w14:paraId="1A91162D" w14:textId="77777777" w:rsidTr="00AC4690">
        <w:tc>
          <w:tcPr>
            <w:tcW w:w="4644" w:type="dxa"/>
            <w:shd w:val="clear" w:color="auto" w:fill="auto"/>
          </w:tcPr>
          <w:p w14:paraId="7E758941"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Minőségbiztosítási rendszerek és környezetvédelmi vezetési szabványok</w:t>
            </w:r>
          </w:p>
        </w:tc>
        <w:tc>
          <w:tcPr>
            <w:tcW w:w="4645" w:type="dxa"/>
            <w:shd w:val="clear" w:color="auto" w:fill="auto"/>
          </w:tcPr>
          <w:p w14:paraId="7E1F8728"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4B8041E4" w14:textId="77777777" w:rsidTr="00AC4690">
        <w:tc>
          <w:tcPr>
            <w:tcW w:w="4644" w:type="dxa"/>
            <w:shd w:val="clear" w:color="auto" w:fill="auto"/>
          </w:tcPr>
          <w:p w14:paraId="4B0C6D93"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 xml:space="preserve">Be tud-e nyújtani a gazdasági szereplő olyan, független testület által kiállított </w:t>
            </w:r>
            <w:r w:rsidRPr="00492D94">
              <w:rPr>
                <w:rFonts w:eastAsia="Calibri"/>
                <w:b/>
                <w:strike/>
                <w:sz w:val="22"/>
                <w:szCs w:val="22"/>
                <w:lang w:eastAsia="en-GB"/>
              </w:rPr>
              <w:t>igazolást,</w:t>
            </w:r>
            <w:r w:rsidRPr="00492D94">
              <w:rPr>
                <w:rFonts w:eastAsia="Calibri"/>
                <w:strike/>
                <w:sz w:val="22"/>
                <w:szCs w:val="22"/>
                <w:lang w:eastAsia="en-GB"/>
              </w:rPr>
              <w:t xml:space="preserve"> amely tanúsítja, hogy a gazdasági szereplő egyes meghatározott </w:t>
            </w:r>
            <w:r w:rsidRPr="00492D94">
              <w:rPr>
                <w:rFonts w:eastAsia="Calibri"/>
                <w:b/>
                <w:strike/>
                <w:sz w:val="22"/>
                <w:szCs w:val="22"/>
                <w:lang w:eastAsia="en-GB"/>
              </w:rPr>
              <w:t>minőségbiztosítási szabványoknak</w:t>
            </w:r>
            <w:r w:rsidRPr="00492D94">
              <w:rPr>
                <w:rFonts w:eastAsia="Calibri"/>
                <w:strike/>
                <w:sz w:val="22"/>
                <w:szCs w:val="22"/>
                <w:lang w:eastAsia="en-GB"/>
              </w:rPr>
              <w:t xml:space="preserve"> megfelel, ideértve a fogyatékossággal élők számára biztosított hozzáférésére vonatkozó szabványokat is?</w:t>
            </w:r>
            <w:r w:rsidRPr="00492D94">
              <w:rPr>
                <w:rFonts w:eastAsia="Calibri"/>
                <w:strike/>
                <w:sz w:val="22"/>
                <w:szCs w:val="22"/>
                <w:lang w:eastAsia="en-GB"/>
              </w:rPr>
              <w:br/>
            </w:r>
            <w:r w:rsidRPr="00492D94">
              <w:rPr>
                <w:rFonts w:eastAsia="Calibri"/>
                <w:b/>
                <w:strike/>
                <w:sz w:val="22"/>
                <w:szCs w:val="22"/>
                <w:lang w:eastAsia="en-GB"/>
              </w:rPr>
              <w:t>Amennyiben nem</w:t>
            </w:r>
            <w:r w:rsidRPr="00492D94">
              <w:rPr>
                <w:rFonts w:eastAsia="Calibri"/>
                <w:strike/>
                <w:sz w:val="22"/>
                <w:szCs w:val="22"/>
                <w:lang w:eastAsia="en-GB"/>
              </w:rPr>
              <w:t>, úgy kérjük, adja meg ennek okát, valamint azt, hogy milyen egyéb bizonyítási eszközök bocsáthatók rendelkezésre a minőségbiztosítási rendszert illetően:</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36D48734"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Igen [] Nem</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p>
          <w:p w14:paraId="1253B7D3"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 [……]</w:t>
            </w:r>
            <w:r w:rsidRPr="00492D94">
              <w:rPr>
                <w:rFonts w:eastAsia="Calibri"/>
                <w:strike/>
                <w:sz w:val="24"/>
                <w:szCs w:val="22"/>
                <w:lang w:eastAsia="en-GB"/>
              </w:rPr>
              <w:br/>
            </w:r>
          </w:p>
          <w:p w14:paraId="30BFDCA4"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(internetcím, a kibocsátó hatóság vagy testület, a dokumentáció pontos hivatkozási adatai): [……][……][……]</w:t>
            </w:r>
          </w:p>
        </w:tc>
      </w:tr>
      <w:tr w:rsidR="00AC4690" w:rsidRPr="00AC4690" w14:paraId="31AF3257" w14:textId="77777777" w:rsidTr="00AC4690">
        <w:tc>
          <w:tcPr>
            <w:tcW w:w="4644" w:type="dxa"/>
            <w:shd w:val="clear" w:color="auto" w:fill="auto"/>
          </w:tcPr>
          <w:p w14:paraId="126C9828"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Be tud-e nyújtani a gazdasági szereplő olyan, független testület által kiállított </w:t>
            </w:r>
            <w:r w:rsidRPr="00492D94">
              <w:rPr>
                <w:rFonts w:eastAsia="Calibri"/>
                <w:b/>
                <w:strike/>
                <w:sz w:val="22"/>
                <w:szCs w:val="22"/>
                <w:lang w:eastAsia="en-GB"/>
              </w:rPr>
              <w:t>igazolást,</w:t>
            </w:r>
            <w:r w:rsidRPr="00492D94">
              <w:rPr>
                <w:rFonts w:eastAsia="Calibri"/>
                <w:strike/>
                <w:sz w:val="22"/>
                <w:szCs w:val="22"/>
                <w:lang w:eastAsia="en-GB"/>
              </w:rPr>
              <w:t xml:space="preserve"> amely tanúsítja, hogy a gazdasági szereplő az előírt</w:t>
            </w:r>
            <w:r w:rsidRPr="00492D94">
              <w:rPr>
                <w:rFonts w:eastAsia="Calibri"/>
                <w:b/>
                <w:strike/>
                <w:sz w:val="22"/>
                <w:szCs w:val="22"/>
                <w:lang w:eastAsia="en-GB"/>
              </w:rPr>
              <w:t xml:space="preserve"> környezetvédelmi vezetési rendszereknek vagy szabványoknak</w:t>
            </w:r>
            <w:r w:rsidRPr="00492D94">
              <w:rPr>
                <w:rFonts w:eastAsia="Calibri"/>
                <w:strike/>
                <w:sz w:val="22"/>
                <w:szCs w:val="22"/>
                <w:lang w:eastAsia="en-GB"/>
              </w:rPr>
              <w:t xml:space="preserve"> megfelel?</w:t>
            </w:r>
            <w:r w:rsidRPr="00492D94">
              <w:rPr>
                <w:rFonts w:eastAsia="Calibri"/>
                <w:strike/>
                <w:sz w:val="22"/>
                <w:szCs w:val="22"/>
                <w:lang w:eastAsia="en-GB"/>
              </w:rPr>
              <w:br/>
            </w:r>
            <w:r w:rsidRPr="00492D94">
              <w:rPr>
                <w:rFonts w:eastAsia="Calibri"/>
                <w:b/>
                <w:strike/>
                <w:sz w:val="22"/>
                <w:szCs w:val="22"/>
                <w:lang w:eastAsia="en-GB"/>
              </w:rPr>
              <w:t>Amennyiben nem</w:t>
            </w:r>
            <w:r w:rsidRPr="00492D94">
              <w:rPr>
                <w:rFonts w:eastAsia="Calibri"/>
                <w:strike/>
                <w:sz w:val="22"/>
                <w:szCs w:val="22"/>
                <w:lang w:eastAsia="en-GB"/>
              </w:rPr>
              <w:t xml:space="preserve">, úgy kérjük, adja meg ennek okát, valamint azt, hogy milyen egyéb bizonyítási eszközök bocsáthatók rendelkezésre a </w:t>
            </w:r>
            <w:r w:rsidRPr="00492D94">
              <w:rPr>
                <w:rFonts w:eastAsia="Calibri"/>
                <w:b/>
                <w:strike/>
                <w:sz w:val="22"/>
                <w:szCs w:val="22"/>
                <w:lang w:eastAsia="en-GB"/>
              </w:rPr>
              <w:t>környezetvédelmi vezetési rendszereket vagy szabványokat</w:t>
            </w:r>
            <w:r w:rsidRPr="00492D94">
              <w:rPr>
                <w:rFonts w:eastAsia="Calibri"/>
                <w:strike/>
                <w:sz w:val="22"/>
                <w:szCs w:val="22"/>
                <w:lang w:eastAsia="en-GB"/>
              </w:rPr>
              <w:t xml:space="preserve"> illetően:</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6B15DF3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Igen [] Nem</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 [……]</w:t>
            </w:r>
            <w:r w:rsidRPr="00492D94">
              <w:rPr>
                <w:rFonts w:eastAsia="Calibri"/>
                <w:strike/>
                <w:sz w:val="24"/>
                <w:szCs w:val="22"/>
                <w:lang w:eastAsia="en-GB"/>
              </w:rPr>
              <w:br/>
            </w:r>
          </w:p>
          <w:p w14:paraId="41213306"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(internetcím, a kibocsátó hatóság vagy testület, a dokumentáció pontos hivatkozási adatai): [……][……][……]</w:t>
            </w:r>
          </w:p>
        </w:tc>
      </w:tr>
    </w:tbl>
    <w:p w14:paraId="292B002F"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V. rész: Az alkalmasnak minősített részvételre jelentkezők számának csökkentése</w:t>
      </w:r>
    </w:p>
    <w:p w14:paraId="71B2D6F9"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A gazdasági szereplőnek</w:t>
      </w:r>
      <w:r w:rsidRPr="00AC4690">
        <w:rPr>
          <w:rFonts w:eastAsia="Calibri"/>
          <w:sz w:val="22"/>
          <w:szCs w:val="22"/>
          <w:lang w:eastAsia="en-GB"/>
        </w:rPr>
        <w:t xml:space="preserve"> </w:t>
      </w:r>
      <w:r w:rsidRPr="00AC4690">
        <w:rPr>
          <w:rFonts w:eastAsia="Calibri"/>
          <w:b/>
          <w:sz w:val="22"/>
          <w:szCs w:val="22"/>
          <w:lang w:eastAsia="en-GB"/>
        </w:rPr>
        <w:t>kizárólag</w:t>
      </w:r>
      <w:r w:rsidRPr="00AC4690">
        <w:rPr>
          <w:rFonts w:eastAsia="Calibri"/>
          <w:sz w:val="22"/>
          <w:szCs w:val="22"/>
          <w:lang w:eastAsia="en-GB"/>
        </w:rPr>
        <w:t xml:space="preserve"> </w:t>
      </w:r>
      <w:r w:rsidRPr="00AC4690">
        <w:rPr>
          <w:rFonts w:eastAsia="Calibri"/>
          <w:b/>
          <w:sz w:val="22"/>
          <w:szCs w:val="22"/>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AC4690">
        <w:rPr>
          <w:rFonts w:eastAsia="Calibri"/>
          <w:sz w:val="22"/>
          <w:szCs w:val="22"/>
          <w:lang w:eastAsia="en-GB"/>
        </w:rPr>
        <w:br/>
      </w:r>
      <w:r w:rsidRPr="00AC4690">
        <w:rPr>
          <w:rFonts w:eastAsia="Calibri"/>
          <w:b/>
          <w:sz w:val="22"/>
          <w:szCs w:val="22"/>
          <w:lang w:eastAsia="en-GB"/>
        </w:rPr>
        <w:t>Csak meghívásos eljárás, tárgyalásos eljárás, versenypárbeszéd és innovációs partnerség esetében:</w:t>
      </w:r>
    </w:p>
    <w:p w14:paraId="74EE0EBB" w14:textId="77777777" w:rsidR="00AC4690" w:rsidRPr="00AC4690" w:rsidRDefault="00AC4690" w:rsidP="00AC4690">
      <w:pPr>
        <w:widowControl/>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AC4690" w:rsidRPr="00AC4690" w14:paraId="1EE1BD0D" w14:textId="77777777" w:rsidTr="00AC4690">
        <w:tc>
          <w:tcPr>
            <w:tcW w:w="4644" w:type="dxa"/>
            <w:shd w:val="clear" w:color="auto" w:fill="auto"/>
          </w:tcPr>
          <w:p w14:paraId="6BB81AEF"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A számok csökkentése</w:t>
            </w:r>
          </w:p>
        </w:tc>
        <w:tc>
          <w:tcPr>
            <w:tcW w:w="4645" w:type="dxa"/>
            <w:shd w:val="clear" w:color="auto" w:fill="auto"/>
          </w:tcPr>
          <w:p w14:paraId="10EE3E89"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67944F77" w14:textId="77777777" w:rsidTr="00AC4690">
        <w:tc>
          <w:tcPr>
            <w:tcW w:w="4644" w:type="dxa"/>
            <w:shd w:val="clear" w:color="auto" w:fill="auto"/>
          </w:tcPr>
          <w:p w14:paraId="551E66CD"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strike/>
                <w:sz w:val="22"/>
                <w:szCs w:val="22"/>
                <w:lang w:eastAsia="en-GB"/>
              </w:rPr>
              <w:lastRenderedPageBreak/>
              <w:t xml:space="preserve">A gazdasági szereplő a következő módon </w:t>
            </w:r>
            <w:r w:rsidRPr="00492D94">
              <w:rPr>
                <w:rFonts w:eastAsia="Calibri"/>
                <w:b/>
                <w:strike/>
                <w:sz w:val="22"/>
                <w:szCs w:val="22"/>
                <w:lang w:eastAsia="en-GB"/>
              </w:rPr>
              <w:t>felel meg</w:t>
            </w:r>
            <w:r w:rsidRPr="00492D94">
              <w:rPr>
                <w:rFonts w:eastAsia="Calibri"/>
                <w:strike/>
                <w:sz w:val="22"/>
                <w:szCs w:val="22"/>
                <w:lang w:eastAsia="en-GB"/>
              </w:rPr>
              <w:t xml:space="preserve"> a részvételre jelentkezők számának csökkentésére alkalmazandó objektív és megkülönböztetésmentes szempontoknak vagy szabályoknak:</w:t>
            </w:r>
            <w:r w:rsidRPr="00492D94">
              <w:rPr>
                <w:rFonts w:eastAsia="Calibri"/>
                <w:strike/>
                <w:sz w:val="22"/>
                <w:szCs w:val="22"/>
                <w:lang w:eastAsia="en-GB"/>
              </w:rPr>
              <w:br/>
              <w:t xml:space="preserve">Amennyiben bizonyos tanúsítványok vagy egyéb igazolások szükségesek, kérjük, tüntesse fel </w:t>
            </w:r>
            <w:r w:rsidRPr="00492D94">
              <w:rPr>
                <w:rFonts w:eastAsia="Calibri"/>
                <w:b/>
                <w:strike/>
                <w:sz w:val="22"/>
                <w:szCs w:val="22"/>
                <w:lang w:eastAsia="en-GB"/>
              </w:rPr>
              <w:t>mindegyikre</w:t>
            </w:r>
            <w:r w:rsidRPr="00492D94">
              <w:rPr>
                <w:rFonts w:eastAsia="Calibri"/>
                <w:strike/>
                <w:sz w:val="22"/>
                <w:szCs w:val="22"/>
                <w:lang w:eastAsia="en-GB"/>
              </w:rPr>
              <w:t xml:space="preserve"> nézve, hogy a gazdasági szereplő rendelkezik-e a megkívánt dokumentumokkal:</w:t>
            </w:r>
            <w:r w:rsidRPr="00492D94">
              <w:rPr>
                <w:rFonts w:eastAsia="Calibri"/>
                <w:strike/>
                <w:sz w:val="22"/>
                <w:szCs w:val="22"/>
                <w:lang w:eastAsia="en-GB"/>
              </w:rPr>
              <w:br/>
              <w:t>Ha e tanúsítványok vagy egyéb igazolások valamelyike elektronikus formában rendelkezésre áll</w:t>
            </w:r>
            <w:r w:rsidRPr="00492D94">
              <w:rPr>
                <w:rFonts w:eastAsia="Calibri"/>
                <w:strike/>
                <w:sz w:val="22"/>
                <w:szCs w:val="22"/>
                <w:vertAlign w:val="superscript"/>
                <w:lang w:eastAsia="en-GB"/>
              </w:rPr>
              <w:footnoteReference w:id="83"/>
            </w:r>
            <w:r w:rsidRPr="00492D94">
              <w:rPr>
                <w:rFonts w:eastAsia="Calibri"/>
                <w:strike/>
                <w:sz w:val="22"/>
                <w:szCs w:val="22"/>
                <w:lang w:eastAsia="en-GB"/>
              </w:rPr>
              <w:t xml:space="preserve">, kérjük, hogy </w:t>
            </w:r>
            <w:r w:rsidRPr="00492D94">
              <w:rPr>
                <w:rFonts w:eastAsia="Calibri"/>
                <w:b/>
                <w:strike/>
                <w:sz w:val="22"/>
                <w:szCs w:val="22"/>
                <w:lang w:eastAsia="en-GB"/>
              </w:rPr>
              <w:t>mindegyikre</w:t>
            </w:r>
            <w:r w:rsidRPr="00492D94">
              <w:rPr>
                <w:rFonts w:eastAsia="Calibri"/>
                <w:strike/>
                <w:sz w:val="22"/>
                <w:szCs w:val="22"/>
                <w:lang w:eastAsia="en-GB"/>
              </w:rPr>
              <w:t xml:space="preserve"> nézve adja meg a következő információkat:</w:t>
            </w:r>
          </w:p>
        </w:tc>
        <w:tc>
          <w:tcPr>
            <w:tcW w:w="4645" w:type="dxa"/>
            <w:shd w:val="clear" w:color="auto" w:fill="auto"/>
          </w:tcPr>
          <w:p w14:paraId="0A5AA077"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w:t>
            </w:r>
            <w:r w:rsidRPr="00492D94">
              <w:rPr>
                <w:rFonts w:eastAsia="Calibri"/>
                <w:strike/>
                <w:sz w:val="22"/>
                <w:szCs w:val="22"/>
                <w:lang w:eastAsia="en-GB"/>
              </w:rPr>
              <w:br/>
            </w:r>
            <w:r w:rsidRPr="00492D94">
              <w:rPr>
                <w:rFonts w:eastAsia="Calibri"/>
                <w:strike/>
                <w:sz w:val="22"/>
                <w:szCs w:val="22"/>
                <w:lang w:eastAsia="en-GB"/>
              </w:rPr>
              <w:br/>
            </w:r>
          </w:p>
          <w:p w14:paraId="51CAAE7A" w14:textId="77777777" w:rsidR="00AC4690" w:rsidRPr="00492D94" w:rsidRDefault="00AC4690" w:rsidP="00AC4690">
            <w:pPr>
              <w:widowControl/>
              <w:adjustRightInd/>
              <w:spacing w:before="120" w:after="120" w:line="240" w:lineRule="auto"/>
              <w:jc w:val="left"/>
              <w:textAlignment w:val="auto"/>
              <w:rPr>
                <w:rFonts w:eastAsia="Calibri"/>
                <w:b/>
                <w:strike/>
                <w:sz w:val="24"/>
                <w:szCs w:val="22"/>
                <w:lang w:eastAsia="en-GB"/>
              </w:rPr>
            </w:pPr>
            <w:r w:rsidRPr="00492D94">
              <w:rPr>
                <w:rFonts w:eastAsia="Calibri"/>
                <w:strike/>
                <w:sz w:val="22"/>
                <w:szCs w:val="22"/>
                <w:lang w:eastAsia="en-GB"/>
              </w:rPr>
              <w:br/>
              <w:t>[] Igen [] Nem</w:t>
            </w:r>
            <w:r w:rsidRPr="00492D94">
              <w:rPr>
                <w:rFonts w:eastAsia="Calibri"/>
                <w:strike/>
                <w:sz w:val="22"/>
                <w:szCs w:val="22"/>
                <w:vertAlign w:val="superscript"/>
                <w:lang w:eastAsia="en-GB"/>
              </w:rPr>
              <w:footnoteReference w:id="84"/>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(internetcím, a kibocsátó hatóság vagy testület, a dokumentáció pontos hivatkozási adatai): [……][……][……]</w:t>
            </w:r>
            <w:r w:rsidRPr="00492D94">
              <w:rPr>
                <w:rFonts w:eastAsia="Calibri"/>
                <w:strike/>
                <w:sz w:val="22"/>
                <w:szCs w:val="22"/>
                <w:vertAlign w:val="superscript"/>
                <w:lang w:eastAsia="en-GB"/>
              </w:rPr>
              <w:footnoteReference w:id="85"/>
            </w:r>
          </w:p>
        </w:tc>
      </w:tr>
    </w:tbl>
    <w:p w14:paraId="3FB97D92"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VI. rész: Záró nyilatkozat</w:t>
      </w:r>
    </w:p>
    <w:p w14:paraId="4A130EBF"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 xml:space="preserve">Alulírott(ak) a hamis nyilatkozat következményeinek teljes tudatában kijelenti(k), hogy a fenti II–V. részben megadott információk pontosak és helytállóak. </w:t>
      </w:r>
    </w:p>
    <w:p w14:paraId="5829A4E1"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Alulírott(ak) kijelenti(k), hogy a hivatkozott tanúsítványokat és egyéb igazolásokat kérésre képes(ek) lesz(nek) késedelem nélkül rendelkezésre bocsátani, kivéve amennyiben:</w:t>
      </w:r>
    </w:p>
    <w:p w14:paraId="50A7305E"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AC4690">
        <w:rPr>
          <w:rFonts w:eastAsia="Calibri"/>
          <w:i/>
          <w:sz w:val="22"/>
          <w:szCs w:val="22"/>
          <w:vertAlign w:val="superscript"/>
          <w:lang w:eastAsia="en-GB"/>
        </w:rPr>
        <w:footnoteReference w:id="86"/>
      </w:r>
      <w:r w:rsidRPr="00AC4690">
        <w:rPr>
          <w:rFonts w:eastAsia="Calibri"/>
          <w:i/>
          <w:sz w:val="22"/>
          <w:szCs w:val="22"/>
          <w:lang w:eastAsia="en-GB"/>
        </w:rPr>
        <w:t>, vagy</w:t>
      </w:r>
    </w:p>
    <w:p w14:paraId="38F75DD1"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4"/>
          <w:szCs w:val="22"/>
          <w:lang w:eastAsia="en-GB"/>
        </w:rPr>
        <w:t>b) Legkésőbb 2018. április 18-án</w:t>
      </w:r>
      <w:r w:rsidRPr="00AC4690">
        <w:rPr>
          <w:rFonts w:eastAsia="Calibri"/>
          <w:i/>
          <w:sz w:val="24"/>
          <w:szCs w:val="22"/>
          <w:vertAlign w:val="superscript"/>
          <w:lang w:eastAsia="en-GB"/>
        </w:rPr>
        <w:footnoteReference w:id="87"/>
      </w:r>
      <w:r w:rsidRPr="00AC4690">
        <w:rPr>
          <w:rFonts w:eastAsia="Calibri"/>
          <w:i/>
          <w:sz w:val="24"/>
          <w:szCs w:val="22"/>
          <w:lang w:eastAsia="en-GB"/>
        </w:rPr>
        <w:t xml:space="preserve"> az ajánlatkérő szervezetnek vagy a közszolgáltató ajánlatkérőnek már birtokában van az érintett dokumentáció.</w:t>
      </w:r>
    </w:p>
    <w:p w14:paraId="04D6E256"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 xml:space="preserve">Alulírott(ak) hozzájárul(nak) ahhoz, hogy [az I. rész A. szakaszában megadott ajánlatkérő szerv </w:t>
      </w:r>
      <w:r w:rsidR="005C29FE" w:rsidRPr="005C29FE">
        <w:rPr>
          <w:rFonts w:eastAsia="Calibri"/>
          <w:i/>
          <w:sz w:val="22"/>
          <w:szCs w:val="22"/>
          <w:lang w:eastAsia="en-GB"/>
        </w:rPr>
        <w:t xml:space="preserve">BVH Budapesti Városüzemeltetési Holding Zártkörűen Működő Részvénytársaság </w:t>
      </w:r>
      <w:r w:rsidRPr="00AC4690">
        <w:rPr>
          <w:rFonts w:eastAsia="Calibri"/>
          <w:i/>
          <w:sz w:val="22"/>
          <w:szCs w:val="22"/>
          <w:lang w:eastAsia="en-GB"/>
        </w:rPr>
        <w:t>vagy közszolgáltató ajánlatkérő] hozzáférjen a jelen egységes európai közbeszerzési dokumentum [a megfelelő rész/szakasz/pont azonosítása</w:t>
      </w:r>
      <w:r w:rsidR="005C29FE">
        <w:rPr>
          <w:rFonts w:eastAsia="Calibri"/>
          <w:i/>
          <w:sz w:val="22"/>
          <w:szCs w:val="22"/>
          <w:lang w:eastAsia="en-GB"/>
        </w:rPr>
        <w:t>II. – V. RÉSZ</w:t>
      </w:r>
      <w:r w:rsidRPr="00AC4690">
        <w:rPr>
          <w:rFonts w:eastAsia="Calibri"/>
          <w:i/>
          <w:sz w:val="22"/>
          <w:szCs w:val="22"/>
          <w:lang w:eastAsia="en-GB"/>
        </w:rPr>
        <w:t>] alatt a</w:t>
      </w:r>
      <w:r w:rsidRPr="00AC4690">
        <w:rPr>
          <w:rFonts w:eastAsia="Calibri"/>
          <w:sz w:val="22"/>
          <w:szCs w:val="22"/>
          <w:lang w:eastAsia="en-GB"/>
        </w:rPr>
        <w:t xml:space="preserve"> [a </w:t>
      </w:r>
      <w:r w:rsidR="003214BC" w:rsidRPr="000010B0">
        <w:rPr>
          <w:rFonts w:eastAsia="Calibri"/>
          <w:sz w:val="22"/>
          <w:szCs w:val="22"/>
          <w:highlight w:val="yellow"/>
          <w:lang w:eastAsia="en-GB"/>
        </w:rPr>
        <w:t xml:space="preserve">közbeszerzési eljárás azonosítása: (rövid ismertetés, hivatkozás az </w:t>
      </w:r>
      <w:r w:rsidR="003214BC" w:rsidRPr="000010B0">
        <w:rPr>
          <w:rFonts w:eastAsia="Calibri"/>
          <w:i/>
          <w:sz w:val="22"/>
          <w:szCs w:val="22"/>
          <w:highlight w:val="yellow"/>
          <w:lang w:eastAsia="en-GB"/>
        </w:rPr>
        <w:t>Európai Unió Hivatalos Lapjában</w:t>
      </w:r>
      <w:r w:rsidRPr="00AC4690">
        <w:rPr>
          <w:rFonts w:eastAsia="Calibri"/>
          <w:sz w:val="22"/>
          <w:szCs w:val="22"/>
          <w:lang w:eastAsia="en-GB"/>
        </w:rPr>
        <w:t xml:space="preserve"> közzétett hirdetményre, hivatkozási szám)] céljára megadott információkat igazoló dokumentumokhoz.</w:t>
      </w:r>
      <w:r w:rsidRPr="00AC4690">
        <w:rPr>
          <w:rFonts w:eastAsia="Calibri"/>
          <w:i/>
          <w:sz w:val="22"/>
          <w:szCs w:val="22"/>
          <w:lang w:eastAsia="en-GB"/>
        </w:rPr>
        <w:t xml:space="preserve"> </w:t>
      </w:r>
    </w:p>
    <w:p w14:paraId="42B5B4B0"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p>
    <w:p w14:paraId="4FE1ADA9"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Keltezés, hely, és – ahol megkívánt vagy szükséges – aláírás(ok): [……]</w:t>
      </w:r>
    </w:p>
    <w:p w14:paraId="1FD0118D" w14:textId="77777777" w:rsidR="00AC4690" w:rsidRDefault="00AC4690">
      <w:pPr>
        <w:widowControl/>
        <w:adjustRightInd/>
        <w:spacing w:after="200" w:line="276" w:lineRule="auto"/>
        <w:jc w:val="left"/>
        <w:textAlignment w:val="auto"/>
        <w:rPr>
          <w:rFonts w:eastAsia="Calibri"/>
          <w:sz w:val="22"/>
          <w:szCs w:val="22"/>
          <w:lang w:eastAsia="en-GB"/>
        </w:rPr>
      </w:pPr>
      <w:r>
        <w:rPr>
          <w:rFonts w:eastAsia="Calibri"/>
          <w:sz w:val="22"/>
          <w:szCs w:val="22"/>
          <w:lang w:eastAsia="en-GB"/>
        </w:rPr>
        <w:br w:type="page"/>
      </w:r>
    </w:p>
    <w:p w14:paraId="0C3E09F2" w14:textId="77777777" w:rsidR="00AC4690" w:rsidRPr="00492D94" w:rsidRDefault="00AC4690" w:rsidP="00492D94">
      <w:pPr>
        <w:widowControl/>
        <w:adjustRightInd/>
        <w:spacing w:before="120" w:after="120" w:line="240" w:lineRule="auto"/>
        <w:jc w:val="right"/>
        <w:textAlignment w:val="auto"/>
        <w:rPr>
          <w:rFonts w:eastAsia="Calibri"/>
          <w:i/>
          <w:sz w:val="22"/>
          <w:szCs w:val="22"/>
          <w:lang w:eastAsia="en-GB"/>
        </w:rPr>
      </w:pPr>
      <w:r w:rsidRPr="00492D94">
        <w:rPr>
          <w:rFonts w:eastAsia="Calibri"/>
          <w:i/>
          <w:sz w:val="22"/>
          <w:szCs w:val="22"/>
          <w:lang w:eastAsia="en-GB"/>
        </w:rPr>
        <w:lastRenderedPageBreak/>
        <w:t>9. sz. minta</w:t>
      </w:r>
    </w:p>
    <w:p w14:paraId="43103379" w14:textId="77777777" w:rsidR="00AC4690" w:rsidRPr="00492D94" w:rsidRDefault="00AC4690" w:rsidP="00492D94">
      <w:pPr>
        <w:jc w:val="center"/>
        <w:rPr>
          <w:b/>
          <w:sz w:val="24"/>
          <w:szCs w:val="24"/>
        </w:rPr>
      </w:pPr>
      <w:r w:rsidRPr="00492D94">
        <w:rPr>
          <w:b/>
          <w:sz w:val="24"/>
          <w:szCs w:val="24"/>
        </w:rPr>
        <w:t>CÉGOKMÁNYOK</w:t>
      </w:r>
    </w:p>
    <w:p w14:paraId="5F938963" w14:textId="77777777" w:rsidR="00AC4690" w:rsidRPr="00492D94" w:rsidRDefault="00AC4690" w:rsidP="00492D94">
      <w:pPr>
        <w:rPr>
          <w:sz w:val="24"/>
          <w:szCs w:val="24"/>
        </w:rPr>
      </w:pPr>
    </w:p>
    <w:p w14:paraId="3A0A9267" w14:textId="77777777" w:rsidR="00AC4690" w:rsidRPr="00492D94" w:rsidRDefault="00AC4690" w:rsidP="00AC4690">
      <w:pPr>
        <w:rPr>
          <w:sz w:val="24"/>
          <w:szCs w:val="24"/>
        </w:rPr>
      </w:pPr>
      <w:r w:rsidRPr="00492D94">
        <w:rPr>
          <w:sz w:val="24"/>
          <w:szCs w:val="24"/>
        </w:rPr>
        <w:t>Ezen oldal helyére kérjük csatolják az ajánlatban szereplő dokument</w:t>
      </w:r>
      <w:r>
        <w:rPr>
          <w:sz w:val="24"/>
          <w:szCs w:val="24"/>
        </w:rPr>
        <w:t>umokat aláíró, az ajánlattevő</w:t>
      </w:r>
      <w:r w:rsidRPr="00492D94">
        <w:rPr>
          <w:sz w:val="24"/>
          <w:szCs w:val="24"/>
        </w:rPr>
        <w:t>, valamint az alkalmasság igazolásában résztvevő gazdasági szereplő írásbeli képviseletére jogosult személy (cég esetében a cégjegyzésre jogosult) aláírási címpéldányát vagy ügyvéd által</w:t>
      </w:r>
      <w:r>
        <w:rPr>
          <w:sz w:val="24"/>
          <w:szCs w:val="24"/>
        </w:rPr>
        <w:t xml:space="preserve"> ellenjegyzett aláírás mintáját.</w:t>
      </w:r>
    </w:p>
    <w:p w14:paraId="429F416D" w14:textId="77777777" w:rsidR="00AC4690" w:rsidRDefault="00AC4690" w:rsidP="00492D94">
      <w:pPr>
        <w:rPr>
          <w:sz w:val="24"/>
          <w:szCs w:val="24"/>
        </w:rPr>
      </w:pPr>
      <w:r w:rsidRPr="00492D94">
        <w:rPr>
          <w:sz w:val="24"/>
          <w:szCs w:val="24"/>
        </w:rPr>
        <w:t>Amennyiben az ajánlatot nem az írásbeli képviseletre jogosult személy írja alá, akkor az adott személy(ek)nek az ajánlat aláírására vonatkozó, a meghatalmazott aláírás mintáját is tartalmazó, a képviseletre jogosult általi, cégszerű aláírással ellátott meghatalmazását is szükséges csatolni.</w:t>
      </w:r>
    </w:p>
    <w:p w14:paraId="729DBB6D" w14:textId="77777777" w:rsidR="00AC4690" w:rsidRDefault="00AC4690" w:rsidP="00492D94">
      <w:pPr>
        <w:rPr>
          <w:sz w:val="24"/>
          <w:szCs w:val="24"/>
        </w:rPr>
      </w:pPr>
    </w:p>
    <w:p w14:paraId="282C33B8" w14:textId="77777777" w:rsidR="00AC4690" w:rsidRDefault="00AC4690">
      <w:pPr>
        <w:widowControl/>
        <w:adjustRightInd/>
        <w:spacing w:after="200" w:line="276" w:lineRule="auto"/>
        <w:jc w:val="left"/>
        <w:textAlignment w:val="auto"/>
        <w:rPr>
          <w:sz w:val="24"/>
          <w:szCs w:val="24"/>
        </w:rPr>
      </w:pPr>
      <w:r>
        <w:rPr>
          <w:sz w:val="24"/>
          <w:szCs w:val="24"/>
        </w:rPr>
        <w:br w:type="page"/>
      </w:r>
    </w:p>
    <w:p w14:paraId="42C8DBB5" w14:textId="77777777" w:rsidR="00AC4690" w:rsidRPr="00492D94" w:rsidRDefault="00AC4690" w:rsidP="00492D94">
      <w:pPr>
        <w:jc w:val="right"/>
        <w:rPr>
          <w:i/>
          <w:sz w:val="24"/>
          <w:szCs w:val="24"/>
        </w:rPr>
      </w:pPr>
      <w:r w:rsidRPr="00492D94">
        <w:rPr>
          <w:i/>
          <w:sz w:val="24"/>
          <w:szCs w:val="24"/>
        </w:rPr>
        <w:lastRenderedPageBreak/>
        <w:t>10. sz. minta</w:t>
      </w:r>
    </w:p>
    <w:p w14:paraId="2EA17BA2" w14:textId="77777777" w:rsidR="00160AAD" w:rsidRPr="00231D68" w:rsidRDefault="00160AAD" w:rsidP="00160AAD">
      <w:pPr>
        <w:pStyle w:val="Cmsor8"/>
        <w:suppressAutoHyphens/>
        <w:jc w:val="center"/>
        <w:rPr>
          <w:rFonts w:ascii="Times New Roman" w:hAnsi="Times New Roman" w:cs="Times New Roman"/>
          <w:b/>
          <w:sz w:val="22"/>
          <w:szCs w:val="22"/>
        </w:rPr>
      </w:pPr>
      <w:r w:rsidRPr="00231D68">
        <w:rPr>
          <w:rFonts w:ascii="Times New Roman" w:hAnsi="Times New Roman" w:cs="Times New Roman"/>
          <w:b/>
          <w:sz w:val="22"/>
          <w:szCs w:val="22"/>
        </w:rPr>
        <w:t>NYILATKOZAT</w:t>
      </w:r>
      <w:r w:rsidRPr="00231D68">
        <w:rPr>
          <w:rFonts w:ascii="Times New Roman" w:hAnsi="Times New Roman" w:cs="Times New Roman"/>
          <w:b/>
          <w:sz w:val="22"/>
          <w:szCs w:val="22"/>
          <w:vertAlign w:val="superscript"/>
        </w:rPr>
        <w:footnoteReference w:id="88"/>
      </w:r>
    </w:p>
    <w:p w14:paraId="0410B745" w14:textId="77777777" w:rsidR="00160AAD" w:rsidRPr="00A80A84" w:rsidRDefault="00160AAD" w:rsidP="00160AAD">
      <w:pPr>
        <w:suppressAutoHyphens/>
        <w:spacing w:line="240" w:lineRule="auto"/>
        <w:ind w:left="284"/>
        <w:jc w:val="center"/>
        <w:rPr>
          <w:b/>
          <w:sz w:val="22"/>
          <w:szCs w:val="22"/>
        </w:rPr>
      </w:pPr>
      <w:r w:rsidRPr="00A80A84">
        <w:rPr>
          <w:b/>
          <w:sz w:val="22"/>
          <w:szCs w:val="22"/>
        </w:rPr>
        <w:t>változás-bejegyzési kérelem benyújtásáról</w:t>
      </w:r>
    </w:p>
    <w:p w14:paraId="10537523" w14:textId="77777777" w:rsidR="00160AAD" w:rsidRPr="00492D94" w:rsidRDefault="00160AAD" w:rsidP="00160AAD">
      <w:pPr>
        <w:suppressAutoHyphens/>
        <w:spacing w:line="240" w:lineRule="auto"/>
        <w:rPr>
          <w:b/>
          <w:sz w:val="22"/>
          <w:szCs w:val="22"/>
        </w:rPr>
      </w:pPr>
    </w:p>
    <w:p w14:paraId="6CC1737D" w14:textId="77777777" w:rsidR="00160AAD" w:rsidRPr="00492D94" w:rsidRDefault="00160AAD" w:rsidP="00160AAD">
      <w:pPr>
        <w:suppressAutoHyphens/>
        <w:spacing w:line="240" w:lineRule="auto"/>
        <w:rPr>
          <w:b/>
          <w:sz w:val="22"/>
          <w:szCs w:val="22"/>
        </w:rPr>
      </w:pPr>
      <w:r w:rsidRPr="00492D94">
        <w:rPr>
          <w:b/>
          <w:sz w:val="22"/>
          <w:szCs w:val="22"/>
        </w:rPr>
        <w:t>a)</w:t>
      </w:r>
    </w:p>
    <w:p w14:paraId="54786FF4" w14:textId="77777777" w:rsidR="00160AAD" w:rsidRPr="00492D94" w:rsidRDefault="00160AAD" w:rsidP="00160AAD">
      <w:pPr>
        <w:widowControl/>
        <w:shd w:val="clear" w:color="auto" w:fill="FFFFFF" w:themeFill="background1"/>
        <w:adjustRightInd/>
        <w:spacing w:line="240" w:lineRule="auto"/>
        <w:jc w:val="left"/>
        <w:textAlignment w:val="auto"/>
        <w:rPr>
          <w:sz w:val="22"/>
          <w:szCs w:val="22"/>
        </w:rPr>
      </w:pPr>
      <w:r w:rsidRPr="00492D94">
        <w:rPr>
          <w:sz w:val="22"/>
          <w:szCs w:val="22"/>
        </w:rPr>
        <w:t xml:space="preserve">Alulírott ....................................................., mint a(z) ….......................................................... cégjegyzésre jogosult képviselője </w:t>
      </w:r>
    </w:p>
    <w:p w14:paraId="2B6BD31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532"/>
        <w:gridCol w:w="4530"/>
      </w:tblGrid>
      <w:tr w:rsidR="00160AAD" w:rsidRPr="002A7758" w14:paraId="018B4167" w14:textId="77777777" w:rsidTr="00231D68">
        <w:trPr>
          <w:jc w:val="center"/>
        </w:trPr>
        <w:tc>
          <w:tcPr>
            <w:tcW w:w="4606" w:type="dxa"/>
            <w:shd w:val="clear" w:color="auto" w:fill="F2F2F2" w:themeFill="background1" w:themeFillShade="F2"/>
            <w:vAlign w:val="center"/>
          </w:tcPr>
          <w:p w14:paraId="628CC41C"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4D4C41F5" w14:textId="77777777" w:rsidR="00160AAD" w:rsidRPr="002A7758" w:rsidRDefault="00160AAD"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160AAD" w:rsidRPr="002A7758" w14:paraId="5F8BB134" w14:textId="77777777" w:rsidTr="00231D68">
        <w:trPr>
          <w:jc w:val="center"/>
        </w:trPr>
        <w:tc>
          <w:tcPr>
            <w:tcW w:w="4606" w:type="dxa"/>
            <w:shd w:val="clear" w:color="auto" w:fill="F2F2F2" w:themeFill="background1" w:themeFillShade="F2"/>
            <w:vAlign w:val="center"/>
          </w:tcPr>
          <w:p w14:paraId="5658C763"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26E5F8EF" w14:textId="77777777" w:rsidR="00160AAD" w:rsidRPr="00492D94" w:rsidRDefault="003E20B7" w:rsidP="00E57605">
            <w:pPr>
              <w:widowControl/>
              <w:shd w:val="clear" w:color="auto" w:fill="FFFFFF" w:themeFill="background1"/>
              <w:adjustRightInd/>
              <w:spacing w:line="240" w:lineRule="auto"/>
              <w:jc w:val="center"/>
              <w:textAlignment w:val="auto"/>
              <w:rPr>
                <w:sz w:val="18"/>
                <w:szCs w:val="18"/>
              </w:rPr>
            </w:pPr>
            <w:r w:rsidRPr="003E20B7">
              <w:rPr>
                <w:b/>
                <w:i/>
                <w:color w:val="000000"/>
                <w:sz w:val="22"/>
                <w:szCs w:val="22"/>
              </w:rPr>
              <w:t>Mobil távközlési szolgáltatások beszerzése</w:t>
            </w:r>
          </w:p>
        </w:tc>
      </w:tr>
    </w:tbl>
    <w:p w14:paraId="0D1A0391"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p w14:paraId="3A0785D4" w14:textId="77777777" w:rsidR="00160AAD" w:rsidRPr="00492D94" w:rsidRDefault="00160AAD" w:rsidP="00492D94">
      <w:pPr>
        <w:widowControl/>
        <w:shd w:val="clear" w:color="auto" w:fill="FFFFFF" w:themeFill="background1"/>
        <w:adjustRightInd/>
        <w:spacing w:line="240" w:lineRule="auto"/>
        <w:textAlignment w:val="auto"/>
        <w:rPr>
          <w:b/>
          <w:sz w:val="22"/>
          <w:szCs w:val="22"/>
        </w:rPr>
      </w:pPr>
      <w:r w:rsidRPr="002A7758">
        <w:rPr>
          <w:sz w:val="22"/>
          <w:szCs w:val="22"/>
        </w:rPr>
        <w:t xml:space="preserve">tárgyú közbeszerzési eljárásban </w:t>
      </w:r>
      <w:r w:rsidRPr="00231D68">
        <w:rPr>
          <w:sz w:val="22"/>
          <w:szCs w:val="22"/>
        </w:rPr>
        <w:t xml:space="preserve">büntetőjogi felelősségem tudatában </w:t>
      </w:r>
      <w:r w:rsidRPr="00231D68">
        <w:rPr>
          <w:b/>
          <w:sz w:val="22"/>
          <w:szCs w:val="22"/>
        </w:rPr>
        <w:t xml:space="preserve">nyilatkozom, </w:t>
      </w:r>
      <w:r w:rsidRPr="00A80A84">
        <w:rPr>
          <w:sz w:val="22"/>
          <w:szCs w:val="22"/>
        </w:rPr>
        <w:t xml:space="preserve">hogy az </w:t>
      </w:r>
      <w:r w:rsidRPr="00492D94">
        <w:rPr>
          <w:sz w:val="22"/>
          <w:szCs w:val="22"/>
        </w:rPr>
        <w:t xml:space="preserve">……………….(cégnév) aktuális (cég)állapotot nyilvántartó bíróság/hatóság nyilvántartásában foglaltakat módosító </w:t>
      </w:r>
      <w:r w:rsidRPr="00492D94">
        <w:rPr>
          <w:b/>
          <w:sz w:val="22"/>
          <w:szCs w:val="22"/>
        </w:rPr>
        <w:t xml:space="preserve">változás-bejegyzési eljárás van folyamatban, </w:t>
      </w:r>
      <w:r w:rsidRPr="00492D94">
        <w:rPr>
          <w:sz w:val="22"/>
          <w:szCs w:val="22"/>
        </w:rPr>
        <w:t xml:space="preserve">ezért a </w:t>
      </w:r>
      <w:r w:rsidRPr="00492D94">
        <w:rPr>
          <w:color w:val="000000"/>
          <w:sz w:val="22"/>
          <w:szCs w:val="22"/>
        </w:rPr>
        <w:t>cégbírósághoz benyújtott változás-bejegyzési kérelmet, valamint annak érkezéséről a cégbíróság által megküldött igazolást</w:t>
      </w:r>
      <w:r w:rsidRPr="00492D94">
        <w:rPr>
          <w:sz w:val="22"/>
          <w:szCs w:val="22"/>
        </w:rPr>
        <w:t>, illetőleg a változást nyilvántartó illetékes bíróság/költségvetési szerv/kamara/jegyző által átvett (érkeztetett) változásbejegyzési (adatváltozási) kérelem</w:t>
      </w:r>
      <w:r w:rsidRPr="00492D94" w:rsidDel="00AA6D75">
        <w:rPr>
          <w:sz w:val="22"/>
          <w:szCs w:val="22"/>
        </w:rPr>
        <w:t xml:space="preserve"> </w:t>
      </w:r>
      <w:r w:rsidRPr="00492D94">
        <w:rPr>
          <w:b/>
          <w:sz w:val="22"/>
          <w:szCs w:val="22"/>
        </w:rPr>
        <w:t>érkeztetett példányának másolatát az ajánlatomhoz csatolom.</w:t>
      </w:r>
    </w:p>
    <w:p w14:paraId="4DA5D9AD" w14:textId="77777777" w:rsidR="00C6030C" w:rsidRPr="00492D94" w:rsidRDefault="00C6030C" w:rsidP="00C6030C">
      <w:pPr>
        <w:pStyle w:val="Listaszerbekezds"/>
        <w:shd w:val="clear" w:color="auto" w:fill="FFFFFF" w:themeFill="background1"/>
        <w:ind w:left="284"/>
        <w:contextualSpacing/>
        <w:rPr>
          <w:sz w:val="16"/>
          <w:szCs w:val="16"/>
        </w:rPr>
      </w:pPr>
    </w:p>
    <w:p w14:paraId="6E9C9C82"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092D1F31"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231246F0" w14:textId="77777777" w:rsidR="00C6030C" w:rsidRPr="00492D94" w:rsidRDefault="00C6030C" w:rsidP="00C6030C">
      <w:pPr>
        <w:pStyle w:val="Listaszerbekezds"/>
        <w:shd w:val="clear" w:color="auto" w:fill="FFFFFF" w:themeFill="background1"/>
        <w:ind w:left="284"/>
        <w:contextualSpacing/>
        <w:jc w:val="both"/>
        <w:rPr>
          <w:sz w:val="16"/>
          <w:szCs w:val="16"/>
        </w:rPr>
      </w:pPr>
    </w:p>
    <w:tbl>
      <w:tblPr>
        <w:tblW w:w="3834" w:type="dxa"/>
        <w:jc w:val="right"/>
        <w:tblCellMar>
          <w:left w:w="0" w:type="dxa"/>
          <w:right w:w="0" w:type="dxa"/>
        </w:tblCellMar>
        <w:tblLook w:val="0000" w:firstRow="0" w:lastRow="0" w:firstColumn="0" w:lastColumn="0" w:noHBand="0" w:noVBand="0"/>
      </w:tblPr>
      <w:tblGrid>
        <w:gridCol w:w="3585"/>
        <w:gridCol w:w="6"/>
        <w:gridCol w:w="243"/>
      </w:tblGrid>
      <w:tr w:rsidR="00C6030C" w:rsidRPr="002A7758" w14:paraId="7602E455" w14:textId="77777777" w:rsidTr="00656579">
        <w:trPr>
          <w:gridAfter w:val="2"/>
          <w:wAfter w:w="4600" w:type="dxa"/>
          <w:jc w:val="right"/>
        </w:trPr>
        <w:tc>
          <w:tcPr>
            <w:tcW w:w="3834" w:type="dxa"/>
            <w:tcBorders>
              <w:top w:val="single" w:sz="8" w:space="0" w:color="auto"/>
              <w:left w:val="nil"/>
              <w:bottom w:val="nil"/>
              <w:right w:val="nil"/>
            </w:tcBorders>
            <w:tcMar>
              <w:top w:w="0" w:type="dxa"/>
              <w:left w:w="108" w:type="dxa"/>
              <w:bottom w:w="0" w:type="dxa"/>
              <w:right w:w="108" w:type="dxa"/>
            </w:tcMar>
          </w:tcPr>
          <w:p w14:paraId="0F381824"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r w:rsidR="00160AAD" w:rsidRPr="002A7758" w14:paraId="4AECB3A5" w14:textId="77777777" w:rsidTr="00231D68">
        <w:tblPrEx>
          <w:jc w:val="left"/>
          <w:tblBorders>
            <w:insideH w:val="single" w:sz="4" w:space="0" w:color="auto"/>
          </w:tblBorders>
          <w:tblCellMar>
            <w:left w:w="70" w:type="dxa"/>
            <w:right w:w="70" w:type="dxa"/>
          </w:tblCellMar>
        </w:tblPrEx>
        <w:tc>
          <w:tcPr>
            <w:tcW w:w="3898" w:type="dxa"/>
            <w:gridSpan w:val="2"/>
            <w:tcBorders>
              <w:top w:val="nil"/>
              <w:bottom w:val="nil"/>
            </w:tcBorders>
          </w:tcPr>
          <w:p w14:paraId="67FE871D" w14:textId="77777777" w:rsidR="00160AAD" w:rsidRPr="00231D68" w:rsidRDefault="00160AAD" w:rsidP="00231D68">
            <w:pPr>
              <w:spacing w:line="240" w:lineRule="auto"/>
              <w:jc w:val="left"/>
              <w:rPr>
                <w:sz w:val="22"/>
                <w:szCs w:val="22"/>
              </w:rPr>
            </w:pPr>
          </w:p>
        </w:tc>
        <w:tc>
          <w:tcPr>
            <w:tcW w:w="4536" w:type="dxa"/>
            <w:tcBorders>
              <w:top w:val="nil"/>
              <w:bottom w:val="nil"/>
            </w:tcBorders>
          </w:tcPr>
          <w:p w14:paraId="2A9255A7" w14:textId="77777777" w:rsidR="00160AAD" w:rsidRPr="00A80A84" w:rsidRDefault="00160AAD" w:rsidP="00231D68">
            <w:pPr>
              <w:tabs>
                <w:tab w:val="center" w:pos="5130"/>
              </w:tabs>
              <w:suppressAutoHyphens/>
              <w:spacing w:line="240" w:lineRule="auto"/>
              <w:rPr>
                <w:sz w:val="22"/>
                <w:szCs w:val="22"/>
              </w:rPr>
            </w:pPr>
          </w:p>
        </w:tc>
      </w:tr>
    </w:tbl>
    <w:p w14:paraId="75B4A1D2" w14:textId="77777777" w:rsidR="00160AAD" w:rsidRPr="00492D94" w:rsidRDefault="00160AAD" w:rsidP="00160AAD">
      <w:pPr>
        <w:suppressAutoHyphens/>
        <w:spacing w:line="240" w:lineRule="auto"/>
        <w:rPr>
          <w:b/>
          <w:sz w:val="22"/>
          <w:szCs w:val="22"/>
        </w:rPr>
      </w:pPr>
      <w:r w:rsidRPr="00492D94">
        <w:rPr>
          <w:b/>
          <w:sz w:val="22"/>
          <w:szCs w:val="22"/>
        </w:rPr>
        <w:t>b)</w:t>
      </w:r>
    </w:p>
    <w:p w14:paraId="2DB0F02C" w14:textId="77777777" w:rsidR="00160AAD" w:rsidRPr="00492D94" w:rsidRDefault="00160AAD" w:rsidP="00160AAD">
      <w:pPr>
        <w:widowControl/>
        <w:shd w:val="clear" w:color="auto" w:fill="FFFFFF" w:themeFill="background1"/>
        <w:adjustRightInd/>
        <w:spacing w:line="240" w:lineRule="auto"/>
        <w:jc w:val="left"/>
        <w:textAlignment w:val="auto"/>
        <w:rPr>
          <w:sz w:val="22"/>
          <w:szCs w:val="22"/>
        </w:rPr>
      </w:pPr>
      <w:r w:rsidRPr="00492D94">
        <w:rPr>
          <w:sz w:val="22"/>
          <w:szCs w:val="22"/>
        </w:rPr>
        <w:t xml:space="preserve">Alulírott ....................................................., mint a(z) ….......................................................... cégjegyzésre jogosult képviselője </w:t>
      </w:r>
    </w:p>
    <w:p w14:paraId="77FA9DA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532"/>
        <w:gridCol w:w="4530"/>
      </w:tblGrid>
      <w:tr w:rsidR="00160AAD" w:rsidRPr="002A7758" w14:paraId="08BC711D" w14:textId="77777777" w:rsidTr="00231D68">
        <w:trPr>
          <w:jc w:val="center"/>
        </w:trPr>
        <w:tc>
          <w:tcPr>
            <w:tcW w:w="4606" w:type="dxa"/>
            <w:shd w:val="clear" w:color="auto" w:fill="F2F2F2" w:themeFill="background1" w:themeFillShade="F2"/>
            <w:vAlign w:val="center"/>
          </w:tcPr>
          <w:p w14:paraId="647DF491"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4F1C38D0" w14:textId="77777777" w:rsidR="00160AAD" w:rsidRPr="002A7758" w:rsidRDefault="00160AAD"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160AAD" w:rsidRPr="002A7758" w14:paraId="5E1EEBF0" w14:textId="77777777" w:rsidTr="00231D68">
        <w:trPr>
          <w:jc w:val="center"/>
        </w:trPr>
        <w:tc>
          <w:tcPr>
            <w:tcW w:w="4606" w:type="dxa"/>
            <w:shd w:val="clear" w:color="auto" w:fill="F2F2F2" w:themeFill="background1" w:themeFillShade="F2"/>
            <w:vAlign w:val="center"/>
          </w:tcPr>
          <w:p w14:paraId="404C0814"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3FDEB6FD" w14:textId="77777777" w:rsidR="00160AAD" w:rsidRPr="00492D94" w:rsidRDefault="003E20B7" w:rsidP="00E57605">
            <w:pPr>
              <w:widowControl/>
              <w:shd w:val="clear" w:color="auto" w:fill="FFFFFF" w:themeFill="background1"/>
              <w:adjustRightInd/>
              <w:spacing w:line="240" w:lineRule="auto"/>
              <w:jc w:val="center"/>
              <w:textAlignment w:val="auto"/>
              <w:rPr>
                <w:sz w:val="18"/>
                <w:szCs w:val="18"/>
              </w:rPr>
            </w:pPr>
            <w:r w:rsidRPr="003E20B7">
              <w:rPr>
                <w:b/>
                <w:i/>
                <w:color w:val="000000"/>
                <w:sz w:val="22"/>
                <w:szCs w:val="22"/>
              </w:rPr>
              <w:t>Mobil távközlési szolgáltatások beszerzése</w:t>
            </w:r>
          </w:p>
        </w:tc>
      </w:tr>
    </w:tbl>
    <w:p w14:paraId="634E42D5"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p w14:paraId="4C66CDC1" w14:textId="77777777" w:rsidR="00160AAD" w:rsidRPr="00492D94" w:rsidRDefault="00160AAD" w:rsidP="00492D94">
      <w:pPr>
        <w:widowControl/>
        <w:shd w:val="clear" w:color="auto" w:fill="FFFFFF" w:themeFill="background1"/>
        <w:adjustRightInd/>
        <w:spacing w:line="240" w:lineRule="auto"/>
        <w:textAlignment w:val="auto"/>
        <w:rPr>
          <w:b/>
          <w:sz w:val="22"/>
          <w:szCs w:val="22"/>
        </w:rPr>
      </w:pPr>
      <w:r w:rsidRPr="002A7758">
        <w:rPr>
          <w:sz w:val="22"/>
          <w:szCs w:val="22"/>
        </w:rPr>
        <w:t>tárgyú közbeszerzési eljárásban</w:t>
      </w:r>
      <w:r w:rsidR="002A7758">
        <w:rPr>
          <w:sz w:val="22"/>
          <w:szCs w:val="22"/>
        </w:rPr>
        <w:t xml:space="preserve"> </w:t>
      </w:r>
      <w:r w:rsidRPr="00231D68">
        <w:rPr>
          <w:sz w:val="22"/>
          <w:szCs w:val="22"/>
        </w:rPr>
        <w:t xml:space="preserve">büntetőjogi felelősségem tudatában </w:t>
      </w:r>
      <w:r w:rsidRPr="00231D68">
        <w:rPr>
          <w:b/>
          <w:sz w:val="22"/>
          <w:szCs w:val="22"/>
        </w:rPr>
        <w:t xml:space="preserve">nyilatkozom, </w:t>
      </w:r>
      <w:r w:rsidRPr="00A80A84">
        <w:rPr>
          <w:sz w:val="22"/>
          <w:szCs w:val="22"/>
        </w:rPr>
        <w:t>hogy az aktuális (cég)állapotot nyilvántartó bíróság/hatóság nyilvántartásában foglaltakat módosító változás-bejegyzési eljárás nincs folyamatban, illetőleg a nyilvántartó</w:t>
      </w:r>
      <w:r w:rsidRPr="00492D94">
        <w:rPr>
          <w:sz w:val="22"/>
          <w:szCs w:val="22"/>
        </w:rPr>
        <w:t xml:space="preserve"> illetékes bírósághoz/költségvetési szervhez/kamarához/jegyzőhöz</w:t>
      </w:r>
      <w:r w:rsidRPr="00492D94" w:rsidDel="001C567A">
        <w:rPr>
          <w:sz w:val="22"/>
          <w:szCs w:val="22"/>
        </w:rPr>
        <w:t xml:space="preserve"> </w:t>
      </w:r>
      <w:r w:rsidRPr="00492D94">
        <w:rPr>
          <w:b/>
          <w:sz w:val="22"/>
          <w:szCs w:val="22"/>
        </w:rPr>
        <w:t>nem került benyújtásra változás bejegyzési kérelem.</w:t>
      </w:r>
    </w:p>
    <w:p w14:paraId="1EF03FEE" w14:textId="77777777" w:rsidR="00160AAD" w:rsidRPr="00492D94" w:rsidRDefault="00160AAD" w:rsidP="00160AAD">
      <w:pPr>
        <w:suppressAutoHyphens/>
        <w:spacing w:line="240" w:lineRule="auto"/>
        <w:rPr>
          <w:sz w:val="16"/>
          <w:szCs w:val="16"/>
        </w:rPr>
      </w:pPr>
    </w:p>
    <w:p w14:paraId="01D146A3"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548F7F08"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2009290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5E7D4AF9"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1A76E6B4"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07B22C85" w14:textId="77777777" w:rsidR="004E5D22" w:rsidRPr="00492D94" w:rsidRDefault="00173275" w:rsidP="00E070CE">
      <w:pPr>
        <w:shd w:val="clear" w:color="auto" w:fill="FFFFFF" w:themeFill="background1"/>
        <w:spacing w:line="280" w:lineRule="exact"/>
        <w:jc w:val="right"/>
        <w:rPr>
          <w:i/>
          <w:sz w:val="22"/>
          <w:szCs w:val="22"/>
        </w:rPr>
      </w:pPr>
      <w:bookmarkStart w:id="64" w:name="_Toc311975097"/>
      <w:r w:rsidRPr="00492D94">
        <w:rPr>
          <w:i/>
          <w:sz w:val="22"/>
          <w:szCs w:val="22"/>
        </w:rPr>
        <w:t>11</w:t>
      </w:r>
      <w:r w:rsidR="004E5D22" w:rsidRPr="00492D94">
        <w:rPr>
          <w:i/>
          <w:sz w:val="22"/>
          <w:szCs w:val="22"/>
        </w:rPr>
        <w:t>. sz</w:t>
      </w:r>
      <w:r w:rsidR="009C39EA" w:rsidRPr="00492D94">
        <w:rPr>
          <w:i/>
          <w:sz w:val="22"/>
          <w:szCs w:val="22"/>
        </w:rPr>
        <w:t xml:space="preserve">. </w:t>
      </w:r>
      <w:r w:rsidRPr="00492D94">
        <w:rPr>
          <w:i/>
          <w:sz w:val="22"/>
          <w:szCs w:val="22"/>
        </w:rPr>
        <w:t>minta</w:t>
      </w:r>
    </w:p>
    <w:p w14:paraId="596299AB" w14:textId="77777777" w:rsidR="002A7758" w:rsidRDefault="002A7758" w:rsidP="00E070CE">
      <w:pPr>
        <w:pStyle w:val="Cmsor2"/>
        <w:shd w:val="clear" w:color="auto" w:fill="FFFFFF" w:themeFill="background1"/>
        <w:spacing w:before="0" w:after="0" w:line="280" w:lineRule="exact"/>
        <w:jc w:val="center"/>
        <w:rPr>
          <w:rFonts w:ascii="Times New Roman" w:hAnsi="Times New Roman"/>
          <w:i w:val="0"/>
          <w:sz w:val="22"/>
          <w:szCs w:val="22"/>
        </w:rPr>
      </w:pPr>
      <w:bookmarkStart w:id="65" w:name="_Toc324844998"/>
      <w:bookmarkEnd w:id="64"/>
    </w:p>
    <w:p w14:paraId="36AE2D88" w14:textId="77777777" w:rsidR="004E5D22" w:rsidRPr="002A7758" w:rsidRDefault="004E5D22" w:rsidP="00E070CE">
      <w:pPr>
        <w:pStyle w:val="Cmsor2"/>
        <w:shd w:val="clear" w:color="auto" w:fill="FFFFFF" w:themeFill="background1"/>
        <w:spacing w:before="0" w:after="0" w:line="280" w:lineRule="exact"/>
        <w:jc w:val="center"/>
        <w:rPr>
          <w:rFonts w:ascii="Times New Roman" w:hAnsi="Times New Roman"/>
          <w:i w:val="0"/>
          <w:sz w:val="22"/>
          <w:szCs w:val="22"/>
        </w:rPr>
      </w:pPr>
      <w:r w:rsidRPr="002A7758">
        <w:rPr>
          <w:rFonts w:ascii="Times New Roman" w:hAnsi="Times New Roman"/>
          <w:i w:val="0"/>
          <w:sz w:val="22"/>
          <w:szCs w:val="22"/>
        </w:rPr>
        <w:t>NYILATKOZAT</w:t>
      </w:r>
      <w:bookmarkEnd w:id="65"/>
      <w:r w:rsidRPr="002A7758">
        <w:rPr>
          <w:rFonts w:ascii="Times New Roman" w:hAnsi="Times New Roman"/>
          <w:i w:val="0"/>
          <w:sz w:val="22"/>
          <w:szCs w:val="22"/>
        </w:rPr>
        <w:t xml:space="preserve"> </w:t>
      </w:r>
    </w:p>
    <w:p w14:paraId="53159046" w14:textId="77777777" w:rsidR="004E5D22" w:rsidRPr="002A7758" w:rsidRDefault="004E5D22" w:rsidP="00E070CE">
      <w:pPr>
        <w:pStyle w:val="Cmsor2"/>
        <w:shd w:val="clear" w:color="auto" w:fill="FFFFFF" w:themeFill="background1"/>
        <w:spacing w:before="0" w:after="0" w:line="280" w:lineRule="exact"/>
        <w:jc w:val="center"/>
        <w:rPr>
          <w:rFonts w:ascii="Times New Roman" w:hAnsi="Times New Roman"/>
          <w:i w:val="0"/>
          <w:sz w:val="22"/>
          <w:szCs w:val="22"/>
        </w:rPr>
      </w:pPr>
      <w:bookmarkStart w:id="66" w:name="_Toc324844999"/>
      <w:r w:rsidRPr="002A7758">
        <w:rPr>
          <w:rFonts w:ascii="Times New Roman" w:hAnsi="Times New Roman"/>
          <w:i w:val="0"/>
          <w:sz w:val="22"/>
          <w:szCs w:val="22"/>
        </w:rPr>
        <w:t>az üzleti titokról</w:t>
      </w:r>
      <w:bookmarkEnd w:id="66"/>
    </w:p>
    <w:p w14:paraId="7D4CAD69" w14:textId="77777777" w:rsidR="004E5D22" w:rsidRPr="002A7758" w:rsidRDefault="004E5D22" w:rsidP="00E070CE">
      <w:pPr>
        <w:shd w:val="clear" w:color="auto" w:fill="FFFFFF" w:themeFill="background1"/>
        <w:spacing w:line="280" w:lineRule="exact"/>
        <w:jc w:val="center"/>
        <w:rPr>
          <w:sz w:val="22"/>
          <w:szCs w:val="22"/>
        </w:rPr>
      </w:pPr>
    </w:p>
    <w:p w14:paraId="01A58923"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t>Alulírott ................................., mint a(z) ...................................................... (cégjegyzésre jogosult képviselője büntetőjogi felelősségem teljes tudatában</w:t>
      </w:r>
    </w:p>
    <w:p w14:paraId="468ABE15" w14:textId="77777777" w:rsidR="004E5D22" w:rsidRPr="002A7758" w:rsidRDefault="004E5D22" w:rsidP="00E070CE">
      <w:pPr>
        <w:shd w:val="clear" w:color="auto" w:fill="FFFFFF" w:themeFill="background1"/>
        <w:spacing w:line="280" w:lineRule="exact"/>
        <w:rPr>
          <w:sz w:val="22"/>
          <w:szCs w:val="22"/>
        </w:rPr>
      </w:pPr>
    </w:p>
    <w:p w14:paraId="53AB1893" w14:textId="77777777" w:rsidR="004E5D22" w:rsidRPr="002A7758" w:rsidRDefault="004E5D22" w:rsidP="00E070CE">
      <w:pPr>
        <w:shd w:val="clear" w:color="auto" w:fill="FFFFFF" w:themeFill="background1"/>
        <w:spacing w:line="280" w:lineRule="exact"/>
        <w:jc w:val="center"/>
        <w:rPr>
          <w:b/>
          <w:sz w:val="22"/>
          <w:szCs w:val="22"/>
        </w:rPr>
      </w:pPr>
      <w:r w:rsidRPr="002A7758">
        <w:rPr>
          <w:b/>
          <w:sz w:val="22"/>
          <w:szCs w:val="22"/>
        </w:rPr>
        <w:t xml:space="preserve">n y i l a t k o z o m </w:t>
      </w:r>
      <w:r w:rsidR="00173275">
        <w:rPr>
          <w:b/>
          <w:sz w:val="22"/>
          <w:szCs w:val="22"/>
        </w:rPr>
        <w:t>,</w:t>
      </w:r>
    </w:p>
    <w:p w14:paraId="65DAA8C0" w14:textId="77777777" w:rsidR="004E5D22" w:rsidRPr="002A7758" w:rsidRDefault="004E5D22" w:rsidP="00E070CE">
      <w:pPr>
        <w:shd w:val="clear" w:color="auto" w:fill="FFFFFF" w:themeFill="background1"/>
        <w:spacing w:line="280" w:lineRule="exact"/>
        <w:rPr>
          <w:sz w:val="22"/>
          <w:szCs w:val="22"/>
        </w:rPr>
      </w:pPr>
    </w:p>
    <w:p w14:paraId="1088B66E" w14:textId="77777777" w:rsidR="004E5D22" w:rsidRPr="002A7758" w:rsidRDefault="004E5D22" w:rsidP="00E070CE">
      <w:pPr>
        <w:shd w:val="clear" w:color="auto" w:fill="FFFFFF" w:themeFill="background1"/>
        <w:spacing w:line="280" w:lineRule="exact"/>
        <w:rPr>
          <w:b/>
          <w:sz w:val="22"/>
          <w:szCs w:val="22"/>
        </w:rPr>
      </w:pPr>
      <w:r w:rsidRPr="002A7758">
        <w:rPr>
          <w:sz w:val="22"/>
          <w:szCs w:val="22"/>
        </w:rPr>
        <w:t>hogy az általunk benyújtott ajánlat üzleti titkot</w:t>
      </w:r>
      <w:r w:rsidRPr="002A7758">
        <w:rPr>
          <w:sz w:val="22"/>
          <w:szCs w:val="22"/>
          <w:vertAlign w:val="superscript"/>
        </w:rPr>
        <w:footnoteReference w:id="89"/>
      </w:r>
    </w:p>
    <w:p w14:paraId="67CB43EB" w14:textId="77777777" w:rsidR="004E5D22" w:rsidRPr="002A7758" w:rsidRDefault="004E5D22" w:rsidP="00E070CE">
      <w:pPr>
        <w:shd w:val="clear" w:color="auto" w:fill="FFFFFF" w:themeFill="background1"/>
        <w:spacing w:line="280" w:lineRule="exact"/>
        <w:rPr>
          <w:sz w:val="22"/>
          <w:szCs w:val="22"/>
        </w:rPr>
      </w:pPr>
    </w:p>
    <w:p w14:paraId="7BF983C8"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sym w:font="Symbol" w:char="F0F0"/>
      </w:r>
      <w:r w:rsidRPr="002A7758">
        <w:rPr>
          <w:sz w:val="22"/>
          <w:szCs w:val="22"/>
        </w:rPr>
        <w:tab/>
      </w:r>
      <w:r w:rsidRPr="002A7758">
        <w:rPr>
          <w:b/>
          <w:sz w:val="22"/>
          <w:szCs w:val="22"/>
        </w:rPr>
        <w:t>tartalmaz</w:t>
      </w:r>
      <w:r w:rsidRPr="002A7758">
        <w:rPr>
          <w:sz w:val="22"/>
          <w:szCs w:val="22"/>
        </w:rPr>
        <w:t>, amelynek nyilvánosságra hozatalát megtiltom.</w:t>
      </w:r>
      <w:r w:rsidRPr="002A7758">
        <w:rPr>
          <w:sz w:val="22"/>
          <w:szCs w:val="22"/>
          <w:vertAlign w:val="superscript"/>
        </w:rPr>
        <w:t xml:space="preserve"> </w:t>
      </w:r>
      <w:r w:rsidRPr="002A7758">
        <w:rPr>
          <w:sz w:val="22"/>
          <w:szCs w:val="22"/>
          <w:vertAlign w:val="superscript"/>
        </w:rPr>
        <w:footnoteReference w:id="90"/>
      </w:r>
    </w:p>
    <w:p w14:paraId="2E4181B3" w14:textId="77777777" w:rsidR="004E5D22" w:rsidRPr="002A7758" w:rsidRDefault="004E5D22" w:rsidP="00E070CE">
      <w:pPr>
        <w:shd w:val="clear" w:color="auto" w:fill="FFFFFF" w:themeFill="background1"/>
        <w:spacing w:line="280" w:lineRule="exact"/>
        <w:rPr>
          <w:sz w:val="22"/>
          <w:szCs w:val="22"/>
        </w:rPr>
      </w:pPr>
    </w:p>
    <w:p w14:paraId="22197530"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sym w:font="Symbol" w:char="F0F0"/>
      </w:r>
      <w:r w:rsidRPr="002A7758">
        <w:rPr>
          <w:sz w:val="22"/>
          <w:szCs w:val="22"/>
        </w:rPr>
        <w:tab/>
      </w:r>
      <w:r w:rsidRPr="002A7758">
        <w:rPr>
          <w:b/>
          <w:sz w:val="22"/>
          <w:szCs w:val="22"/>
        </w:rPr>
        <w:t>nem tartalmaz</w:t>
      </w:r>
      <w:r w:rsidRPr="002A7758">
        <w:rPr>
          <w:sz w:val="22"/>
          <w:szCs w:val="22"/>
        </w:rPr>
        <w:t>.</w:t>
      </w:r>
    </w:p>
    <w:p w14:paraId="45B17F04" w14:textId="77777777" w:rsidR="004E5D22" w:rsidRPr="002A7758" w:rsidRDefault="004E5D22" w:rsidP="00E070CE">
      <w:pPr>
        <w:shd w:val="clear" w:color="auto" w:fill="FFFFFF" w:themeFill="background1"/>
        <w:spacing w:line="280" w:lineRule="exact"/>
        <w:rPr>
          <w:sz w:val="22"/>
          <w:szCs w:val="22"/>
        </w:rPr>
      </w:pPr>
    </w:p>
    <w:p w14:paraId="4562885B"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t>Amennyiben az ajánlat üzleti titkot tartalmaz, úgy az üzleti titkot tartalmazó iratokat ajánlatunkban elkülönített módon, az ajánlat</w:t>
      </w:r>
      <w:r w:rsidR="009924E0" w:rsidRPr="002A7758">
        <w:rPr>
          <w:sz w:val="22"/>
          <w:szCs w:val="22"/>
        </w:rPr>
        <w:t xml:space="preserve"> külön mellékleteként csatoljuk és ahhoz az üzleti titok alátámasztására szolgáló indokolás is csatolásra került.</w:t>
      </w:r>
    </w:p>
    <w:p w14:paraId="7015E4F8" w14:textId="77777777" w:rsidR="004E5D22" w:rsidRPr="002A7758" w:rsidRDefault="004E5D22" w:rsidP="00E070CE">
      <w:pPr>
        <w:shd w:val="clear" w:color="auto" w:fill="FFFFFF" w:themeFill="background1"/>
        <w:spacing w:line="280" w:lineRule="exact"/>
        <w:rPr>
          <w:sz w:val="22"/>
          <w:szCs w:val="22"/>
        </w:rPr>
      </w:pPr>
    </w:p>
    <w:p w14:paraId="12FDFD1A"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t>Kijelentem, hogy az általam tett nyilatkozat a valóságnak megfelel és kijelentéseimet polgári jogi és büntetőjogi felelősségem tudatában teszem meg, azokért mindenkor helytállni tartozok.</w:t>
      </w:r>
    </w:p>
    <w:p w14:paraId="34E37D6D" w14:textId="77777777" w:rsidR="004E5D22" w:rsidRPr="002A7758" w:rsidRDefault="004E5D22" w:rsidP="00E070CE">
      <w:pPr>
        <w:shd w:val="clear" w:color="auto" w:fill="FFFFFF" w:themeFill="background1"/>
        <w:spacing w:line="280" w:lineRule="exact"/>
        <w:rPr>
          <w:sz w:val="22"/>
          <w:szCs w:val="22"/>
        </w:rPr>
      </w:pPr>
    </w:p>
    <w:p w14:paraId="164F942B" w14:textId="77777777" w:rsidR="004E5D22" w:rsidRPr="002A7758" w:rsidRDefault="004E5D22" w:rsidP="00E070CE">
      <w:pPr>
        <w:pStyle w:val="Szvegtrzsbehzssal"/>
        <w:shd w:val="clear" w:color="auto" w:fill="FFFFFF" w:themeFill="background1"/>
        <w:spacing w:line="280" w:lineRule="exact"/>
        <w:ind w:left="0"/>
        <w:rPr>
          <w:sz w:val="22"/>
          <w:szCs w:val="22"/>
        </w:rPr>
      </w:pPr>
      <w:r w:rsidRPr="002A7758">
        <w:rPr>
          <w:sz w:val="22"/>
          <w:szCs w:val="22"/>
        </w:rPr>
        <w:t xml:space="preserve">Jelen nyilatkozatot </w:t>
      </w:r>
      <w:r w:rsidR="00E136BA" w:rsidRPr="002A7758">
        <w:rPr>
          <w:sz w:val="22"/>
          <w:szCs w:val="22"/>
        </w:rPr>
        <w:t xml:space="preserve">a </w:t>
      </w:r>
      <w:r w:rsidR="009924E0" w:rsidRPr="002A7758">
        <w:rPr>
          <w:sz w:val="22"/>
          <w:szCs w:val="22"/>
        </w:rPr>
        <w:t>BVH</w:t>
      </w:r>
      <w:r w:rsidR="00E136BA" w:rsidRPr="002A7758">
        <w:rPr>
          <w:sz w:val="22"/>
          <w:szCs w:val="22"/>
        </w:rPr>
        <w:t xml:space="preserve"> Zrt., mint Ajánlatkérő által </w:t>
      </w:r>
      <w:r w:rsidR="00E136BA" w:rsidRPr="002A7758">
        <w:rPr>
          <w:b/>
          <w:i/>
          <w:color w:val="000000"/>
          <w:sz w:val="22"/>
          <w:szCs w:val="22"/>
        </w:rPr>
        <w:t>„</w:t>
      </w:r>
      <w:r w:rsidR="003E20B7" w:rsidRPr="003E20B7">
        <w:rPr>
          <w:b/>
          <w:i/>
          <w:color w:val="000000"/>
          <w:sz w:val="22"/>
          <w:szCs w:val="22"/>
        </w:rPr>
        <w:t>Mobil távközlési szolgáltatások beszerzése</w:t>
      </w:r>
      <w:r w:rsidR="00D45F50" w:rsidRPr="00D45F50">
        <w:rPr>
          <w:b/>
          <w:i/>
          <w:color w:val="000000"/>
          <w:sz w:val="22"/>
          <w:szCs w:val="22"/>
        </w:rPr>
        <w:t xml:space="preserve">” </w:t>
      </w:r>
      <w:r w:rsidRPr="002A7758">
        <w:rPr>
          <w:sz w:val="22"/>
          <w:szCs w:val="22"/>
        </w:rPr>
        <w:t>elnevezésű közbeszerzési eljárásban, az ajánlat részeként teszem/tesszük</w:t>
      </w:r>
      <w:r w:rsidRPr="002A7758">
        <w:rPr>
          <w:sz w:val="22"/>
          <w:szCs w:val="22"/>
          <w:vertAlign w:val="superscript"/>
        </w:rPr>
        <w:footnoteReference w:id="91"/>
      </w:r>
      <w:r w:rsidRPr="002A7758">
        <w:rPr>
          <w:sz w:val="22"/>
          <w:szCs w:val="22"/>
        </w:rPr>
        <w:t>.</w:t>
      </w:r>
    </w:p>
    <w:p w14:paraId="05F3F9BC" w14:textId="77777777" w:rsidR="004E5D22" w:rsidRPr="002A7758" w:rsidRDefault="004E5D22" w:rsidP="00E070CE">
      <w:pPr>
        <w:shd w:val="clear" w:color="auto" w:fill="FFFFFF" w:themeFill="background1"/>
        <w:spacing w:line="240" w:lineRule="auto"/>
        <w:rPr>
          <w:sz w:val="22"/>
          <w:szCs w:val="22"/>
        </w:rPr>
      </w:pPr>
    </w:p>
    <w:p w14:paraId="7BC0590A"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1D24DA3B" w14:textId="77777777" w:rsidR="00C6030C" w:rsidRDefault="00C6030C" w:rsidP="00C6030C">
      <w:pPr>
        <w:pStyle w:val="Listaszerbekezds"/>
        <w:shd w:val="clear" w:color="auto" w:fill="FFFFFF" w:themeFill="background1"/>
        <w:ind w:left="284"/>
        <w:contextualSpacing/>
        <w:rPr>
          <w:sz w:val="22"/>
          <w:szCs w:val="22"/>
        </w:rPr>
      </w:pPr>
    </w:p>
    <w:p w14:paraId="29D4DE2E" w14:textId="77777777" w:rsidR="00C6030C" w:rsidRPr="002A7758" w:rsidRDefault="00C6030C" w:rsidP="00C6030C">
      <w:pPr>
        <w:pStyle w:val="Listaszerbekezds"/>
        <w:shd w:val="clear" w:color="auto" w:fill="FFFFFF" w:themeFill="background1"/>
        <w:ind w:left="284"/>
        <w:contextualSpacing/>
        <w:rPr>
          <w:sz w:val="22"/>
          <w:szCs w:val="22"/>
        </w:rPr>
      </w:pPr>
    </w:p>
    <w:p w14:paraId="665C4EE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7E4B8C44"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3510E2E"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72C3FF2B"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4799CFC1"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64210F94" w14:textId="77777777" w:rsidR="004E5D22" w:rsidRPr="002A7758" w:rsidRDefault="004E5D22" w:rsidP="00E070CE">
      <w:pPr>
        <w:shd w:val="clear" w:color="auto" w:fill="FFFFFF" w:themeFill="background1"/>
        <w:spacing w:line="280" w:lineRule="exact"/>
        <w:ind w:left="567"/>
        <w:jc w:val="right"/>
        <w:rPr>
          <w:sz w:val="22"/>
          <w:szCs w:val="22"/>
        </w:rPr>
      </w:pPr>
    </w:p>
    <w:p w14:paraId="635F7D73" w14:textId="77777777" w:rsidR="002A7758" w:rsidRPr="002A7758" w:rsidRDefault="002A7758">
      <w:pPr>
        <w:widowControl/>
        <w:adjustRightInd/>
        <w:spacing w:after="200" w:line="276" w:lineRule="auto"/>
        <w:jc w:val="left"/>
        <w:textAlignment w:val="auto"/>
        <w:rPr>
          <w:sz w:val="22"/>
          <w:szCs w:val="22"/>
        </w:rPr>
      </w:pPr>
      <w:r w:rsidRPr="002A7758">
        <w:rPr>
          <w:sz w:val="22"/>
          <w:szCs w:val="22"/>
        </w:rPr>
        <w:br w:type="page"/>
      </w:r>
    </w:p>
    <w:p w14:paraId="615C9910" w14:textId="77777777" w:rsidR="004E5D22" w:rsidRPr="00492D94" w:rsidRDefault="00173275" w:rsidP="00492D94">
      <w:pPr>
        <w:shd w:val="clear" w:color="auto" w:fill="FFFFFF" w:themeFill="background1"/>
        <w:jc w:val="right"/>
        <w:rPr>
          <w:i/>
          <w:sz w:val="22"/>
          <w:szCs w:val="22"/>
        </w:rPr>
      </w:pPr>
      <w:r w:rsidRPr="00492D94">
        <w:rPr>
          <w:i/>
          <w:sz w:val="22"/>
          <w:szCs w:val="22"/>
        </w:rPr>
        <w:lastRenderedPageBreak/>
        <w:t>12. sz. minta</w:t>
      </w:r>
    </w:p>
    <w:p w14:paraId="3868F76B" w14:textId="77777777" w:rsidR="00160AAD" w:rsidRPr="00231D68" w:rsidRDefault="00160AAD" w:rsidP="00160AAD">
      <w:pPr>
        <w:suppressAutoHyphens/>
        <w:spacing w:line="240" w:lineRule="auto"/>
        <w:jc w:val="center"/>
        <w:rPr>
          <w:b/>
          <w:sz w:val="22"/>
          <w:szCs w:val="22"/>
        </w:rPr>
      </w:pPr>
      <w:r w:rsidRPr="00231D68">
        <w:rPr>
          <w:b/>
          <w:sz w:val="22"/>
          <w:szCs w:val="22"/>
        </w:rPr>
        <w:t>NYILATKOZAT</w:t>
      </w:r>
      <w:r w:rsidRPr="00231D68">
        <w:rPr>
          <w:rStyle w:val="Lbjegyzet-hivatkozs"/>
          <w:b/>
          <w:sz w:val="22"/>
          <w:szCs w:val="22"/>
        </w:rPr>
        <w:footnoteReference w:id="92"/>
      </w:r>
    </w:p>
    <w:p w14:paraId="2DE8A056" w14:textId="77777777" w:rsidR="00160AAD" w:rsidRPr="00A80A84" w:rsidRDefault="00160AAD" w:rsidP="00160AAD">
      <w:pPr>
        <w:suppressAutoHyphens/>
        <w:spacing w:line="240" w:lineRule="auto"/>
        <w:jc w:val="center"/>
        <w:rPr>
          <w:b/>
          <w:sz w:val="22"/>
          <w:szCs w:val="22"/>
        </w:rPr>
      </w:pPr>
      <w:r w:rsidRPr="00A80A84">
        <w:rPr>
          <w:b/>
          <w:sz w:val="22"/>
          <w:szCs w:val="22"/>
        </w:rPr>
        <w:t>a fordításról</w:t>
      </w:r>
    </w:p>
    <w:p w14:paraId="505BBC43" w14:textId="77777777" w:rsidR="00160AAD" w:rsidRPr="00492D94" w:rsidRDefault="00160AAD" w:rsidP="00160AAD">
      <w:pPr>
        <w:suppressAutoHyphens/>
        <w:spacing w:line="240" w:lineRule="auto"/>
        <w:rPr>
          <w:sz w:val="22"/>
          <w:szCs w:val="22"/>
        </w:rPr>
      </w:pPr>
    </w:p>
    <w:p w14:paraId="6A5238F1" w14:textId="77777777" w:rsidR="00160AAD" w:rsidRPr="00492D94" w:rsidRDefault="00160AAD" w:rsidP="00160AAD">
      <w:pPr>
        <w:widowControl/>
        <w:shd w:val="clear" w:color="auto" w:fill="FFFFFF" w:themeFill="background1"/>
        <w:adjustRightInd/>
        <w:spacing w:line="240" w:lineRule="auto"/>
        <w:jc w:val="left"/>
        <w:textAlignment w:val="auto"/>
        <w:rPr>
          <w:sz w:val="22"/>
          <w:szCs w:val="22"/>
        </w:rPr>
      </w:pPr>
      <w:r w:rsidRPr="00492D94">
        <w:rPr>
          <w:sz w:val="22"/>
          <w:szCs w:val="22"/>
        </w:rPr>
        <w:t xml:space="preserve">Alulírott ………………………………, mint a(z) ……………………….……………......... ........................... (székhely: .................................. …….......................................) ajánlattevő képviselője a </w:t>
      </w:r>
    </w:p>
    <w:p w14:paraId="6F5F774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532"/>
        <w:gridCol w:w="4530"/>
      </w:tblGrid>
      <w:tr w:rsidR="00160AAD" w:rsidRPr="002A7758" w14:paraId="7318542A" w14:textId="77777777" w:rsidTr="00231D68">
        <w:trPr>
          <w:jc w:val="center"/>
        </w:trPr>
        <w:tc>
          <w:tcPr>
            <w:tcW w:w="4606" w:type="dxa"/>
            <w:shd w:val="clear" w:color="auto" w:fill="F2F2F2" w:themeFill="background1" w:themeFillShade="F2"/>
            <w:vAlign w:val="center"/>
          </w:tcPr>
          <w:p w14:paraId="3C6EBC33"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7F36C45E" w14:textId="77777777" w:rsidR="00160AAD" w:rsidRPr="002A7758" w:rsidRDefault="00160AAD"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160AAD" w:rsidRPr="002A7758" w14:paraId="1C87BD93" w14:textId="77777777" w:rsidTr="00231D68">
        <w:trPr>
          <w:jc w:val="center"/>
        </w:trPr>
        <w:tc>
          <w:tcPr>
            <w:tcW w:w="4606" w:type="dxa"/>
            <w:shd w:val="clear" w:color="auto" w:fill="F2F2F2" w:themeFill="background1" w:themeFillShade="F2"/>
            <w:vAlign w:val="center"/>
          </w:tcPr>
          <w:p w14:paraId="0761BF94"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4BFF4F08" w14:textId="77777777" w:rsidR="00160AAD" w:rsidRPr="00656579"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1E8077D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p w14:paraId="41811E02" w14:textId="77777777" w:rsidR="00160AAD" w:rsidRPr="00A80A84" w:rsidRDefault="00160AAD" w:rsidP="00160AAD">
      <w:pPr>
        <w:suppressAutoHyphens/>
        <w:spacing w:line="240" w:lineRule="auto"/>
        <w:rPr>
          <w:sz w:val="22"/>
          <w:szCs w:val="22"/>
        </w:rPr>
      </w:pPr>
      <w:r w:rsidRPr="002A7758">
        <w:rPr>
          <w:sz w:val="22"/>
          <w:szCs w:val="22"/>
        </w:rPr>
        <w:t xml:space="preserve">tárgyú közbeszerzési eljárásban </w:t>
      </w:r>
      <w:r w:rsidRPr="00231D68">
        <w:rPr>
          <w:sz w:val="22"/>
          <w:szCs w:val="22"/>
        </w:rPr>
        <w:t xml:space="preserve">nyilatkozom, hogy az ajánlatban becsatolt valamennyi nem magyar nyelvű dokumentum ajánlathoz csatolt magyar nyelvű fordítása minden tekintetben megegyezik az eredeti, idegen nyelvű dokumentummal. </w:t>
      </w:r>
    </w:p>
    <w:p w14:paraId="11691C74" w14:textId="77777777" w:rsidR="00160AAD" w:rsidRPr="00492D94" w:rsidRDefault="00160AAD" w:rsidP="00160AAD">
      <w:pPr>
        <w:suppressAutoHyphens/>
        <w:spacing w:line="240" w:lineRule="auto"/>
        <w:rPr>
          <w:sz w:val="22"/>
          <w:szCs w:val="22"/>
        </w:rPr>
      </w:pPr>
    </w:p>
    <w:p w14:paraId="08754CEF" w14:textId="77777777" w:rsidR="00160AAD" w:rsidRPr="00492D94" w:rsidRDefault="00160AAD" w:rsidP="00160AAD">
      <w:pPr>
        <w:suppressAutoHyphens/>
        <w:spacing w:line="240" w:lineRule="auto"/>
        <w:rPr>
          <w:sz w:val="22"/>
          <w:szCs w:val="22"/>
        </w:rPr>
      </w:pPr>
    </w:p>
    <w:p w14:paraId="1715288B"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21C12D6C" w14:textId="77777777" w:rsidR="00C6030C" w:rsidRDefault="00C6030C" w:rsidP="00C6030C">
      <w:pPr>
        <w:pStyle w:val="Listaszerbekezds"/>
        <w:shd w:val="clear" w:color="auto" w:fill="FFFFFF" w:themeFill="background1"/>
        <w:ind w:left="284"/>
        <w:contextualSpacing/>
        <w:rPr>
          <w:sz w:val="22"/>
          <w:szCs w:val="22"/>
        </w:rPr>
      </w:pPr>
    </w:p>
    <w:p w14:paraId="0AF8424F" w14:textId="77777777" w:rsidR="00C6030C" w:rsidRPr="002A7758" w:rsidRDefault="00C6030C" w:rsidP="00C6030C">
      <w:pPr>
        <w:pStyle w:val="Listaszerbekezds"/>
        <w:shd w:val="clear" w:color="auto" w:fill="FFFFFF" w:themeFill="background1"/>
        <w:ind w:left="284"/>
        <w:contextualSpacing/>
        <w:rPr>
          <w:sz w:val="22"/>
          <w:szCs w:val="22"/>
        </w:rPr>
      </w:pPr>
    </w:p>
    <w:p w14:paraId="71147B68"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9CF3327"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CEA281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6E264E27"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1E1030A1"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4E911AD0" w14:textId="77777777" w:rsidR="004E5D22" w:rsidRPr="002A7758" w:rsidRDefault="004E5D22" w:rsidP="00E070CE">
      <w:pPr>
        <w:shd w:val="clear" w:color="auto" w:fill="FFFFFF" w:themeFill="background1"/>
        <w:rPr>
          <w:sz w:val="22"/>
          <w:szCs w:val="22"/>
        </w:rPr>
      </w:pPr>
    </w:p>
    <w:p w14:paraId="2FBE8617" w14:textId="77777777" w:rsidR="004E5D22" w:rsidRPr="002A7758" w:rsidRDefault="004E5D22" w:rsidP="00E070CE">
      <w:pPr>
        <w:shd w:val="clear" w:color="auto" w:fill="FFFFFF" w:themeFill="background1"/>
        <w:jc w:val="right"/>
        <w:rPr>
          <w:sz w:val="22"/>
          <w:szCs w:val="22"/>
        </w:rPr>
      </w:pPr>
      <w:r w:rsidRPr="002A7758">
        <w:rPr>
          <w:sz w:val="22"/>
          <w:szCs w:val="22"/>
        </w:rPr>
        <w:br w:type="page"/>
      </w:r>
    </w:p>
    <w:p w14:paraId="3B2AE2BE" w14:textId="77777777" w:rsidR="004E5D22" w:rsidRPr="00492D94" w:rsidRDefault="00B62E49" w:rsidP="00E070CE">
      <w:pPr>
        <w:shd w:val="clear" w:color="auto" w:fill="FFFFFF" w:themeFill="background1"/>
        <w:spacing w:line="240" w:lineRule="auto"/>
        <w:jc w:val="right"/>
        <w:rPr>
          <w:i/>
          <w:sz w:val="22"/>
          <w:szCs w:val="22"/>
        </w:rPr>
      </w:pPr>
      <w:bookmarkStart w:id="67" w:name="_Toc331140259"/>
      <w:bookmarkStart w:id="68" w:name="_Toc331140403"/>
      <w:bookmarkStart w:id="69" w:name="_Toc331140519"/>
      <w:bookmarkStart w:id="70" w:name="_Toc335741422"/>
      <w:r w:rsidRPr="00492D94">
        <w:rPr>
          <w:i/>
          <w:sz w:val="22"/>
          <w:szCs w:val="22"/>
        </w:rPr>
        <w:lastRenderedPageBreak/>
        <w:t>13</w:t>
      </w:r>
      <w:r w:rsidR="009C39EA" w:rsidRPr="00492D94">
        <w:rPr>
          <w:i/>
          <w:sz w:val="22"/>
          <w:szCs w:val="22"/>
        </w:rPr>
        <w:t xml:space="preserve">. sz. </w:t>
      </w:r>
      <w:r w:rsidRPr="00492D94">
        <w:rPr>
          <w:i/>
          <w:sz w:val="22"/>
          <w:szCs w:val="22"/>
        </w:rPr>
        <w:t>minta</w:t>
      </w:r>
    </w:p>
    <w:p w14:paraId="77496A50" w14:textId="77777777" w:rsidR="004E5D22" w:rsidRPr="002A7758" w:rsidRDefault="004E5D22" w:rsidP="00E070CE">
      <w:pPr>
        <w:keepNext/>
        <w:shd w:val="clear" w:color="auto" w:fill="FFFFFF" w:themeFill="background1"/>
        <w:spacing w:line="240" w:lineRule="auto"/>
        <w:jc w:val="center"/>
        <w:outlineLvl w:val="1"/>
        <w:rPr>
          <w:b/>
          <w:bCs/>
          <w:i/>
          <w:iCs/>
          <w:sz w:val="22"/>
          <w:szCs w:val="22"/>
        </w:rPr>
      </w:pPr>
    </w:p>
    <w:p w14:paraId="5680705A" w14:textId="77777777" w:rsidR="004E5D22" w:rsidRPr="002A7758" w:rsidRDefault="004E5D22" w:rsidP="00E070CE">
      <w:pPr>
        <w:keepNext/>
        <w:shd w:val="clear" w:color="auto" w:fill="FFFFFF" w:themeFill="background1"/>
        <w:spacing w:line="240" w:lineRule="auto"/>
        <w:jc w:val="center"/>
        <w:outlineLvl w:val="1"/>
        <w:rPr>
          <w:b/>
          <w:bCs/>
          <w:i/>
          <w:iCs/>
          <w:sz w:val="22"/>
          <w:szCs w:val="22"/>
        </w:rPr>
      </w:pPr>
      <w:r w:rsidRPr="002A7758">
        <w:rPr>
          <w:b/>
          <w:bCs/>
          <w:i/>
          <w:iCs/>
          <w:sz w:val="22"/>
          <w:szCs w:val="22"/>
        </w:rPr>
        <w:t>NYILATKOZAT</w:t>
      </w:r>
      <w:bookmarkEnd w:id="67"/>
      <w:bookmarkEnd w:id="68"/>
      <w:bookmarkEnd w:id="69"/>
      <w:bookmarkEnd w:id="70"/>
      <w:r w:rsidRPr="002A7758">
        <w:rPr>
          <w:b/>
          <w:bCs/>
          <w:i/>
          <w:iCs/>
          <w:sz w:val="22"/>
          <w:szCs w:val="22"/>
        </w:rPr>
        <w:t xml:space="preserve"> </w:t>
      </w:r>
    </w:p>
    <w:p w14:paraId="18631F1D" w14:textId="77777777" w:rsidR="004E5D22" w:rsidRPr="002A7758" w:rsidRDefault="004E5D22" w:rsidP="00E070CE">
      <w:pPr>
        <w:widowControl/>
        <w:shd w:val="clear" w:color="auto" w:fill="FFFFFF" w:themeFill="background1"/>
        <w:spacing w:line="240" w:lineRule="auto"/>
        <w:rPr>
          <w:sz w:val="22"/>
          <w:szCs w:val="22"/>
        </w:rPr>
      </w:pPr>
    </w:p>
    <w:p w14:paraId="2DAD5D06" w14:textId="77777777" w:rsidR="004E5D22" w:rsidRPr="002A7758" w:rsidRDefault="004E5D22" w:rsidP="00E070CE">
      <w:pPr>
        <w:shd w:val="clear" w:color="auto" w:fill="FFFFFF" w:themeFill="background1"/>
        <w:spacing w:line="240" w:lineRule="auto"/>
        <w:rPr>
          <w:sz w:val="22"/>
          <w:szCs w:val="22"/>
        </w:rPr>
      </w:pPr>
      <w:r w:rsidRPr="002A7758">
        <w:rPr>
          <w:sz w:val="22"/>
          <w:szCs w:val="22"/>
        </w:rPr>
        <w:t>Alulírott.............................., mint a(z) ...................................................... (ajánlattevő cég megnevezése) képviselője büntetőjogi felelősségem teljes tudatában</w:t>
      </w:r>
    </w:p>
    <w:p w14:paraId="6ED67F93" w14:textId="77777777" w:rsidR="004E5D22" w:rsidRPr="002A7758" w:rsidRDefault="004E5D22" w:rsidP="00E070CE">
      <w:pPr>
        <w:shd w:val="clear" w:color="auto" w:fill="FFFFFF" w:themeFill="background1"/>
        <w:spacing w:line="240" w:lineRule="auto"/>
        <w:jc w:val="center"/>
        <w:rPr>
          <w:b/>
          <w:sz w:val="22"/>
          <w:szCs w:val="22"/>
        </w:rPr>
      </w:pPr>
    </w:p>
    <w:p w14:paraId="35E926C9" w14:textId="77777777" w:rsidR="004E5D22" w:rsidRPr="002A7758" w:rsidRDefault="004E5D22" w:rsidP="00E070CE">
      <w:pPr>
        <w:shd w:val="clear" w:color="auto" w:fill="FFFFFF" w:themeFill="background1"/>
        <w:spacing w:line="240" w:lineRule="auto"/>
        <w:jc w:val="center"/>
        <w:rPr>
          <w:b/>
          <w:sz w:val="22"/>
          <w:szCs w:val="22"/>
        </w:rPr>
      </w:pPr>
      <w:r w:rsidRPr="002A7758">
        <w:rPr>
          <w:b/>
          <w:sz w:val="22"/>
          <w:szCs w:val="22"/>
        </w:rPr>
        <w:t xml:space="preserve">n y i l a t k o z o m </w:t>
      </w:r>
      <w:r w:rsidR="00173275">
        <w:rPr>
          <w:b/>
          <w:sz w:val="22"/>
          <w:szCs w:val="22"/>
        </w:rPr>
        <w:t>,</w:t>
      </w:r>
    </w:p>
    <w:p w14:paraId="4C81B493" w14:textId="77777777" w:rsidR="004E5D22" w:rsidRPr="002A7758" w:rsidRDefault="004E5D22" w:rsidP="00E070CE">
      <w:pPr>
        <w:shd w:val="clear" w:color="auto" w:fill="FFFFFF" w:themeFill="background1"/>
        <w:spacing w:line="240" w:lineRule="auto"/>
        <w:ind w:right="-3"/>
        <w:rPr>
          <w:sz w:val="22"/>
          <w:szCs w:val="22"/>
        </w:rPr>
      </w:pPr>
    </w:p>
    <w:p w14:paraId="26F95727" w14:textId="77777777" w:rsidR="004E5D22" w:rsidRPr="002A7758" w:rsidRDefault="004E5D22" w:rsidP="00E070CE">
      <w:pPr>
        <w:widowControl/>
        <w:shd w:val="clear" w:color="auto" w:fill="FFFFFF" w:themeFill="background1"/>
        <w:spacing w:line="240" w:lineRule="auto"/>
        <w:rPr>
          <w:sz w:val="22"/>
          <w:szCs w:val="22"/>
        </w:rPr>
      </w:pPr>
      <w:r w:rsidRPr="002A7758">
        <w:rPr>
          <w:sz w:val="22"/>
          <w:szCs w:val="22"/>
        </w:rPr>
        <w:t>hogy az elektronikus adathordozón benyújtott Ajánlat tartalma teljes mértékben megegyezik a benyújtott papír alapú Ajánlat tartalmával.</w:t>
      </w:r>
    </w:p>
    <w:p w14:paraId="46912E49" w14:textId="77777777" w:rsidR="004E5D22" w:rsidRPr="002A7758" w:rsidRDefault="004E5D22" w:rsidP="00E070CE">
      <w:pPr>
        <w:shd w:val="clear" w:color="auto" w:fill="FFFFFF" w:themeFill="background1"/>
        <w:spacing w:line="240" w:lineRule="auto"/>
        <w:outlineLvl w:val="0"/>
        <w:rPr>
          <w:sz w:val="22"/>
          <w:szCs w:val="22"/>
          <w:highlight w:val="red"/>
        </w:rPr>
      </w:pPr>
    </w:p>
    <w:p w14:paraId="4AA98C6C" w14:textId="77777777" w:rsidR="004E5D22" w:rsidRPr="002A7758" w:rsidRDefault="004E5D22" w:rsidP="00E070CE">
      <w:pPr>
        <w:shd w:val="clear" w:color="auto" w:fill="FFFFFF" w:themeFill="background1"/>
        <w:spacing w:line="240" w:lineRule="auto"/>
        <w:rPr>
          <w:sz w:val="22"/>
          <w:szCs w:val="22"/>
        </w:rPr>
      </w:pPr>
      <w:r w:rsidRPr="002A7758">
        <w:rPr>
          <w:sz w:val="22"/>
          <w:szCs w:val="22"/>
        </w:rPr>
        <w:t xml:space="preserve">Jelen nyilatkozatot </w:t>
      </w:r>
      <w:r w:rsidR="00E136BA" w:rsidRPr="002A7758">
        <w:rPr>
          <w:sz w:val="22"/>
          <w:szCs w:val="22"/>
        </w:rPr>
        <w:t xml:space="preserve">a </w:t>
      </w:r>
      <w:r w:rsidR="009924E0" w:rsidRPr="002A7758">
        <w:rPr>
          <w:sz w:val="22"/>
          <w:szCs w:val="22"/>
        </w:rPr>
        <w:t>BVH</w:t>
      </w:r>
      <w:r w:rsidR="00E136BA" w:rsidRPr="002A7758">
        <w:rPr>
          <w:sz w:val="22"/>
          <w:szCs w:val="22"/>
        </w:rPr>
        <w:t xml:space="preserve"> Zrt., mint Ajánlatkérő által </w:t>
      </w:r>
      <w:r w:rsidR="00E136BA" w:rsidRPr="002A7758">
        <w:rPr>
          <w:b/>
          <w:i/>
          <w:color w:val="000000"/>
          <w:sz w:val="22"/>
          <w:szCs w:val="22"/>
        </w:rPr>
        <w:t>„</w:t>
      </w:r>
      <w:r w:rsidR="003E20B7" w:rsidRPr="003E20B7">
        <w:rPr>
          <w:b/>
          <w:i/>
          <w:color w:val="000000"/>
          <w:sz w:val="22"/>
          <w:szCs w:val="22"/>
        </w:rPr>
        <w:t>Mobil távközlési szolgáltatások beszerzése</w:t>
      </w:r>
      <w:r w:rsidR="00D45F50" w:rsidRPr="00D45F50">
        <w:rPr>
          <w:b/>
          <w:i/>
          <w:color w:val="000000"/>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93"/>
      </w:r>
      <w:r w:rsidRPr="002A7758">
        <w:rPr>
          <w:sz w:val="22"/>
          <w:szCs w:val="22"/>
          <w:vertAlign w:val="superscript"/>
        </w:rPr>
        <w:t>.</w:t>
      </w:r>
    </w:p>
    <w:p w14:paraId="657CE645" w14:textId="77777777" w:rsidR="004E5D22" w:rsidRPr="002A7758" w:rsidRDefault="004E5D22" w:rsidP="00E070CE">
      <w:pPr>
        <w:shd w:val="clear" w:color="auto" w:fill="FFFFFF" w:themeFill="background1"/>
        <w:spacing w:line="240" w:lineRule="auto"/>
        <w:rPr>
          <w:sz w:val="22"/>
          <w:szCs w:val="22"/>
        </w:rPr>
      </w:pPr>
    </w:p>
    <w:p w14:paraId="039AD982"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66970E0A" w14:textId="77777777" w:rsidR="00C6030C" w:rsidRDefault="00C6030C" w:rsidP="00C6030C">
      <w:pPr>
        <w:pStyle w:val="Listaszerbekezds"/>
        <w:shd w:val="clear" w:color="auto" w:fill="FFFFFF" w:themeFill="background1"/>
        <w:ind w:left="284"/>
        <w:contextualSpacing/>
        <w:rPr>
          <w:sz w:val="22"/>
          <w:szCs w:val="22"/>
        </w:rPr>
      </w:pPr>
    </w:p>
    <w:p w14:paraId="4C029037" w14:textId="77777777" w:rsidR="00C6030C" w:rsidRPr="002A7758" w:rsidRDefault="00C6030C" w:rsidP="00C6030C">
      <w:pPr>
        <w:pStyle w:val="Listaszerbekezds"/>
        <w:shd w:val="clear" w:color="auto" w:fill="FFFFFF" w:themeFill="background1"/>
        <w:ind w:left="284"/>
        <w:contextualSpacing/>
        <w:rPr>
          <w:sz w:val="22"/>
          <w:szCs w:val="22"/>
        </w:rPr>
      </w:pPr>
    </w:p>
    <w:p w14:paraId="19636E1E"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16842A1A"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74FD99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9483A2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7D5AA3BB"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02EB3EA4" w14:textId="77777777" w:rsidR="004E5D22" w:rsidRDefault="004E5D22" w:rsidP="00E070CE">
      <w:pPr>
        <w:widowControl/>
        <w:shd w:val="clear" w:color="auto" w:fill="FFFFFF" w:themeFill="background1"/>
        <w:adjustRightInd/>
        <w:spacing w:line="240" w:lineRule="auto"/>
        <w:jc w:val="left"/>
        <w:textAlignment w:val="auto"/>
        <w:rPr>
          <w:bCs/>
          <w:i/>
          <w:iCs/>
          <w:color w:val="000000"/>
          <w:sz w:val="22"/>
          <w:szCs w:val="22"/>
        </w:rPr>
      </w:pPr>
      <w:r w:rsidRPr="002A7758">
        <w:rPr>
          <w:bCs/>
          <w:i/>
          <w:iCs/>
          <w:color w:val="000000"/>
          <w:sz w:val="22"/>
          <w:szCs w:val="22"/>
        </w:rPr>
        <w:br w:type="page"/>
      </w:r>
    </w:p>
    <w:p w14:paraId="15CEB89A" w14:textId="77777777" w:rsidR="00705A80" w:rsidRPr="00492D94" w:rsidRDefault="00705A80" w:rsidP="00705A80">
      <w:pPr>
        <w:shd w:val="clear" w:color="auto" w:fill="FFFFFF" w:themeFill="background1"/>
        <w:spacing w:line="240" w:lineRule="auto"/>
        <w:jc w:val="right"/>
        <w:rPr>
          <w:i/>
          <w:sz w:val="22"/>
          <w:szCs w:val="22"/>
        </w:rPr>
      </w:pPr>
      <w:r w:rsidRPr="00492D94">
        <w:rPr>
          <w:i/>
          <w:sz w:val="22"/>
          <w:szCs w:val="22"/>
        </w:rPr>
        <w:lastRenderedPageBreak/>
        <w:t>1</w:t>
      </w:r>
      <w:r>
        <w:rPr>
          <w:i/>
          <w:sz w:val="22"/>
          <w:szCs w:val="22"/>
        </w:rPr>
        <w:t>4</w:t>
      </w:r>
      <w:r w:rsidRPr="00492D94">
        <w:rPr>
          <w:i/>
          <w:sz w:val="22"/>
          <w:szCs w:val="22"/>
        </w:rPr>
        <w:t>. sz. minta</w:t>
      </w:r>
    </w:p>
    <w:p w14:paraId="368CA711" w14:textId="77777777" w:rsidR="00705A80" w:rsidRPr="00231D68" w:rsidRDefault="00705A80" w:rsidP="00705A80">
      <w:pPr>
        <w:shd w:val="clear" w:color="auto" w:fill="FFFFFF" w:themeFill="background1"/>
        <w:spacing w:line="240" w:lineRule="auto"/>
        <w:jc w:val="right"/>
        <w:rPr>
          <w:b/>
          <w:sz w:val="22"/>
          <w:szCs w:val="22"/>
        </w:rPr>
      </w:pPr>
    </w:p>
    <w:p w14:paraId="4CF20DB8" w14:textId="77777777" w:rsidR="00705A80" w:rsidRPr="00A80A84" w:rsidRDefault="00705A80" w:rsidP="00705A80">
      <w:pPr>
        <w:shd w:val="clear" w:color="auto" w:fill="FFFFFF" w:themeFill="background1"/>
        <w:spacing w:line="240" w:lineRule="auto"/>
        <w:jc w:val="center"/>
        <w:rPr>
          <w:b/>
          <w:sz w:val="22"/>
          <w:szCs w:val="22"/>
        </w:rPr>
      </w:pPr>
    </w:p>
    <w:p w14:paraId="7D051DD0" w14:textId="77777777" w:rsidR="00705A80" w:rsidRPr="00492D94" w:rsidRDefault="00705A80" w:rsidP="00705A80">
      <w:pPr>
        <w:shd w:val="clear" w:color="auto" w:fill="FFFFFF" w:themeFill="background1"/>
        <w:spacing w:line="240" w:lineRule="auto"/>
        <w:jc w:val="center"/>
        <w:rPr>
          <w:b/>
          <w:sz w:val="22"/>
          <w:szCs w:val="22"/>
        </w:rPr>
      </w:pPr>
    </w:p>
    <w:p w14:paraId="4855A9D3" w14:textId="77777777" w:rsidR="00705A80" w:rsidRPr="00492D94" w:rsidRDefault="00705A80" w:rsidP="00705A80">
      <w:pPr>
        <w:shd w:val="clear" w:color="auto" w:fill="FFFFFF" w:themeFill="background1"/>
        <w:spacing w:line="240" w:lineRule="auto"/>
        <w:jc w:val="center"/>
        <w:rPr>
          <w:b/>
          <w:sz w:val="22"/>
          <w:szCs w:val="22"/>
        </w:rPr>
      </w:pPr>
    </w:p>
    <w:p w14:paraId="1960E7D6" w14:textId="77777777" w:rsidR="00705A80" w:rsidRPr="00492D94" w:rsidRDefault="00705A80" w:rsidP="00705A80">
      <w:pPr>
        <w:shd w:val="clear" w:color="auto" w:fill="FFFFFF" w:themeFill="background1"/>
        <w:spacing w:line="240" w:lineRule="auto"/>
        <w:jc w:val="center"/>
        <w:rPr>
          <w:b/>
          <w:sz w:val="22"/>
          <w:szCs w:val="22"/>
        </w:rPr>
      </w:pPr>
    </w:p>
    <w:p w14:paraId="35AAAA99" w14:textId="77777777" w:rsidR="00705A80" w:rsidRPr="00897993" w:rsidRDefault="00705A80" w:rsidP="00705A80">
      <w:pPr>
        <w:jc w:val="center"/>
        <w:rPr>
          <w:b/>
          <w:sz w:val="22"/>
          <w:szCs w:val="22"/>
        </w:rPr>
      </w:pPr>
      <w:r>
        <w:rPr>
          <w:b/>
          <w:bCs/>
          <w:sz w:val="22"/>
          <w:szCs w:val="22"/>
        </w:rPr>
        <w:t>Ajánlattevő</w:t>
      </w:r>
      <w:r w:rsidRPr="00897993">
        <w:rPr>
          <w:b/>
          <w:sz w:val="22"/>
          <w:szCs w:val="22"/>
        </w:rPr>
        <w:t xml:space="preserve"> „Nyilatkozat”-a</w:t>
      </w:r>
    </w:p>
    <w:p w14:paraId="6F5F8FB6" w14:textId="77777777" w:rsidR="00705A80" w:rsidRPr="00897993" w:rsidRDefault="00705A80" w:rsidP="00705A80">
      <w:pPr>
        <w:jc w:val="center"/>
        <w:rPr>
          <w:b/>
          <w:bCs/>
          <w:sz w:val="22"/>
          <w:szCs w:val="22"/>
        </w:rPr>
      </w:pPr>
      <w:r w:rsidRPr="00897993">
        <w:rPr>
          <w:b/>
          <w:bCs/>
          <w:sz w:val="22"/>
          <w:szCs w:val="22"/>
        </w:rPr>
        <w:t>a Kbt. 67. § (4) bekezdésre vonatkozóan</w:t>
      </w:r>
      <w:r w:rsidRPr="00897993">
        <w:rPr>
          <w:sz w:val="22"/>
          <w:szCs w:val="22"/>
          <w:vertAlign w:val="superscript"/>
        </w:rPr>
        <w:footnoteReference w:id="94"/>
      </w:r>
    </w:p>
    <w:p w14:paraId="40193B0B" w14:textId="77777777" w:rsidR="00705A80" w:rsidRPr="00897993" w:rsidRDefault="00705A80" w:rsidP="00705A80">
      <w:pPr>
        <w:tabs>
          <w:tab w:val="left" w:pos="540"/>
        </w:tabs>
        <w:rPr>
          <w:sz w:val="22"/>
          <w:szCs w:val="22"/>
        </w:rPr>
      </w:pPr>
    </w:p>
    <w:p w14:paraId="22FAEDA3" w14:textId="77777777" w:rsidR="00705A80" w:rsidRPr="00897993" w:rsidRDefault="00705A80" w:rsidP="00705A80">
      <w:pPr>
        <w:tabs>
          <w:tab w:val="left" w:pos="540"/>
        </w:tabs>
        <w:rPr>
          <w:sz w:val="22"/>
          <w:szCs w:val="22"/>
        </w:rPr>
      </w:pPr>
    </w:p>
    <w:p w14:paraId="0F7B5B7D" w14:textId="77777777" w:rsidR="00705A80" w:rsidRPr="00897993" w:rsidRDefault="00705A80" w:rsidP="00705A80">
      <w:pPr>
        <w:pStyle w:val="szoveg"/>
        <w:ind w:left="0"/>
        <w:rPr>
          <w:b/>
          <w:bCs/>
          <w:i/>
          <w:sz w:val="22"/>
          <w:szCs w:val="22"/>
        </w:rPr>
      </w:pPr>
      <w:r w:rsidRPr="00897993">
        <w:rPr>
          <w:sz w:val="22"/>
          <w:szCs w:val="22"/>
        </w:rPr>
        <w:t xml:space="preserve">Alulírott/alulírottak, ……………………………. a …………………….. társaság (társaság megnevezése, címe) nevében a </w:t>
      </w:r>
      <w:r w:rsidRPr="00511CC6">
        <w:rPr>
          <w:sz w:val="22"/>
          <w:szCs w:val="22"/>
        </w:rPr>
        <w:t xml:space="preserve">BVH Zrt., mint Ajánlatkérő által </w:t>
      </w:r>
      <w:r w:rsidRPr="00511CC6">
        <w:rPr>
          <w:b/>
          <w:i/>
          <w:color w:val="000000"/>
          <w:sz w:val="22"/>
          <w:szCs w:val="22"/>
        </w:rPr>
        <w:t>„</w:t>
      </w:r>
      <w:r w:rsidR="003E20B7" w:rsidRPr="003E20B7">
        <w:rPr>
          <w:b/>
          <w:i/>
          <w:color w:val="000000"/>
          <w:sz w:val="22"/>
          <w:szCs w:val="22"/>
        </w:rPr>
        <w:t>Mobil távközlési szolgáltatások beszerzése</w:t>
      </w:r>
      <w:r w:rsidRPr="00897993">
        <w:rPr>
          <w:b/>
          <w:bCs/>
          <w:i/>
          <w:sz w:val="22"/>
          <w:szCs w:val="22"/>
        </w:rPr>
        <w:t xml:space="preserve">” </w:t>
      </w:r>
      <w:r w:rsidRPr="00897993">
        <w:rPr>
          <w:sz w:val="22"/>
          <w:szCs w:val="22"/>
        </w:rPr>
        <w:t xml:space="preserve">tárgyú, uniós eljárási rend szerinti </w:t>
      </w:r>
      <w:r>
        <w:rPr>
          <w:sz w:val="22"/>
          <w:szCs w:val="22"/>
        </w:rPr>
        <w:t>nyílt</w:t>
      </w:r>
      <w:r w:rsidRPr="00897993">
        <w:rPr>
          <w:sz w:val="22"/>
          <w:szCs w:val="22"/>
        </w:rPr>
        <w:t xml:space="preserve"> közbeszerzési eljárásban ezúton nyilatkozom, hogy nem veszünk igénybe a Kbt. 62. § (1)-(2) bekezdése szerinti kizáró okok hatálya alá eső alvállalkozót.</w:t>
      </w:r>
    </w:p>
    <w:p w14:paraId="0A7172A6" w14:textId="77777777" w:rsidR="00705A80" w:rsidRPr="00897993" w:rsidRDefault="00705A80" w:rsidP="00705A80">
      <w:pPr>
        <w:tabs>
          <w:tab w:val="left" w:pos="540"/>
        </w:tabs>
        <w:ind w:left="540" w:hanging="540"/>
        <w:rPr>
          <w:bCs/>
          <w:sz w:val="22"/>
          <w:szCs w:val="22"/>
        </w:rPr>
      </w:pPr>
    </w:p>
    <w:p w14:paraId="3D481289" w14:textId="77777777" w:rsidR="00705A80" w:rsidRPr="00897993" w:rsidRDefault="00705A80" w:rsidP="00705A80">
      <w:pPr>
        <w:tabs>
          <w:tab w:val="left" w:pos="540"/>
        </w:tabs>
        <w:ind w:left="540" w:hanging="540"/>
        <w:rPr>
          <w:bCs/>
          <w:sz w:val="22"/>
          <w:szCs w:val="22"/>
        </w:rPr>
      </w:pPr>
    </w:p>
    <w:p w14:paraId="10FBEF82" w14:textId="77777777" w:rsidR="00705A80" w:rsidRPr="00897993" w:rsidRDefault="00705A80" w:rsidP="00705A80">
      <w:pPr>
        <w:tabs>
          <w:tab w:val="left" w:pos="540"/>
        </w:tabs>
        <w:ind w:left="540" w:hanging="540"/>
        <w:rPr>
          <w:bCs/>
          <w:sz w:val="22"/>
          <w:szCs w:val="22"/>
        </w:rPr>
      </w:pPr>
    </w:p>
    <w:p w14:paraId="2C200A9F" w14:textId="77777777" w:rsidR="00705A80" w:rsidRPr="00897993" w:rsidRDefault="00705A80" w:rsidP="00705A80">
      <w:pPr>
        <w:rPr>
          <w:sz w:val="22"/>
          <w:szCs w:val="22"/>
        </w:rPr>
      </w:pPr>
      <w:r w:rsidRPr="00897993">
        <w:rPr>
          <w:sz w:val="22"/>
          <w:szCs w:val="22"/>
        </w:rPr>
        <w:t>Kelt………………………., 2017. év …………………. hó ….. napján.</w:t>
      </w:r>
    </w:p>
    <w:p w14:paraId="644438AC" w14:textId="77777777" w:rsidR="00705A80" w:rsidRPr="00897993" w:rsidRDefault="00705A80" w:rsidP="00705A80">
      <w:pPr>
        <w:jc w:val="center"/>
        <w:rPr>
          <w:sz w:val="22"/>
          <w:szCs w:val="22"/>
        </w:rPr>
      </w:pPr>
    </w:p>
    <w:p w14:paraId="283F0031" w14:textId="77777777" w:rsidR="00705A80" w:rsidRPr="00897993" w:rsidRDefault="00705A80" w:rsidP="00705A80">
      <w:pPr>
        <w:rPr>
          <w:sz w:val="22"/>
          <w:szCs w:val="22"/>
        </w:rPr>
      </w:pPr>
    </w:p>
    <w:p w14:paraId="13F72C3F" w14:textId="77777777" w:rsidR="00705A80" w:rsidRPr="00897993" w:rsidRDefault="00705A80" w:rsidP="00705A80">
      <w:pPr>
        <w:rPr>
          <w:sz w:val="22"/>
          <w:szCs w:val="22"/>
        </w:rPr>
      </w:pPr>
    </w:p>
    <w:tbl>
      <w:tblPr>
        <w:tblW w:w="4819" w:type="dxa"/>
        <w:tblInd w:w="3794" w:type="dxa"/>
        <w:tblLayout w:type="fixed"/>
        <w:tblLook w:val="01E0" w:firstRow="1" w:lastRow="1" w:firstColumn="1" w:lastColumn="1" w:noHBand="0" w:noVBand="0"/>
      </w:tblPr>
      <w:tblGrid>
        <w:gridCol w:w="4819"/>
      </w:tblGrid>
      <w:tr w:rsidR="00705A80" w:rsidRPr="00511CC6" w14:paraId="3C1ED283" w14:textId="77777777" w:rsidTr="00395787">
        <w:tc>
          <w:tcPr>
            <w:tcW w:w="4819" w:type="dxa"/>
          </w:tcPr>
          <w:p w14:paraId="0C693B91" w14:textId="77777777" w:rsidR="00705A80" w:rsidRPr="00897993" w:rsidRDefault="00705A80" w:rsidP="00395787">
            <w:pPr>
              <w:pStyle w:val="Szvegtrzs26"/>
              <w:spacing w:line="276" w:lineRule="auto"/>
              <w:ind w:left="0"/>
              <w:jc w:val="center"/>
              <w:rPr>
                <w:sz w:val="22"/>
                <w:szCs w:val="22"/>
              </w:rPr>
            </w:pPr>
            <w:r w:rsidRPr="00897993">
              <w:rPr>
                <w:sz w:val="22"/>
                <w:szCs w:val="22"/>
              </w:rPr>
              <w:t>………………………………………………..</w:t>
            </w:r>
          </w:p>
        </w:tc>
      </w:tr>
      <w:tr w:rsidR="00705A80" w:rsidRPr="00511CC6" w14:paraId="6B603F05" w14:textId="77777777" w:rsidTr="00395787">
        <w:tc>
          <w:tcPr>
            <w:tcW w:w="4819" w:type="dxa"/>
          </w:tcPr>
          <w:p w14:paraId="057EC535" w14:textId="77777777" w:rsidR="00705A80" w:rsidRPr="00897993" w:rsidRDefault="00705A80" w:rsidP="00395787">
            <w:pPr>
              <w:pStyle w:val="Szvegtrzs26"/>
              <w:spacing w:line="276" w:lineRule="auto"/>
              <w:ind w:left="0" w:right="0"/>
              <w:jc w:val="center"/>
              <w:rPr>
                <w:sz w:val="22"/>
                <w:szCs w:val="22"/>
              </w:rPr>
            </w:pPr>
            <w:r w:rsidRPr="00897993">
              <w:rPr>
                <w:sz w:val="22"/>
                <w:szCs w:val="22"/>
              </w:rPr>
              <w:t>(Cégszerű aláírás a kötelezettség-vállalásra jogosult/jogosultak, vagy aláírás a meghatalmazott/meghatalmazottak részéről)</w:t>
            </w:r>
            <w:r w:rsidRPr="00897993">
              <w:rPr>
                <w:rStyle w:val="Lbjegyzet-hivatkozs"/>
                <w:sz w:val="22"/>
                <w:szCs w:val="22"/>
              </w:rPr>
              <w:footnoteReference w:id="95"/>
            </w:r>
          </w:p>
        </w:tc>
      </w:tr>
    </w:tbl>
    <w:p w14:paraId="665E8891" w14:textId="77777777" w:rsidR="00705A80" w:rsidRPr="009A3D35" w:rsidRDefault="00705A80" w:rsidP="00705A80">
      <w:pPr>
        <w:rPr>
          <w:rFonts w:ascii="Arial" w:eastAsia="SimHei" w:hAnsi="Arial" w:cs="Arial"/>
          <w:b/>
        </w:rPr>
      </w:pPr>
    </w:p>
    <w:p w14:paraId="53AA164A" w14:textId="77777777" w:rsidR="00705A80" w:rsidRPr="009A3D35" w:rsidRDefault="00705A80" w:rsidP="00705A80">
      <w:pPr>
        <w:rPr>
          <w:rFonts w:ascii="Arial" w:hAnsi="Arial" w:cs="Arial"/>
        </w:rPr>
      </w:pPr>
    </w:p>
    <w:p w14:paraId="3F25F923" w14:textId="77777777" w:rsidR="00705A80" w:rsidRPr="002A7758" w:rsidRDefault="00705A80" w:rsidP="00705A80">
      <w:pPr>
        <w:widowControl/>
        <w:shd w:val="clear" w:color="auto" w:fill="FFFFFF" w:themeFill="background1"/>
        <w:adjustRightInd/>
        <w:spacing w:line="240" w:lineRule="auto"/>
        <w:jc w:val="left"/>
        <w:textAlignment w:val="auto"/>
        <w:rPr>
          <w:sz w:val="22"/>
          <w:szCs w:val="22"/>
        </w:rPr>
      </w:pPr>
    </w:p>
    <w:p w14:paraId="2ED38EE7" w14:textId="77777777" w:rsidR="00160AAD" w:rsidRPr="00231D68" w:rsidRDefault="00160AAD" w:rsidP="00492D94">
      <w:pPr>
        <w:shd w:val="clear" w:color="auto" w:fill="FFFFFF" w:themeFill="background1"/>
        <w:spacing w:line="240" w:lineRule="auto"/>
        <w:jc w:val="center"/>
        <w:rPr>
          <w:b/>
          <w:sz w:val="22"/>
          <w:szCs w:val="22"/>
        </w:rPr>
      </w:pPr>
    </w:p>
    <w:p w14:paraId="051E0FEF" w14:textId="77777777" w:rsidR="00160AAD" w:rsidRPr="00A80A84" w:rsidRDefault="00160AAD" w:rsidP="00492D94">
      <w:pPr>
        <w:shd w:val="clear" w:color="auto" w:fill="FFFFFF" w:themeFill="background1"/>
        <w:spacing w:line="240" w:lineRule="auto"/>
        <w:jc w:val="center"/>
        <w:rPr>
          <w:b/>
          <w:sz w:val="22"/>
          <w:szCs w:val="22"/>
        </w:rPr>
      </w:pPr>
    </w:p>
    <w:p w14:paraId="6D55F965" w14:textId="77777777" w:rsidR="00160AAD" w:rsidRPr="00492D94" w:rsidRDefault="00160AAD" w:rsidP="00492D94">
      <w:pPr>
        <w:shd w:val="clear" w:color="auto" w:fill="FFFFFF" w:themeFill="background1"/>
        <w:spacing w:line="240" w:lineRule="auto"/>
        <w:jc w:val="center"/>
        <w:rPr>
          <w:b/>
          <w:sz w:val="22"/>
          <w:szCs w:val="22"/>
        </w:rPr>
      </w:pPr>
    </w:p>
    <w:p w14:paraId="164D9307" w14:textId="77777777" w:rsidR="00160AAD" w:rsidRPr="00492D94" w:rsidRDefault="00160AAD" w:rsidP="00492D94">
      <w:pPr>
        <w:shd w:val="clear" w:color="auto" w:fill="FFFFFF" w:themeFill="background1"/>
        <w:spacing w:line="240" w:lineRule="auto"/>
        <w:jc w:val="center"/>
        <w:rPr>
          <w:b/>
          <w:sz w:val="22"/>
          <w:szCs w:val="22"/>
        </w:rPr>
      </w:pPr>
    </w:p>
    <w:p w14:paraId="390E266C" w14:textId="77777777" w:rsidR="00160AAD" w:rsidRPr="00492D94" w:rsidRDefault="00160AAD" w:rsidP="00492D94">
      <w:pPr>
        <w:shd w:val="clear" w:color="auto" w:fill="FFFFFF" w:themeFill="background1"/>
        <w:spacing w:line="240" w:lineRule="auto"/>
        <w:jc w:val="center"/>
        <w:rPr>
          <w:b/>
          <w:sz w:val="22"/>
          <w:szCs w:val="22"/>
        </w:rPr>
      </w:pPr>
    </w:p>
    <w:p w14:paraId="6EE4BD85" w14:textId="77777777" w:rsidR="00160AAD" w:rsidRPr="00492D94" w:rsidRDefault="00160AAD" w:rsidP="00492D94">
      <w:pPr>
        <w:shd w:val="clear" w:color="auto" w:fill="FFFFFF" w:themeFill="background1"/>
        <w:spacing w:line="240" w:lineRule="auto"/>
        <w:jc w:val="center"/>
        <w:rPr>
          <w:b/>
          <w:sz w:val="22"/>
          <w:szCs w:val="22"/>
        </w:rPr>
      </w:pPr>
    </w:p>
    <w:p w14:paraId="584791AC" w14:textId="77777777" w:rsidR="00160AAD" w:rsidRPr="00492D94" w:rsidRDefault="00160AAD" w:rsidP="00492D94">
      <w:pPr>
        <w:shd w:val="clear" w:color="auto" w:fill="FFFFFF" w:themeFill="background1"/>
        <w:spacing w:line="240" w:lineRule="auto"/>
        <w:jc w:val="center"/>
        <w:rPr>
          <w:b/>
          <w:sz w:val="22"/>
          <w:szCs w:val="22"/>
        </w:rPr>
      </w:pPr>
    </w:p>
    <w:p w14:paraId="4CAC6526" w14:textId="77777777" w:rsidR="00160AAD" w:rsidRPr="00492D94" w:rsidRDefault="00160AAD" w:rsidP="00492D94">
      <w:pPr>
        <w:shd w:val="clear" w:color="auto" w:fill="FFFFFF" w:themeFill="background1"/>
        <w:spacing w:line="240" w:lineRule="auto"/>
        <w:jc w:val="center"/>
        <w:rPr>
          <w:b/>
          <w:sz w:val="22"/>
          <w:szCs w:val="22"/>
        </w:rPr>
      </w:pPr>
    </w:p>
    <w:p w14:paraId="0CB151B4" w14:textId="77777777" w:rsidR="00160AAD" w:rsidRPr="00492D94" w:rsidRDefault="00160AAD" w:rsidP="00492D94">
      <w:pPr>
        <w:shd w:val="clear" w:color="auto" w:fill="FFFFFF" w:themeFill="background1"/>
        <w:spacing w:line="240" w:lineRule="auto"/>
        <w:jc w:val="center"/>
        <w:rPr>
          <w:b/>
          <w:sz w:val="22"/>
          <w:szCs w:val="22"/>
        </w:rPr>
      </w:pPr>
    </w:p>
    <w:p w14:paraId="09981347" w14:textId="77777777" w:rsidR="00160AAD" w:rsidRPr="00492D94" w:rsidRDefault="00160AAD" w:rsidP="00492D94">
      <w:pPr>
        <w:shd w:val="clear" w:color="auto" w:fill="FFFFFF" w:themeFill="background1"/>
        <w:spacing w:line="240" w:lineRule="auto"/>
        <w:jc w:val="center"/>
        <w:rPr>
          <w:b/>
          <w:sz w:val="22"/>
          <w:szCs w:val="22"/>
        </w:rPr>
      </w:pPr>
    </w:p>
    <w:p w14:paraId="2A2836B4" w14:textId="77777777" w:rsidR="00160AAD" w:rsidRPr="00492D94" w:rsidRDefault="00160AAD" w:rsidP="00492D94">
      <w:pPr>
        <w:shd w:val="clear" w:color="auto" w:fill="FFFFFF" w:themeFill="background1"/>
        <w:spacing w:line="240" w:lineRule="auto"/>
        <w:jc w:val="center"/>
        <w:rPr>
          <w:b/>
          <w:sz w:val="22"/>
          <w:szCs w:val="22"/>
        </w:rPr>
      </w:pPr>
    </w:p>
    <w:p w14:paraId="63C75BCC" w14:textId="77777777" w:rsidR="00160AAD" w:rsidRDefault="00160AAD" w:rsidP="00492D94">
      <w:pPr>
        <w:shd w:val="clear" w:color="auto" w:fill="FFFFFF" w:themeFill="background1"/>
        <w:spacing w:line="240" w:lineRule="auto"/>
        <w:jc w:val="center"/>
        <w:rPr>
          <w:b/>
          <w:sz w:val="22"/>
          <w:szCs w:val="22"/>
        </w:rPr>
      </w:pPr>
    </w:p>
    <w:p w14:paraId="72199B17" w14:textId="77777777" w:rsidR="00705A80" w:rsidRPr="00492D94" w:rsidRDefault="00705A80" w:rsidP="00492D94">
      <w:pPr>
        <w:shd w:val="clear" w:color="auto" w:fill="FFFFFF" w:themeFill="background1"/>
        <w:spacing w:line="240" w:lineRule="auto"/>
        <w:jc w:val="center"/>
        <w:rPr>
          <w:b/>
          <w:sz w:val="22"/>
          <w:szCs w:val="22"/>
        </w:rPr>
      </w:pPr>
    </w:p>
    <w:p w14:paraId="5B5FB678" w14:textId="77777777" w:rsidR="00160AAD" w:rsidRDefault="00160AAD" w:rsidP="00492D94">
      <w:pPr>
        <w:shd w:val="clear" w:color="auto" w:fill="FFFFFF" w:themeFill="background1"/>
        <w:spacing w:line="240" w:lineRule="auto"/>
        <w:jc w:val="center"/>
        <w:rPr>
          <w:b/>
          <w:sz w:val="22"/>
          <w:szCs w:val="22"/>
        </w:rPr>
      </w:pPr>
    </w:p>
    <w:p w14:paraId="01E7EFD7" w14:textId="77777777" w:rsidR="00705A80" w:rsidRPr="00492D94" w:rsidRDefault="00705A80" w:rsidP="00492D94">
      <w:pPr>
        <w:shd w:val="clear" w:color="auto" w:fill="FFFFFF" w:themeFill="background1"/>
        <w:spacing w:line="240" w:lineRule="auto"/>
        <w:jc w:val="center"/>
        <w:rPr>
          <w:b/>
          <w:sz w:val="22"/>
          <w:szCs w:val="22"/>
        </w:rPr>
      </w:pPr>
    </w:p>
    <w:p w14:paraId="39E8C134" w14:textId="77777777" w:rsidR="00160AAD" w:rsidRPr="00492D94" w:rsidRDefault="00160AAD" w:rsidP="00492D94">
      <w:pPr>
        <w:shd w:val="clear" w:color="auto" w:fill="FFFFFF" w:themeFill="background1"/>
        <w:spacing w:line="240" w:lineRule="auto"/>
        <w:jc w:val="center"/>
        <w:rPr>
          <w:b/>
          <w:sz w:val="22"/>
          <w:szCs w:val="22"/>
        </w:rPr>
      </w:pPr>
    </w:p>
    <w:p w14:paraId="3148C747" w14:textId="77777777" w:rsidR="00160AAD" w:rsidRPr="00492D94" w:rsidRDefault="00160AAD" w:rsidP="00492D94">
      <w:pPr>
        <w:shd w:val="clear" w:color="auto" w:fill="FFFFFF" w:themeFill="background1"/>
        <w:spacing w:line="240" w:lineRule="auto"/>
        <w:jc w:val="center"/>
        <w:rPr>
          <w:b/>
          <w:sz w:val="22"/>
          <w:szCs w:val="22"/>
        </w:rPr>
      </w:pPr>
    </w:p>
    <w:p w14:paraId="5011C20A" w14:textId="77777777" w:rsidR="00160AAD" w:rsidRPr="00492D94" w:rsidRDefault="00160AAD" w:rsidP="00492D94">
      <w:pPr>
        <w:shd w:val="clear" w:color="auto" w:fill="FFFFFF" w:themeFill="background1"/>
        <w:spacing w:line="240" w:lineRule="auto"/>
        <w:jc w:val="center"/>
        <w:rPr>
          <w:b/>
          <w:sz w:val="22"/>
          <w:szCs w:val="22"/>
        </w:rPr>
      </w:pPr>
    </w:p>
    <w:p w14:paraId="544DCBE7" w14:textId="77777777" w:rsidR="00160AAD" w:rsidRPr="002A7758" w:rsidRDefault="00160AAD" w:rsidP="00E070CE">
      <w:pPr>
        <w:widowControl/>
        <w:shd w:val="clear" w:color="auto" w:fill="FFFFFF" w:themeFill="background1"/>
        <w:adjustRightInd/>
        <w:spacing w:line="240" w:lineRule="auto"/>
        <w:jc w:val="center"/>
        <w:textAlignment w:val="auto"/>
        <w:rPr>
          <w:b/>
          <w:i/>
          <w:sz w:val="22"/>
          <w:szCs w:val="22"/>
        </w:rPr>
      </w:pPr>
      <w:r w:rsidRPr="00492D94">
        <w:rPr>
          <w:b/>
          <w:sz w:val="22"/>
          <w:szCs w:val="22"/>
        </w:rPr>
        <w:lastRenderedPageBreak/>
        <w:t xml:space="preserve">AZ AJÁNLATOK KBT. 69. §-A SZERINTI BÍRÁLATA SORÁN </w:t>
      </w:r>
      <w:r w:rsidRPr="00492D94">
        <w:rPr>
          <w:b/>
          <w:sz w:val="22"/>
          <w:szCs w:val="22"/>
          <w:u w:val="single"/>
        </w:rPr>
        <w:t>AJÁNLATKÉRŐ</w:t>
      </w:r>
      <w:r w:rsidR="00B62E49" w:rsidRPr="00492D94">
        <w:rPr>
          <w:b/>
          <w:sz w:val="22"/>
          <w:szCs w:val="22"/>
          <w:u w:val="single"/>
        </w:rPr>
        <w:t xml:space="preserve"> ERRŐL SZÓLÓ</w:t>
      </w:r>
      <w:r w:rsidRPr="00492D94">
        <w:rPr>
          <w:b/>
          <w:sz w:val="22"/>
          <w:szCs w:val="22"/>
          <w:u w:val="single"/>
        </w:rPr>
        <w:t xml:space="preserve"> FELHÍVÁSÁRA</w:t>
      </w:r>
      <w:r w:rsidRPr="00492D94">
        <w:rPr>
          <w:b/>
          <w:sz w:val="22"/>
          <w:szCs w:val="22"/>
        </w:rPr>
        <w:t xml:space="preserve"> BENYÚJTANDÓ DOKUMENTUMOK</w:t>
      </w:r>
    </w:p>
    <w:p w14:paraId="479447B1" w14:textId="77777777" w:rsidR="00160AAD" w:rsidRPr="002A7758" w:rsidRDefault="00160AAD" w:rsidP="000163B9">
      <w:pPr>
        <w:widowControl/>
        <w:adjustRightInd/>
        <w:spacing w:after="200" w:line="276" w:lineRule="auto"/>
        <w:jc w:val="left"/>
        <w:textAlignment w:val="auto"/>
        <w:rPr>
          <w:b/>
          <w:i/>
          <w:sz w:val="22"/>
          <w:szCs w:val="22"/>
        </w:rPr>
      </w:pPr>
    </w:p>
    <w:p w14:paraId="1E8F24EC" w14:textId="77777777" w:rsidR="00B62E49" w:rsidRDefault="00B62E49" w:rsidP="00492D94">
      <w:pPr>
        <w:widowControl/>
        <w:shd w:val="clear" w:color="auto" w:fill="FFFFFF" w:themeFill="background1"/>
        <w:adjustRightInd/>
        <w:spacing w:line="240" w:lineRule="auto"/>
        <w:jc w:val="right"/>
        <w:textAlignment w:val="auto"/>
        <w:rPr>
          <w:i/>
          <w:sz w:val="22"/>
          <w:szCs w:val="22"/>
        </w:rPr>
      </w:pPr>
      <w:r>
        <w:rPr>
          <w:i/>
          <w:sz w:val="22"/>
          <w:szCs w:val="22"/>
        </w:rPr>
        <w:t>1</w:t>
      </w:r>
      <w:r w:rsidR="005B140A">
        <w:rPr>
          <w:i/>
          <w:sz w:val="22"/>
          <w:szCs w:val="22"/>
        </w:rPr>
        <w:t>5</w:t>
      </w:r>
      <w:r w:rsidR="007A6595" w:rsidRPr="002A7758">
        <w:rPr>
          <w:i/>
          <w:sz w:val="22"/>
          <w:szCs w:val="22"/>
        </w:rPr>
        <w:t xml:space="preserve">. számú </w:t>
      </w:r>
      <w:r>
        <w:rPr>
          <w:i/>
          <w:sz w:val="22"/>
          <w:szCs w:val="22"/>
        </w:rPr>
        <w:t>minta</w:t>
      </w:r>
      <w:r w:rsidRPr="002A7758">
        <w:rPr>
          <w:i/>
          <w:sz w:val="22"/>
          <w:szCs w:val="22"/>
        </w:rPr>
        <w:t xml:space="preserve"> </w:t>
      </w:r>
    </w:p>
    <w:p w14:paraId="7488407B" w14:textId="77777777" w:rsidR="007A6595" w:rsidRPr="002A7758" w:rsidRDefault="007A6595"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bookmarkStart w:id="71" w:name="_Toc444007229"/>
      <w:r w:rsidR="009C7570" w:rsidRPr="002A7758">
        <w:rPr>
          <w:bCs/>
          <w:i/>
          <w:sz w:val="22"/>
          <w:szCs w:val="22"/>
        </w:rPr>
        <w:t xml:space="preserve">kizáró okok utólagos igazolásához - </w:t>
      </w:r>
      <w:r w:rsidR="009C7570" w:rsidRPr="002A7758">
        <w:rPr>
          <w:b/>
          <w:bCs/>
          <w:i/>
          <w:sz w:val="22"/>
          <w:szCs w:val="22"/>
        </w:rPr>
        <w:t>külön felhívásra</w:t>
      </w:r>
      <w:r w:rsidR="009C7570" w:rsidRPr="002A7758">
        <w:rPr>
          <w:bCs/>
          <w:i/>
          <w:sz w:val="22"/>
          <w:szCs w:val="22"/>
        </w:rPr>
        <w:t xml:space="preserve"> - benyújtandó nyilatkozatmint</w:t>
      </w:r>
      <w:bookmarkEnd w:id="71"/>
      <w:r w:rsidR="009C7570" w:rsidRPr="002A7758">
        <w:rPr>
          <w:bCs/>
          <w:i/>
          <w:sz w:val="22"/>
          <w:szCs w:val="22"/>
        </w:rPr>
        <w:t>a)</w:t>
      </w:r>
    </w:p>
    <w:p w14:paraId="2A1EAB37" w14:textId="77777777" w:rsidR="00A7734D" w:rsidRPr="002A7758" w:rsidRDefault="00A7734D" w:rsidP="00E070CE">
      <w:pPr>
        <w:widowControl/>
        <w:shd w:val="clear" w:color="auto" w:fill="FFFFFF" w:themeFill="background1"/>
        <w:adjustRightInd/>
        <w:spacing w:line="240" w:lineRule="auto"/>
        <w:jc w:val="right"/>
        <w:textAlignment w:val="auto"/>
        <w:rPr>
          <w:sz w:val="22"/>
          <w:szCs w:val="22"/>
        </w:rPr>
      </w:pPr>
    </w:p>
    <w:p w14:paraId="759B329F" w14:textId="77777777" w:rsidR="007A6595" w:rsidRPr="002A7758" w:rsidRDefault="007A6595" w:rsidP="00E070CE">
      <w:pPr>
        <w:widowControl/>
        <w:shd w:val="clear" w:color="auto" w:fill="FFFFFF" w:themeFill="background1"/>
        <w:adjustRightInd/>
        <w:spacing w:line="240" w:lineRule="auto"/>
        <w:jc w:val="center"/>
        <w:textAlignment w:val="auto"/>
        <w:rPr>
          <w:b/>
          <w:bCs/>
          <w:sz w:val="22"/>
          <w:szCs w:val="22"/>
        </w:rPr>
      </w:pPr>
      <w:bookmarkStart w:id="72" w:name="_Toc444007231"/>
      <w:r w:rsidRPr="002A7758">
        <w:rPr>
          <w:b/>
          <w:bCs/>
          <w:sz w:val="22"/>
          <w:szCs w:val="22"/>
        </w:rPr>
        <w:t>AJÁNLATTEVŐI NYILATKOZAT A KIZÁRÓ OKOKRÓL</w:t>
      </w:r>
      <w:bookmarkEnd w:id="72"/>
    </w:p>
    <w:p w14:paraId="5DF1EF34" w14:textId="77777777" w:rsidR="007A6595" w:rsidRPr="002A7758" w:rsidRDefault="007A6595" w:rsidP="00E070CE">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25727808"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33739217" w14:textId="77777777" w:rsidR="007A6595" w:rsidRPr="002A7758" w:rsidRDefault="007A6595" w:rsidP="00E070CE">
      <w:pPr>
        <w:widowControl/>
        <w:shd w:val="clear" w:color="auto" w:fill="FFFFFF" w:themeFill="background1"/>
        <w:adjustRightInd/>
        <w:spacing w:line="240" w:lineRule="auto"/>
        <w:textAlignment w:val="auto"/>
        <w:rPr>
          <w:sz w:val="22"/>
          <w:szCs w:val="22"/>
        </w:rPr>
      </w:pPr>
      <w:r w:rsidRPr="002A7758">
        <w:rPr>
          <w:sz w:val="22"/>
          <w:szCs w:val="22"/>
        </w:rPr>
        <w:t xml:space="preserve">Alulírott, ………………………………… mint a(z) …………................................................. </w:t>
      </w:r>
    </w:p>
    <w:p w14:paraId="73B84542"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cégjegyzésre jogosult képviselője, a(z) </w:t>
      </w:r>
    </w:p>
    <w:p w14:paraId="7F45EB0F"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532"/>
        <w:gridCol w:w="4530"/>
      </w:tblGrid>
      <w:tr w:rsidR="007A6595" w:rsidRPr="002A7758" w14:paraId="79C589FE" w14:textId="77777777" w:rsidTr="00B122E3">
        <w:trPr>
          <w:jc w:val="center"/>
        </w:trPr>
        <w:tc>
          <w:tcPr>
            <w:tcW w:w="4606" w:type="dxa"/>
            <w:shd w:val="clear" w:color="auto" w:fill="F2F2F2" w:themeFill="background1" w:themeFillShade="F2"/>
            <w:vAlign w:val="center"/>
          </w:tcPr>
          <w:p w14:paraId="3857A8D8" w14:textId="77777777" w:rsidR="007A6595" w:rsidRPr="002A7758" w:rsidRDefault="007A6595"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15F52CD4" w14:textId="77777777" w:rsidR="007A6595" w:rsidRPr="002A7758" w:rsidRDefault="007A6595"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7A6595" w:rsidRPr="002A7758" w14:paraId="1875BC21" w14:textId="77777777" w:rsidTr="00B122E3">
        <w:trPr>
          <w:jc w:val="center"/>
        </w:trPr>
        <w:tc>
          <w:tcPr>
            <w:tcW w:w="4606" w:type="dxa"/>
            <w:shd w:val="clear" w:color="auto" w:fill="F2F2F2" w:themeFill="background1" w:themeFillShade="F2"/>
            <w:vAlign w:val="center"/>
          </w:tcPr>
          <w:p w14:paraId="2A4BD255" w14:textId="77777777" w:rsidR="007A6595" w:rsidRPr="002A7758" w:rsidRDefault="007A6595"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39D0C080" w14:textId="77777777" w:rsidR="007A6595" w:rsidRPr="00656579"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77BEF85B"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744AA800"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tárgyú közbeszerzési eljárásban  </w:t>
      </w:r>
    </w:p>
    <w:p w14:paraId="6F1C0C65"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22147D66" w14:textId="77777777" w:rsidR="007A6595" w:rsidRPr="002A7758" w:rsidRDefault="007A6595"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nyilatkozom,</w:t>
      </w:r>
    </w:p>
    <w:p w14:paraId="071B6B87"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41F8D9BB" w14:textId="77777777" w:rsidR="007A6595" w:rsidRPr="002A7758" w:rsidRDefault="007A6595" w:rsidP="00E070CE">
      <w:pPr>
        <w:widowControl/>
        <w:shd w:val="clear" w:color="auto" w:fill="FFFFFF" w:themeFill="background1"/>
        <w:adjustRightInd/>
        <w:spacing w:line="240" w:lineRule="auto"/>
        <w:textAlignment w:val="auto"/>
        <w:rPr>
          <w:sz w:val="22"/>
          <w:szCs w:val="22"/>
        </w:rPr>
      </w:pPr>
      <w:r w:rsidRPr="002A7758">
        <w:rPr>
          <w:sz w:val="22"/>
          <w:szCs w:val="22"/>
        </w:rPr>
        <w:t>hogy az általam képviselt gazdasági szereplő nem tartozik a Kbt. 62</w:t>
      </w:r>
      <w:r w:rsidR="00B1046B" w:rsidRPr="002A7758">
        <w:rPr>
          <w:sz w:val="22"/>
          <w:szCs w:val="22"/>
        </w:rPr>
        <w:t>.</w:t>
      </w:r>
      <w:r w:rsidRPr="002A7758">
        <w:rPr>
          <w:sz w:val="22"/>
          <w:szCs w:val="22"/>
        </w:rPr>
        <w:t xml:space="preserve"> §-ában felsorolt kizáró okok hatálya alá.</w:t>
      </w:r>
    </w:p>
    <w:p w14:paraId="02C5C3EA"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77F9877A" w14:textId="77777777" w:rsidR="007A6595" w:rsidRPr="002A7758" w:rsidRDefault="007A6595" w:rsidP="00E070CE">
      <w:pPr>
        <w:widowControl/>
        <w:shd w:val="clear" w:color="auto" w:fill="FFFFFF" w:themeFill="background1"/>
        <w:adjustRightInd/>
        <w:spacing w:line="240" w:lineRule="auto"/>
        <w:textAlignment w:val="auto"/>
        <w:rPr>
          <w:sz w:val="22"/>
          <w:szCs w:val="22"/>
        </w:rPr>
      </w:pPr>
      <w:r w:rsidRPr="002A7758">
        <w:rPr>
          <w:sz w:val="22"/>
          <w:szCs w:val="22"/>
        </w:rPr>
        <w:t xml:space="preserve">Az általam képviselt gazdasági szereplő nem vesz igénybe a szerződés teljesítéséhez a Kbt. 62. §-a szerinti kizáró okok hatálya alá eső alvállalkozót és az alkalmasság igazolásában résztvevő gazdasági szereplőt. </w:t>
      </w:r>
    </w:p>
    <w:p w14:paraId="3ACF3840"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3AADD36E"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3994F72E"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22DB7FD9" w14:textId="77777777" w:rsidR="00C6030C" w:rsidRDefault="00C6030C" w:rsidP="00C6030C">
      <w:pPr>
        <w:pStyle w:val="Listaszerbekezds"/>
        <w:shd w:val="clear" w:color="auto" w:fill="FFFFFF" w:themeFill="background1"/>
        <w:ind w:left="284"/>
        <w:contextualSpacing/>
        <w:rPr>
          <w:sz w:val="22"/>
          <w:szCs w:val="22"/>
        </w:rPr>
      </w:pPr>
    </w:p>
    <w:p w14:paraId="59C45D08" w14:textId="77777777" w:rsidR="00C6030C" w:rsidRPr="002A7758" w:rsidRDefault="00C6030C" w:rsidP="00C6030C">
      <w:pPr>
        <w:pStyle w:val="Listaszerbekezds"/>
        <w:shd w:val="clear" w:color="auto" w:fill="FFFFFF" w:themeFill="background1"/>
        <w:ind w:left="284"/>
        <w:contextualSpacing/>
        <w:rPr>
          <w:sz w:val="22"/>
          <w:szCs w:val="22"/>
        </w:rPr>
      </w:pPr>
    </w:p>
    <w:p w14:paraId="5D31D46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BAE1463"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4050F0CF"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4B1483FD"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7C32FCAD"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6D186696"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5C2474FD"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r w:rsidRPr="002A7758">
        <w:rPr>
          <w:sz w:val="22"/>
          <w:szCs w:val="22"/>
        </w:rPr>
        <w:br w:type="page"/>
      </w:r>
    </w:p>
    <w:p w14:paraId="7DA8E858" w14:textId="77777777" w:rsidR="00B62E49" w:rsidRDefault="009C7570" w:rsidP="00492D94">
      <w:pPr>
        <w:widowControl/>
        <w:shd w:val="clear" w:color="auto" w:fill="FFFFFF" w:themeFill="background1"/>
        <w:adjustRightInd/>
        <w:spacing w:line="240" w:lineRule="auto"/>
        <w:jc w:val="right"/>
        <w:textAlignment w:val="auto"/>
        <w:rPr>
          <w:i/>
          <w:sz w:val="22"/>
          <w:szCs w:val="22"/>
        </w:rPr>
      </w:pPr>
      <w:r w:rsidRPr="002A7758">
        <w:rPr>
          <w:i/>
          <w:sz w:val="22"/>
          <w:szCs w:val="22"/>
        </w:rPr>
        <w:lastRenderedPageBreak/>
        <w:t>1</w:t>
      </w:r>
      <w:r w:rsidR="005B140A">
        <w:rPr>
          <w:i/>
          <w:sz w:val="22"/>
          <w:szCs w:val="22"/>
        </w:rPr>
        <w:t>6</w:t>
      </w:r>
      <w:r w:rsidRPr="002A7758">
        <w:rPr>
          <w:i/>
          <w:sz w:val="22"/>
          <w:szCs w:val="22"/>
        </w:rPr>
        <w:t xml:space="preserve">. számú </w:t>
      </w:r>
      <w:r w:rsidR="00B62E49">
        <w:rPr>
          <w:i/>
          <w:sz w:val="22"/>
          <w:szCs w:val="22"/>
        </w:rPr>
        <w:t>minta</w:t>
      </w:r>
    </w:p>
    <w:p w14:paraId="53E68163" w14:textId="77777777" w:rsidR="009C7570" w:rsidRPr="002A7758" w:rsidRDefault="009C7570"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r w:rsidRPr="002A7758">
        <w:rPr>
          <w:bCs/>
          <w:i/>
          <w:sz w:val="22"/>
          <w:szCs w:val="22"/>
        </w:rPr>
        <w:t xml:space="preserve">kizáró okok utólagos igazolásához - </w:t>
      </w:r>
      <w:r w:rsidRPr="002A7758">
        <w:rPr>
          <w:b/>
          <w:bCs/>
          <w:i/>
          <w:sz w:val="22"/>
          <w:szCs w:val="22"/>
        </w:rPr>
        <w:t>külön felhívásra</w:t>
      </w:r>
      <w:r w:rsidRPr="002A7758">
        <w:rPr>
          <w:bCs/>
          <w:i/>
          <w:sz w:val="22"/>
          <w:szCs w:val="22"/>
        </w:rPr>
        <w:t xml:space="preserve"> - benyújtandó nyilatkozatminta)</w:t>
      </w:r>
    </w:p>
    <w:p w14:paraId="4CFE91E6"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5D3003B6" w14:textId="77777777" w:rsidR="009C7570" w:rsidRPr="002A7758" w:rsidRDefault="009C7570" w:rsidP="00492D94">
      <w:pPr>
        <w:widowControl/>
        <w:shd w:val="clear" w:color="auto" w:fill="FFFFFF" w:themeFill="background1"/>
        <w:adjustRightInd/>
        <w:spacing w:line="240" w:lineRule="auto"/>
        <w:jc w:val="center"/>
        <w:textAlignment w:val="auto"/>
        <w:rPr>
          <w:b/>
          <w:bCs/>
          <w:sz w:val="22"/>
          <w:szCs w:val="22"/>
        </w:rPr>
      </w:pPr>
      <w:bookmarkStart w:id="73" w:name="_Toc444007233"/>
      <w:r w:rsidRPr="002A7758">
        <w:rPr>
          <w:b/>
          <w:bCs/>
          <w:sz w:val="22"/>
          <w:szCs w:val="22"/>
        </w:rPr>
        <w:t>AJÁNLATTEVŐI NYILATKOZAT A KBT. 62. § (1) BEKEZDÉS K) PONT KB) ALPONTJA SZERINTI KIZÁRÓ OKOKRÓL</w:t>
      </w:r>
      <w:bookmarkEnd w:id="73"/>
    </w:p>
    <w:p w14:paraId="160B512F" w14:textId="77777777" w:rsidR="009C7570" w:rsidRPr="002A7758" w:rsidRDefault="009C7570" w:rsidP="00E070CE">
      <w:pPr>
        <w:widowControl/>
        <w:shd w:val="clear" w:color="auto" w:fill="FFFFFF" w:themeFill="background1"/>
        <w:adjustRightInd/>
        <w:spacing w:line="240" w:lineRule="auto"/>
        <w:jc w:val="left"/>
        <w:textAlignment w:val="auto"/>
        <w:rPr>
          <w:i/>
          <w:sz w:val="22"/>
          <w:szCs w:val="22"/>
        </w:rPr>
      </w:pPr>
    </w:p>
    <w:p w14:paraId="4B363969" w14:textId="77777777" w:rsidR="009C7570" w:rsidRPr="002A7758" w:rsidRDefault="009C7570" w:rsidP="00E070CE">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7A4559F7"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51995D5A" w14:textId="77777777" w:rsidR="009C7570" w:rsidRPr="002A7758" w:rsidRDefault="009C7570" w:rsidP="00E070CE">
      <w:pPr>
        <w:widowControl/>
        <w:shd w:val="clear" w:color="auto" w:fill="FFFFFF" w:themeFill="background1"/>
        <w:adjustRightInd/>
        <w:spacing w:line="240" w:lineRule="auto"/>
        <w:textAlignment w:val="auto"/>
        <w:rPr>
          <w:sz w:val="22"/>
          <w:szCs w:val="22"/>
        </w:rPr>
      </w:pPr>
      <w:r w:rsidRPr="002A7758">
        <w:rPr>
          <w:sz w:val="22"/>
          <w:szCs w:val="22"/>
        </w:rPr>
        <w:t xml:space="preserve">Alulírott, ………………………………… mint a(z) …………................................................. cégjegyzésre jogosult képviselője, a(z) </w:t>
      </w:r>
    </w:p>
    <w:p w14:paraId="039F3305"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532"/>
        <w:gridCol w:w="4530"/>
      </w:tblGrid>
      <w:tr w:rsidR="009C7570" w:rsidRPr="002A7758" w14:paraId="7C5855FE" w14:textId="77777777" w:rsidTr="00B122E3">
        <w:trPr>
          <w:jc w:val="center"/>
        </w:trPr>
        <w:tc>
          <w:tcPr>
            <w:tcW w:w="4606" w:type="dxa"/>
            <w:shd w:val="clear" w:color="auto" w:fill="F2F2F2" w:themeFill="background1" w:themeFillShade="F2"/>
            <w:vAlign w:val="center"/>
          </w:tcPr>
          <w:p w14:paraId="0D74FAD2"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5BC70003" w14:textId="77777777" w:rsidR="009C7570" w:rsidRPr="002A7758" w:rsidRDefault="009C7570"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9C7570" w:rsidRPr="002A7758" w14:paraId="5F3F74A7" w14:textId="77777777" w:rsidTr="00B122E3">
        <w:trPr>
          <w:jc w:val="center"/>
        </w:trPr>
        <w:tc>
          <w:tcPr>
            <w:tcW w:w="4606" w:type="dxa"/>
            <w:shd w:val="clear" w:color="auto" w:fill="F2F2F2" w:themeFill="background1" w:themeFillShade="F2"/>
            <w:vAlign w:val="center"/>
          </w:tcPr>
          <w:p w14:paraId="63E7E87C"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52CEB696" w14:textId="77777777" w:rsidR="009C7570" w:rsidRPr="00656579"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206B148B"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46FFE539"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tárgyú közbeszerzési eljárásban  </w:t>
      </w:r>
    </w:p>
    <w:p w14:paraId="6209958B"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24BAED89" w14:textId="77777777" w:rsidR="009C7570" w:rsidRPr="002A7758" w:rsidRDefault="009C7570"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nyilatkozom,</w:t>
      </w:r>
    </w:p>
    <w:p w14:paraId="323753CC"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p w14:paraId="0F968756" w14:textId="77777777" w:rsidR="009C7570" w:rsidRPr="002A7758" w:rsidRDefault="009C7570" w:rsidP="00E070CE">
      <w:pPr>
        <w:widowControl/>
        <w:shd w:val="clear" w:color="auto" w:fill="FFFFFF" w:themeFill="background1"/>
        <w:adjustRightInd/>
        <w:spacing w:line="240" w:lineRule="auto"/>
        <w:textAlignment w:val="auto"/>
        <w:rPr>
          <w:sz w:val="22"/>
          <w:szCs w:val="22"/>
        </w:rPr>
      </w:pPr>
      <w:r w:rsidRPr="002A7758">
        <w:rPr>
          <w:sz w:val="22"/>
          <w:szCs w:val="22"/>
        </w:rPr>
        <w:t>a Kbt. 62 § (1) bekezdés k) pont kb) alpontja tekintetében, hogy az általam képviselt gazdasági szereplő olyan társaságnak minősül, melyet</w:t>
      </w:r>
    </w:p>
    <w:p w14:paraId="1CD2B9FF"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5B36379D" w14:textId="77777777" w:rsidR="009C7570" w:rsidRPr="002A7758" w:rsidRDefault="003214BC" w:rsidP="00E070CE">
      <w:pPr>
        <w:widowControl/>
        <w:numPr>
          <w:ilvl w:val="0"/>
          <w:numId w:val="11"/>
        </w:numPr>
        <w:shd w:val="clear" w:color="auto" w:fill="FFFFFF" w:themeFill="background1"/>
        <w:adjustRightInd/>
        <w:spacing w:line="240" w:lineRule="auto"/>
        <w:jc w:val="left"/>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EC2472">
        <w:rPr>
          <w:sz w:val="22"/>
          <w:szCs w:val="22"/>
        </w:rPr>
      </w:r>
      <w:r w:rsidR="00EC2472">
        <w:rPr>
          <w:sz w:val="22"/>
          <w:szCs w:val="22"/>
        </w:rPr>
        <w:fldChar w:fldCharType="separate"/>
      </w:r>
      <w:r w:rsidRPr="00492D94">
        <w:rPr>
          <w:sz w:val="22"/>
          <w:szCs w:val="22"/>
        </w:rPr>
        <w:fldChar w:fldCharType="end"/>
      </w:r>
      <w:r w:rsidR="009C7570" w:rsidRPr="002A7758">
        <w:rPr>
          <w:sz w:val="22"/>
          <w:szCs w:val="22"/>
        </w:rPr>
        <w:t xml:space="preserve"> nem jegyeznek szabályozott tőzsdén</w:t>
      </w:r>
    </w:p>
    <w:p w14:paraId="4A0062EB"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0BDFA5E5" w14:textId="77777777" w:rsidR="009C7570" w:rsidRPr="002A7758" w:rsidRDefault="003214BC" w:rsidP="00E070CE">
      <w:pPr>
        <w:widowControl/>
        <w:numPr>
          <w:ilvl w:val="0"/>
          <w:numId w:val="11"/>
        </w:numPr>
        <w:shd w:val="clear" w:color="auto" w:fill="FFFFFF" w:themeFill="background1"/>
        <w:adjustRightInd/>
        <w:spacing w:line="240" w:lineRule="auto"/>
        <w:jc w:val="left"/>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EC2472">
        <w:rPr>
          <w:sz w:val="22"/>
          <w:szCs w:val="22"/>
        </w:rPr>
      </w:r>
      <w:r w:rsidR="00EC2472">
        <w:rPr>
          <w:sz w:val="22"/>
          <w:szCs w:val="22"/>
        </w:rPr>
        <w:fldChar w:fldCharType="separate"/>
      </w:r>
      <w:r w:rsidRPr="00492D94">
        <w:rPr>
          <w:sz w:val="22"/>
          <w:szCs w:val="22"/>
        </w:rPr>
        <w:fldChar w:fldCharType="end"/>
      </w:r>
      <w:r w:rsidR="009C7570" w:rsidRPr="002A7758">
        <w:rPr>
          <w:sz w:val="22"/>
          <w:szCs w:val="22"/>
        </w:rPr>
        <w:t xml:space="preserve"> szabályozott tőzsdén jegyeznek.</w:t>
      </w:r>
      <w:r w:rsidR="009C7570" w:rsidRPr="002A7758">
        <w:rPr>
          <w:sz w:val="22"/>
          <w:szCs w:val="22"/>
          <w:vertAlign w:val="superscript"/>
        </w:rPr>
        <w:footnoteReference w:id="96"/>
      </w:r>
    </w:p>
    <w:p w14:paraId="1DEBF179"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7F9B7A08"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Tekintettel arra, hogy az általam képviselt gazdasági szereplőt </w:t>
      </w:r>
      <w:r w:rsidRPr="002A7758">
        <w:rPr>
          <w:i/>
          <w:sz w:val="22"/>
          <w:szCs w:val="22"/>
        </w:rPr>
        <w:t>nem jegyzik szabályozott tőzsdén</w:t>
      </w:r>
      <w:r w:rsidRPr="002A7758">
        <w:rPr>
          <w:sz w:val="22"/>
          <w:szCs w:val="22"/>
        </w:rPr>
        <w:t xml:space="preserve">, </w:t>
      </w:r>
    </w:p>
    <w:p w14:paraId="0AA58543"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0AF614AA" w14:textId="77777777" w:rsidR="009C7570" w:rsidRPr="002A7758" w:rsidRDefault="009C7570" w:rsidP="00E070CE">
      <w:pPr>
        <w:widowControl/>
        <w:shd w:val="clear" w:color="auto" w:fill="FFFFFF" w:themeFill="background1"/>
        <w:adjustRightInd/>
        <w:spacing w:line="240" w:lineRule="auto"/>
        <w:jc w:val="center"/>
        <w:textAlignment w:val="auto"/>
        <w:rPr>
          <w:sz w:val="22"/>
          <w:szCs w:val="22"/>
        </w:rPr>
      </w:pPr>
      <w:r w:rsidRPr="002A7758">
        <w:rPr>
          <w:b/>
          <w:sz w:val="22"/>
          <w:szCs w:val="22"/>
        </w:rPr>
        <w:t>nyilatkozom,</w:t>
      </w:r>
      <w:r w:rsidRPr="002A7758">
        <w:rPr>
          <w:sz w:val="22"/>
          <w:szCs w:val="22"/>
        </w:rPr>
        <w:t xml:space="preserve"> hogy</w:t>
      </w:r>
    </w:p>
    <w:p w14:paraId="1D836F83"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5659BF71" w14:textId="77777777" w:rsidR="009C7570" w:rsidRPr="002A7758" w:rsidRDefault="003214BC" w:rsidP="00E070CE">
      <w:pPr>
        <w:widowControl/>
        <w:numPr>
          <w:ilvl w:val="0"/>
          <w:numId w:val="12"/>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EC2472">
        <w:rPr>
          <w:sz w:val="22"/>
          <w:szCs w:val="22"/>
        </w:rPr>
      </w:r>
      <w:r w:rsidR="00EC2472">
        <w:rPr>
          <w:sz w:val="22"/>
          <w:szCs w:val="22"/>
        </w:rPr>
        <w:fldChar w:fldCharType="separate"/>
      </w:r>
      <w:r w:rsidRPr="00492D94">
        <w:rPr>
          <w:sz w:val="22"/>
          <w:szCs w:val="22"/>
        </w:rPr>
        <w:fldChar w:fldCharType="end"/>
      </w:r>
      <w:r w:rsidR="009C7570" w:rsidRPr="002A7758">
        <w:rPr>
          <w:sz w:val="22"/>
          <w:szCs w:val="22"/>
        </w:rPr>
        <w:t xml:space="preserve"> a pénzmosás és a terrorizmus finanszírozása megelőzéséről és megakadályozásáról szóló 2007. évi CXXXVI. törvény 3. § r) pont </w:t>
      </w:r>
      <w:r w:rsidR="009C7570" w:rsidRPr="002A7758">
        <w:rPr>
          <w:b/>
          <w:i/>
          <w:sz w:val="22"/>
          <w:szCs w:val="22"/>
        </w:rPr>
        <w:t>ra)-rb)</w:t>
      </w:r>
      <w:r w:rsidR="009C7570" w:rsidRPr="002A7758">
        <w:rPr>
          <w:sz w:val="22"/>
          <w:szCs w:val="22"/>
        </w:rPr>
        <w:t xml:space="preserve"> vagy </w:t>
      </w:r>
      <w:r w:rsidR="009C7570" w:rsidRPr="002A7758">
        <w:rPr>
          <w:b/>
          <w:i/>
          <w:sz w:val="22"/>
          <w:szCs w:val="22"/>
        </w:rPr>
        <w:t>rc-rd)</w:t>
      </w:r>
      <w:r w:rsidR="009C7570" w:rsidRPr="002A7758">
        <w:rPr>
          <w:sz w:val="22"/>
          <w:szCs w:val="22"/>
        </w:rPr>
        <w:t xml:space="preserve"> alpontja szerinti valamennyi tényleges tulajdonos neve és állandó lakóhelye:</w:t>
      </w:r>
    </w:p>
    <w:p w14:paraId="4C123D7F"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1"/>
        <w:gridCol w:w="4531"/>
      </w:tblGrid>
      <w:tr w:rsidR="009C7570" w:rsidRPr="002A7758" w14:paraId="68CBD6B4" w14:textId="77777777" w:rsidTr="00B122E3">
        <w:tc>
          <w:tcPr>
            <w:tcW w:w="4602" w:type="dxa"/>
            <w:shd w:val="pct5" w:color="auto" w:fill="auto"/>
            <w:vAlign w:val="center"/>
          </w:tcPr>
          <w:p w14:paraId="72CE1D1B"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TÉNYLEGES TULAJDONOS NEVE</w:t>
            </w:r>
          </w:p>
        </w:tc>
        <w:tc>
          <w:tcPr>
            <w:tcW w:w="4602" w:type="dxa"/>
            <w:shd w:val="pct5" w:color="auto" w:fill="auto"/>
            <w:vAlign w:val="center"/>
          </w:tcPr>
          <w:p w14:paraId="683F8B31"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TÉNYLEGES TULAJDONOS ÁLLANDÓ LAKÓHELYE</w:t>
            </w:r>
          </w:p>
        </w:tc>
      </w:tr>
      <w:tr w:rsidR="009C7570" w:rsidRPr="002A7758" w14:paraId="56C2F5E2" w14:textId="77777777" w:rsidTr="00B122E3">
        <w:tc>
          <w:tcPr>
            <w:tcW w:w="4602" w:type="dxa"/>
          </w:tcPr>
          <w:p w14:paraId="6EF8938D"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c>
          <w:tcPr>
            <w:tcW w:w="4602" w:type="dxa"/>
          </w:tcPr>
          <w:p w14:paraId="51417218"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r>
      <w:tr w:rsidR="009C7570" w:rsidRPr="002A7758" w14:paraId="1CEA26EE" w14:textId="77777777" w:rsidTr="00B122E3">
        <w:tc>
          <w:tcPr>
            <w:tcW w:w="4602" w:type="dxa"/>
          </w:tcPr>
          <w:p w14:paraId="105FBFEA"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c>
          <w:tcPr>
            <w:tcW w:w="4602" w:type="dxa"/>
          </w:tcPr>
          <w:p w14:paraId="44521B32"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r>
    </w:tbl>
    <w:p w14:paraId="5DE4432A"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18F17FC5" w14:textId="77777777" w:rsidR="009C7570" w:rsidRPr="002A7758" w:rsidRDefault="003214BC" w:rsidP="00E070CE">
      <w:pPr>
        <w:widowControl/>
        <w:numPr>
          <w:ilvl w:val="0"/>
          <w:numId w:val="12"/>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EC2472">
        <w:rPr>
          <w:sz w:val="22"/>
          <w:szCs w:val="22"/>
        </w:rPr>
      </w:r>
      <w:r w:rsidR="00EC2472">
        <w:rPr>
          <w:sz w:val="22"/>
          <w:szCs w:val="22"/>
        </w:rPr>
        <w:fldChar w:fldCharType="separate"/>
      </w:r>
      <w:r w:rsidRPr="00492D94">
        <w:rPr>
          <w:sz w:val="22"/>
          <w:szCs w:val="22"/>
        </w:rPr>
        <w:fldChar w:fldCharType="end"/>
      </w:r>
      <w:r w:rsidR="009C7570" w:rsidRPr="002A7758">
        <w:rPr>
          <w:sz w:val="22"/>
          <w:szCs w:val="22"/>
        </w:rPr>
        <w:t xml:space="preserve"> az általam képviselt gazdasági szereplőnek nincs a pénzmosás és a terrorizmus finanszírozása megelőzéséről és megakadályozásáról szóló 2007. évi CXXXVI. törvény 3. § r) pont ra)-rb) vagy rc-rd) alpontja szerinti tényleges tulajdonosa. </w:t>
      </w:r>
    </w:p>
    <w:p w14:paraId="03BF766C"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632EB625"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120E8A07"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2D1E730"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44323E41"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599F0290"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568B2BB0" w14:textId="77777777" w:rsidR="00B62E49" w:rsidRDefault="009C7570" w:rsidP="00492D94">
      <w:pPr>
        <w:widowControl/>
        <w:shd w:val="clear" w:color="auto" w:fill="FFFFFF" w:themeFill="background1"/>
        <w:adjustRightInd/>
        <w:spacing w:line="240" w:lineRule="auto"/>
        <w:jc w:val="right"/>
        <w:textAlignment w:val="auto"/>
        <w:rPr>
          <w:i/>
          <w:sz w:val="22"/>
          <w:szCs w:val="22"/>
        </w:rPr>
      </w:pPr>
      <w:r w:rsidRPr="002A7758">
        <w:rPr>
          <w:sz w:val="22"/>
          <w:szCs w:val="22"/>
        </w:rPr>
        <w:br w:type="page"/>
      </w:r>
      <w:r w:rsidR="0069023A" w:rsidRPr="002A7758">
        <w:rPr>
          <w:i/>
          <w:sz w:val="22"/>
          <w:szCs w:val="22"/>
        </w:rPr>
        <w:lastRenderedPageBreak/>
        <w:t>1</w:t>
      </w:r>
      <w:r w:rsidR="005B140A">
        <w:rPr>
          <w:i/>
          <w:sz w:val="22"/>
          <w:szCs w:val="22"/>
        </w:rPr>
        <w:t>7</w:t>
      </w:r>
      <w:r w:rsidR="0069023A" w:rsidRPr="002A7758">
        <w:rPr>
          <w:i/>
          <w:sz w:val="22"/>
          <w:szCs w:val="22"/>
        </w:rPr>
        <w:t>. számú m</w:t>
      </w:r>
      <w:r w:rsidR="00B62E49">
        <w:rPr>
          <w:i/>
          <w:sz w:val="22"/>
          <w:szCs w:val="22"/>
        </w:rPr>
        <w:t>inta</w:t>
      </w:r>
    </w:p>
    <w:p w14:paraId="3417E43E" w14:textId="77777777" w:rsidR="0069023A" w:rsidRPr="002A7758" w:rsidRDefault="0069023A"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r w:rsidRPr="002A7758">
        <w:rPr>
          <w:bCs/>
          <w:i/>
          <w:sz w:val="22"/>
          <w:szCs w:val="22"/>
        </w:rPr>
        <w:t xml:space="preserve">kizáró okok utólagos igazolásához - </w:t>
      </w:r>
      <w:r w:rsidRPr="002A7758">
        <w:rPr>
          <w:b/>
          <w:bCs/>
          <w:i/>
          <w:sz w:val="22"/>
          <w:szCs w:val="22"/>
        </w:rPr>
        <w:t>külön felhívásra</w:t>
      </w:r>
      <w:r w:rsidRPr="002A7758">
        <w:rPr>
          <w:bCs/>
          <w:i/>
          <w:sz w:val="22"/>
          <w:szCs w:val="22"/>
        </w:rPr>
        <w:t xml:space="preserve"> - benyújtandó nyilatkozatminta)</w:t>
      </w:r>
    </w:p>
    <w:p w14:paraId="139BE82E"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5F26F564" w14:textId="77777777" w:rsidR="0069023A" w:rsidRPr="002A7758" w:rsidRDefault="0069023A" w:rsidP="00E070CE">
      <w:pPr>
        <w:widowControl/>
        <w:shd w:val="clear" w:color="auto" w:fill="FFFFFF" w:themeFill="background1"/>
        <w:adjustRightInd/>
        <w:spacing w:line="240" w:lineRule="auto"/>
        <w:jc w:val="center"/>
        <w:textAlignment w:val="auto"/>
        <w:rPr>
          <w:b/>
          <w:bCs/>
          <w:sz w:val="22"/>
          <w:szCs w:val="22"/>
        </w:rPr>
      </w:pPr>
      <w:bookmarkStart w:id="74" w:name="_Toc444007235"/>
      <w:r w:rsidRPr="002A7758">
        <w:rPr>
          <w:b/>
          <w:bCs/>
          <w:sz w:val="22"/>
          <w:szCs w:val="22"/>
        </w:rPr>
        <w:t>AJÁNLATTEVŐI NYILATKOZAT A KBT. 62. § (1) BEKEZDÉS K) PONT KC) ALPONTJA SZERINTI KIZÁRÓ OKOKRÓL</w:t>
      </w:r>
      <w:bookmarkEnd w:id="74"/>
    </w:p>
    <w:p w14:paraId="74A0DE82" w14:textId="77777777" w:rsidR="0069023A" w:rsidRPr="002A7758" w:rsidRDefault="0069023A" w:rsidP="00E070CE">
      <w:pPr>
        <w:widowControl/>
        <w:shd w:val="clear" w:color="auto" w:fill="FFFFFF" w:themeFill="background1"/>
        <w:adjustRightInd/>
        <w:spacing w:line="240" w:lineRule="auto"/>
        <w:jc w:val="left"/>
        <w:textAlignment w:val="auto"/>
        <w:rPr>
          <w:i/>
          <w:sz w:val="22"/>
          <w:szCs w:val="22"/>
        </w:rPr>
      </w:pPr>
    </w:p>
    <w:p w14:paraId="5A85119E" w14:textId="77777777" w:rsidR="0069023A" w:rsidRPr="002A7758" w:rsidRDefault="0069023A" w:rsidP="00E070CE">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3E01C5EC"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6512BB4F" w14:textId="77777777" w:rsidR="0069023A" w:rsidRPr="002A7758" w:rsidRDefault="0069023A" w:rsidP="00E070CE">
      <w:pPr>
        <w:widowControl/>
        <w:shd w:val="clear" w:color="auto" w:fill="FFFFFF" w:themeFill="background1"/>
        <w:adjustRightInd/>
        <w:spacing w:line="240" w:lineRule="auto"/>
        <w:textAlignment w:val="auto"/>
        <w:rPr>
          <w:sz w:val="22"/>
          <w:szCs w:val="22"/>
        </w:rPr>
      </w:pPr>
      <w:r w:rsidRPr="002A7758">
        <w:rPr>
          <w:sz w:val="22"/>
          <w:szCs w:val="22"/>
        </w:rPr>
        <w:t xml:space="preserve">Alulírott, ………………………………… mint a(z) …………................................................. cégjegyzésre jogosult képviselője, a(z) </w:t>
      </w:r>
    </w:p>
    <w:p w14:paraId="1AA8B7F8"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532"/>
        <w:gridCol w:w="4530"/>
      </w:tblGrid>
      <w:tr w:rsidR="0069023A" w:rsidRPr="002A7758" w14:paraId="42084B66" w14:textId="77777777" w:rsidTr="00B122E3">
        <w:trPr>
          <w:jc w:val="center"/>
        </w:trPr>
        <w:tc>
          <w:tcPr>
            <w:tcW w:w="4606" w:type="dxa"/>
            <w:shd w:val="clear" w:color="auto" w:fill="F2F2F2" w:themeFill="background1" w:themeFillShade="F2"/>
            <w:vAlign w:val="center"/>
          </w:tcPr>
          <w:p w14:paraId="55A658A5" w14:textId="77777777" w:rsidR="0069023A" w:rsidRPr="002A7758" w:rsidRDefault="0069023A"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69A38A94" w14:textId="77777777" w:rsidR="0069023A" w:rsidRPr="002A7758" w:rsidRDefault="0069023A"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69023A" w:rsidRPr="002A7758" w14:paraId="5F096F13" w14:textId="77777777" w:rsidTr="00B122E3">
        <w:trPr>
          <w:jc w:val="center"/>
        </w:trPr>
        <w:tc>
          <w:tcPr>
            <w:tcW w:w="4606" w:type="dxa"/>
            <w:shd w:val="clear" w:color="auto" w:fill="F2F2F2" w:themeFill="background1" w:themeFillShade="F2"/>
            <w:vAlign w:val="center"/>
          </w:tcPr>
          <w:p w14:paraId="534156A7" w14:textId="77777777" w:rsidR="0069023A" w:rsidRPr="002A7758" w:rsidRDefault="0069023A"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0CA63344" w14:textId="77777777" w:rsidR="0069023A" w:rsidRPr="00656579"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07F70EA9"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2BFA2C4F"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37828E0B"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r w:rsidRPr="002A7758">
        <w:rPr>
          <w:sz w:val="22"/>
          <w:szCs w:val="22"/>
        </w:rPr>
        <w:t>tárgyú közbeszerzési eljárásban a Kbt. 62. § (1) bekezdése k) pont kc) alpont tekintetében</w:t>
      </w:r>
    </w:p>
    <w:p w14:paraId="26901071" w14:textId="77777777" w:rsidR="0069023A" w:rsidRPr="002A7758" w:rsidRDefault="0069023A" w:rsidP="00E070CE">
      <w:pPr>
        <w:widowControl/>
        <w:shd w:val="clear" w:color="auto" w:fill="FFFFFF" w:themeFill="background1"/>
        <w:adjustRightInd/>
        <w:spacing w:line="240" w:lineRule="auto"/>
        <w:jc w:val="left"/>
        <w:textAlignment w:val="auto"/>
        <w:rPr>
          <w:b/>
          <w:sz w:val="22"/>
          <w:szCs w:val="22"/>
        </w:rPr>
      </w:pPr>
    </w:p>
    <w:p w14:paraId="7FD38DB9" w14:textId="77777777" w:rsidR="0069023A" w:rsidRPr="002A7758" w:rsidRDefault="0069023A"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nyilatkozom, </w:t>
      </w:r>
      <w:r w:rsidRPr="002A7758">
        <w:rPr>
          <w:sz w:val="22"/>
          <w:szCs w:val="22"/>
        </w:rPr>
        <w:t>hogy</w:t>
      </w:r>
      <w:r w:rsidRPr="002A7758">
        <w:rPr>
          <w:sz w:val="22"/>
          <w:szCs w:val="22"/>
          <w:vertAlign w:val="superscript"/>
        </w:rPr>
        <w:footnoteReference w:id="97"/>
      </w:r>
    </w:p>
    <w:p w14:paraId="71F0E7C4"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41F84A41" w14:textId="77777777" w:rsidR="0069023A" w:rsidRPr="002A7758" w:rsidRDefault="003214BC" w:rsidP="00E070CE">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69023A" w:rsidRPr="002A7758">
        <w:rPr>
          <w:sz w:val="22"/>
          <w:szCs w:val="22"/>
        </w:rPr>
        <w:instrText xml:space="preserve"> FORMCHECKBOX </w:instrText>
      </w:r>
      <w:r w:rsidR="00EC2472">
        <w:rPr>
          <w:sz w:val="22"/>
          <w:szCs w:val="22"/>
        </w:rPr>
      </w:r>
      <w:r w:rsidR="00EC2472">
        <w:rPr>
          <w:sz w:val="22"/>
          <w:szCs w:val="22"/>
        </w:rPr>
        <w:fldChar w:fldCharType="separate"/>
      </w:r>
      <w:r w:rsidRPr="00492D94">
        <w:rPr>
          <w:sz w:val="22"/>
          <w:szCs w:val="22"/>
        </w:rPr>
        <w:fldChar w:fldCharType="end"/>
      </w:r>
      <w:r w:rsidR="0069023A" w:rsidRPr="002A7758">
        <w:rPr>
          <w:sz w:val="22"/>
          <w:szCs w:val="22"/>
        </w:rPr>
        <w:t xml:space="preserve"> nincs olyan jogi személy vagy személyes joga szerint jogképes szervezet, amely az általam képviselt ajánlattevőben közvetetten vagy közvetlenül több, mint 25%-os tulajdoni résszel vagy szavazati joggal rendelkezik.</w:t>
      </w:r>
    </w:p>
    <w:p w14:paraId="6D4589C9"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1FC3CC9F" w14:textId="77777777" w:rsidR="0069023A" w:rsidRPr="002A7758" w:rsidRDefault="003214BC" w:rsidP="00E070CE">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69023A" w:rsidRPr="002A7758">
        <w:rPr>
          <w:sz w:val="22"/>
          <w:szCs w:val="22"/>
        </w:rPr>
        <w:instrText xml:space="preserve"> FORMCHECKBOX </w:instrText>
      </w:r>
      <w:r w:rsidR="00EC2472">
        <w:rPr>
          <w:sz w:val="22"/>
          <w:szCs w:val="22"/>
        </w:rPr>
      </w:r>
      <w:r w:rsidR="00EC2472">
        <w:rPr>
          <w:sz w:val="22"/>
          <w:szCs w:val="22"/>
        </w:rPr>
        <w:fldChar w:fldCharType="separate"/>
      </w:r>
      <w:r w:rsidRPr="00492D94">
        <w:rPr>
          <w:sz w:val="22"/>
          <w:szCs w:val="22"/>
        </w:rPr>
        <w:fldChar w:fldCharType="end"/>
      </w:r>
      <w:r w:rsidR="0069023A" w:rsidRPr="002A7758">
        <w:rPr>
          <w:sz w:val="22"/>
          <w:szCs w:val="22"/>
        </w:rPr>
        <w:t xml:space="preserve"> az általam képviselt ajánlattevőben közvetetten vagy közvetlenül több, mint 25%-os tulajdoni résszel vagy szavazati joggal rendelkezik/rendelkeznek az alábbi szervezet(ek)</w:t>
      </w:r>
      <w:r w:rsidR="0069023A" w:rsidRPr="002A7758">
        <w:rPr>
          <w:sz w:val="22"/>
          <w:szCs w:val="22"/>
          <w:vertAlign w:val="superscript"/>
        </w:rPr>
        <w:t xml:space="preserve">: </w:t>
      </w:r>
    </w:p>
    <w:p w14:paraId="358DB91E"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tblLook w:val="04A0" w:firstRow="1" w:lastRow="0" w:firstColumn="1" w:lastColumn="0" w:noHBand="0" w:noVBand="1"/>
      </w:tblPr>
      <w:tblGrid>
        <w:gridCol w:w="4528"/>
        <w:gridCol w:w="4534"/>
      </w:tblGrid>
      <w:tr w:rsidR="0069023A" w:rsidRPr="002A7758" w14:paraId="33CB8F00" w14:textId="77777777" w:rsidTr="00B122E3">
        <w:tc>
          <w:tcPr>
            <w:tcW w:w="4606" w:type="dxa"/>
            <w:shd w:val="pct5" w:color="auto" w:fill="auto"/>
          </w:tcPr>
          <w:p w14:paraId="19038712" w14:textId="77777777" w:rsidR="0069023A" w:rsidRPr="002A7758" w:rsidRDefault="0069023A" w:rsidP="00492D94">
            <w:pPr>
              <w:widowControl/>
              <w:shd w:val="clear" w:color="auto" w:fill="FFFFFF" w:themeFill="background1"/>
              <w:adjustRightInd/>
              <w:spacing w:line="240" w:lineRule="auto"/>
              <w:jc w:val="center"/>
              <w:textAlignment w:val="auto"/>
              <w:rPr>
                <w:b/>
                <w:sz w:val="22"/>
                <w:szCs w:val="22"/>
              </w:rPr>
            </w:pPr>
            <w:r w:rsidRPr="002A7758">
              <w:rPr>
                <w:b/>
                <w:sz w:val="22"/>
                <w:szCs w:val="22"/>
              </w:rPr>
              <w:t>CÉGNÉV</w:t>
            </w:r>
          </w:p>
        </w:tc>
        <w:tc>
          <w:tcPr>
            <w:tcW w:w="4606" w:type="dxa"/>
            <w:shd w:val="pct5" w:color="auto" w:fill="auto"/>
          </w:tcPr>
          <w:p w14:paraId="376188D8" w14:textId="77777777" w:rsidR="0069023A" w:rsidRPr="002A7758" w:rsidRDefault="0069023A" w:rsidP="00492D94">
            <w:pPr>
              <w:widowControl/>
              <w:shd w:val="clear" w:color="auto" w:fill="FFFFFF" w:themeFill="background1"/>
              <w:adjustRightInd/>
              <w:spacing w:line="240" w:lineRule="auto"/>
              <w:jc w:val="center"/>
              <w:textAlignment w:val="auto"/>
              <w:rPr>
                <w:b/>
                <w:sz w:val="22"/>
                <w:szCs w:val="22"/>
              </w:rPr>
            </w:pPr>
            <w:r w:rsidRPr="002A7758">
              <w:rPr>
                <w:b/>
                <w:sz w:val="22"/>
                <w:szCs w:val="22"/>
              </w:rPr>
              <w:t>SZÉKHELY</w:t>
            </w:r>
          </w:p>
        </w:tc>
      </w:tr>
      <w:tr w:rsidR="0069023A" w:rsidRPr="002A7758" w14:paraId="49A5B64E" w14:textId="77777777" w:rsidTr="00B122E3">
        <w:tc>
          <w:tcPr>
            <w:tcW w:w="4606" w:type="dxa"/>
          </w:tcPr>
          <w:p w14:paraId="2339C63F"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c>
          <w:tcPr>
            <w:tcW w:w="4606" w:type="dxa"/>
          </w:tcPr>
          <w:p w14:paraId="7A773128"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r>
      <w:tr w:rsidR="0069023A" w:rsidRPr="002A7758" w14:paraId="488DE62C" w14:textId="77777777" w:rsidTr="00B122E3">
        <w:tc>
          <w:tcPr>
            <w:tcW w:w="4606" w:type="dxa"/>
          </w:tcPr>
          <w:p w14:paraId="754FA207"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c>
          <w:tcPr>
            <w:tcW w:w="4606" w:type="dxa"/>
          </w:tcPr>
          <w:p w14:paraId="0B07E2A1"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r>
    </w:tbl>
    <w:p w14:paraId="06C3FBDB"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27A1BA2E" w14:textId="77777777" w:rsidR="0069023A" w:rsidRPr="002A7758" w:rsidRDefault="0069023A" w:rsidP="00E070CE">
      <w:pPr>
        <w:widowControl/>
        <w:shd w:val="clear" w:color="auto" w:fill="FFFFFF" w:themeFill="background1"/>
        <w:adjustRightInd/>
        <w:spacing w:line="240" w:lineRule="auto"/>
        <w:textAlignment w:val="auto"/>
        <w:rPr>
          <w:sz w:val="22"/>
          <w:szCs w:val="22"/>
        </w:rPr>
      </w:pPr>
      <w:r w:rsidRPr="002A7758">
        <w:rPr>
          <w:sz w:val="22"/>
          <w:szCs w:val="22"/>
        </w:rPr>
        <w:t>Ezen szervezet(ek) vonatkozásában a Kbt. 62. § (1) bekezdése k) pont kc) alpont bekezdésében hivatkozott kizáró feltételek nem állnak fenn.</w:t>
      </w:r>
    </w:p>
    <w:p w14:paraId="02704457"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27FA77FA"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4ED97868"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07ECFC4F" w14:textId="77777777" w:rsidR="00C6030C" w:rsidRDefault="00C6030C" w:rsidP="00C6030C">
      <w:pPr>
        <w:pStyle w:val="Listaszerbekezds"/>
        <w:shd w:val="clear" w:color="auto" w:fill="FFFFFF" w:themeFill="background1"/>
        <w:ind w:left="284"/>
        <w:contextualSpacing/>
        <w:rPr>
          <w:sz w:val="22"/>
          <w:szCs w:val="22"/>
        </w:rPr>
      </w:pPr>
    </w:p>
    <w:p w14:paraId="299823F7" w14:textId="77777777" w:rsidR="00C6030C" w:rsidRPr="002A7758" w:rsidRDefault="00C6030C" w:rsidP="00C6030C">
      <w:pPr>
        <w:pStyle w:val="Listaszerbekezds"/>
        <w:shd w:val="clear" w:color="auto" w:fill="FFFFFF" w:themeFill="background1"/>
        <w:ind w:left="284"/>
        <w:contextualSpacing/>
        <w:rPr>
          <w:sz w:val="22"/>
          <w:szCs w:val="22"/>
        </w:rPr>
      </w:pPr>
    </w:p>
    <w:p w14:paraId="4CA87639"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75CC4B16"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96977CA"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8879F7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1E255055"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25FCDF10"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71062BF2"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r w:rsidRPr="002A7758">
        <w:rPr>
          <w:sz w:val="22"/>
          <w:szCs w:val="22"/>
        </w:rPr>
        <w:br w:type="page"/>
      </w:r>
    </w:p>
    <w:p w14:paraId="14D0D987" w14:textId="77777777" w:rsidR="00B62E49" w:rsidRDefault="0069023A" w:rsidP="00492D94">
      <w:pPr>
        <w:widowControl/>
        <w:shd w:val="clear" w:color="auto" w:fill="FFFFFF" w:themeFill="background1"/>
        <w:adjustRightInd/>
        <w:spacing w:line="240" w:lineRule="auto"/>
        <w:jc w:val="right"/>
        <w:textAlignment w:val="auto"/>
        <w:rPr>
          <w:i/>
          <w:sz w:val="22"/>
          <w:szCs w:val="22"/>
        </w:rPr>
      </w:pPr>
      <w:r w:rsidRPr="002A7758">
        <w:rPr>
          <w:i/>
          <w:sz w:val="22"/>
          <w:szCs w:val="22"/>
        </w:rPr>
        <w:lastRenderedPageBreak/>
        <w:t>1</w:t>
      </w:r>
      <w:r w:rsidR="005B140A">
        <w:rPr>
          <w:i/>
          <w:sz w:val="22"/>
          <w:szCs w:val="22"/>
        </w:rPr>
        <w:t>8</w:t>
      </w:r>
      <w:r w:rsidRPr="002A7758">
        <w:rPr>
          <w:i/>
          <w:sz w:val="22"/>
          <w:szCs w:val="22"/>
        </w:rPr>
        <w:t xml:space="preserve">. számú </w:t>
      </w:r>
      <w:r w:rsidR="00B62E49">
        <w:rPr>
          <w:i/>
          <w:sz w:val="22"/>
          <w:szCs w:val="22"/>
        </w:rPr>
        <w:t>minta</w:t>
      </w:r>
    </w:p>
    <w:p w14:paraId="2B35D833" w14:textId="77777777" w:rsidR="0069023A" w:rsidRPr="002A7758" w:rsidRDefault="0069023A"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r w:rsidRPr="002A7758">
        <w:rPr>
          <w:bCs/>
          <w:i/>
          <w:sz w:val="22"/>
          <w:szCs w:val="22"/>
        </w:rPr>
        <w:t xml:space="preserve">alkalmassági követelmények utólagos igazolásához - </w:t>
      </w:r>
      <w:r w:rsidRPr="002A7758">
        <w:rPr>
          <w:b/>
          <w:bCs/>
          <w:i/>
          <w:sz w:val="22"/>
          <w:szCs w:val="22"/>
        </w:rPr>
        <w:t>külön felhívásra</w:t>
      </w:r>
      <w:r w:rsidRPr="002A7758">
        <w:rPr>
          <w:bCs/>
          <w:i/>
          <w:sz w:val="22"/>
          <w:szCs w:val="22"/>
        </w:rPr>
        <w:t xml:space="preserve"> </w:t>
      </w:r>
      <w:r w:rsidR="00B62E49">
        <w:rPr>
          <w:bCs/>
          <w:i/>
          <w:sz w:val="22"/>
          <w:szCs w:val="22"/>
        </w:rPr>
        <w:t>–</w:t>
      </w:r>
      <w:r w:rsidRPr="002A7758">
        <w:rPr>
          <w:bCs/>
          <w:i/>
          <w:sz w:val="22"/>
          <w:szCs w:val="22"/>
        </w:rPr>
        <w:t xml:space="preserve"> benyújtandó</w:t>
      </w:r>
      <w:r w:rsidR="00B62E49">
        <w:rPr>
          <w:bCs/>
          <w:i/>
          <w:sz w:val="22"/>
          <w:szCs w:val="22"/>
        </w:rPr>
        <w:t xml:space="preserve"> </w:t>
      </w:r>
      <w:r w:rsidRPr="002A7758">
        <w:rPr>
          <w:bCs/>
          <w:i/>
          <w:sz w:val="22"/>
          <w:szCs w:val="22"/>
        </w:rPr>
        <w:t>nyilatkozatminta)</w:t>
      </w:r>
    </w:p>
    <w:p w14:paraId="4BB3F34B"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1896B1F" w14:textId="77777777" w:rsidR="00A7734D" w:rsidRPr="002A7758" w:rsidRDefault="00A7734D" w:rsidP="00E070CE">
      <w:pPr>
        <w:widowControl/>
        <w:shd w:val="clear" w:color="auto" w:fill="FFFFFF" w:themeFill="background1"/>
        <w:adjustRightInd/>
        <w:spacing w:line="240" w:lineRule="auto"/>
        <w:jc w:val="center"/>
        <w:textAlignment w:val="auto"/>
        <w:rPr>
          <w:b/>
          <w:i/>
          <w:sz w:val="22"/>
          <w:szCs w:val="22"/>
        </w:rPr>
      </w:pPr>
      <w:r w:rsidRPr="002A7758">
        <w:rPr>
          <w:b/>
          <w:i/>
          <w:sz w:val="22"/>
          <w:szCs w:val="22"/>
        </w:rPr>
        <w:t>NYILATKOZAT</w:t>
      </w:r>
      <w:r w:rsidRPr="002A7758">
        <w:rPr>
          <w:b/>
          <w:i/>
          <w:sz w:val="22"/>
          <w:szCs w:val="22"/>
          <w:vertAlign w:val="superscript"/>
        </w:rPr>
        <w:footnoteReference w:id="98"/>
      </w:r>
    </w:p>
    <w:p w14:paraId="1FDF6D2A"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96BA31F" w14:textId="77777777" w:rsidR="00A7734D" w:rsidRPr="002A7758" w:rsidRDefault="00A7734D" w:rsidP="00E070CE">
      <w:pPr>
        <w:widowControl/>
        <w:shd w:val="clear" w:color="auto" w:fill="FFFFFF" w:themeFill="background1"/>
        <w:adjustRightInd/>
        <w:spacing w:line="240" w:lineRule="auto"/>
        <w:textAlignment w:val="auto"/>
        <w:rPr>
          <w:sz w:val="22"/>
          <w:szCs w:val="22"/>
        </w:rPr>
      </w:pPr>
      <w:r w:rsidRPr="002A7758">
        <w:rPr>
          <w:sz w:val="22"/>
          <w:szCs w:val="22"/>
        </w:rPr>
        <w:t>Alulírott …………………….., mint a ………………… (</w:t>
      </w:r>
      <w:r w:rsidRPr="002A7758">
        <w:rPr>
          <w:i/>
          <w:sz w:val="22"/>
          <w:szCs w:val="22"/>
        </w:rPr>
        <w:t>ajánlattevő</w:t>
      </w:r>
      <w:r w:rsidRPr="002A7758">
        <w:rPr>
          <w:b/>
          <w:i/>
          <w:sz w:val="22"/>
          <w:szCs w:val="22"/>
        </w:rPr>
        <w:t>/</w:t>
      </w:r>
      <w:r w:rsidRPr="002A7758">
        <w:rPr>
          <w:i/>
          <w:sz w:val="22"/>
          <w:szCs w:val="22"/>
        </w:rPr>
        <w:t>az alkalmasság igazolása érdekében igénybe vett más szervezet</w:t>
      </w:r>
      <w:r w:rsidRPr="002A7758">
        <w:rPr>
          <w:i/>
          <w:sz w:val="22"/>
          <w:szCs w:val="22"/>
          <w:vertAlign w:val="superscript"/>
        </w:rPr>
        <w:footnoteReference w:id="99"/>
      </w:r>
      <w:r w:rsidRPr="002A7758">
        <w:rPr>
          <w:sz w:val="22"/>
          <w:szCs w:val="22"/>
        </w:rPr>
        <w:t xml:space="preserve">, székhely: ………………) </w:t>
      </w:r>
      <w:r w:rsidR="00B62E49">
        <w:rPr>
          <w:sz w:val="22"/>
          <w:szCs w:val="22"/>
        </w:rPr>
        <w:t>képviselője</w:t>
      </w:r>
      <w:r w:rsidRPr="002A7758">
        <w:rPr>
          <w:sz w:val="22"/>
          <w:szCs w:val="22"/>
        </w:rPr>
        <w:t xml:space="preserve"> az eljárást megindító felhívásban és </w:t>
      </w:r>
      <w:r w:rsidR="00F97558" w:rsidRPr="002A7758">
        <w:rPr>
          <w:sz w:val="22"/>
          <w:szCs w:val="22"/>
        </w:rPr>
        <w:t>a további közbeszerzési dokumentumokban</w:t>
      </w:r>
      <w:r w:rsidRPr="002A7758">
        <w:rPr>
          <w:sz w:val="22"/>
          <w:szCs w:val="22"/>
        </w:rPr>
        <w:t xml:space="preserve"> foglalt valamennyi formai és tartalmi követelmény, utasítás, kikötés és műszaki leírás gondos áttekintése után, </w:t>
      </w:r>
      <w:r w:rsidRPr="002A7758">
        <w:rPr>
          <w:bCs/>
          <w:sz w:val="22"/>
          <w:szCs w:val="22"/>
        </w:rPr>
        <w:t>a közbeszerzési eljárásokban az alkalmasság és a kizáró okok igazolásának, valamint a közbeszerzési műszaki leírás meghatározásának módjáról szóló 321/2015. (X. 30.) Kormányrendelet</w:t>
      </w:r>
      <w:r w:rsidRPr="002A7758">
        <w:rPr>
          <w:sz w:val="22"/>
          <w:szCs w:val="22"/>
        </w:rPr>
        <w:t xml:space="preserve"> 19. § (1) bekezdés c) pontjában foglaltaknak megfelelően</w:t>
      </w:r>
    </w:p>
    <w:p w14:paraId="115DC550"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5675ADD" w14:textId="77777777" w:rsidR="00A7734D" w:rsidRPr="002A7758" w:rsidRDefault="00A7734D"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n y i l a t k o z o m,</w:t>
      </w:r>
    </w:p>
    <w:p w14:paraId="7915B117"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037B345" w14:textId="22E9411D" w:rsidR="00A7734D" w:rsidRPr="002A7758" w:rsidRDefault="00A7734D" w:rsidP="00E070CE">
      <w:pPr>
        <w:widowControl/>
        <w:shd w:val="clear" w:color="auto" w:fill="FFFFFF" w:themeFill="background1"/>
        <w:adjustRightInd/>
        <w:spacing w:line="240" w:lineRule="auto"/>
        <w:textAlignment w:val="auto"/>
        <w:rPr>
          <w:sz w:val="22"/>
          <w:szCs w:val="22"/>
        </w:rPr>
      </w:pPr>
      <w:r w:rsidRPr="002A7758">
        <w:rPr>
          <w:sz w:val="22"/>
          <w:szCs w:val="22"/>
        </w:rPr>
        <w:t xml:space="preserve">hogy az </w:t>
      </w:r>
      <w:r w:rsidR="005C29FE">
        <w:rPr>
          <w:sz w:val="22"/>
          <w:szCs w:val="22"/>
        </w:rPr>
        <w:t xml:space="preserve">előző egy </w:t>
      </w:r>
      <w:r w:rsidR="005C29FE" w:rsidRPr="005C29FE">
        <w:rPr>
          <w:sz w:val="22"/>
          <w:szCs w:val="22"/>
        </w:rPr>
        <w:t>mérlegforduló nappal lezárt üzleti év közbeszerzés tárgya szerinti (mobil távközlési szolgáltatás nyújtása)</w:t>
      </w:r>
      <w:r w:rsidR="00E43B1B">
        <w:rPr>
          <w:sz w:val="22"/>
          <w:szCs w:val="22"/>
        </w:rPr>
        <w:t xml:space="preserve"> </w:t>
      </w:r>
      <w:r w:rsidR="005C29FE" w:rsidRPr="005C29FE">
        <w:rPr>
          <w:sz w:val="22"/>
          <w:szCs w:val="22"/>
        </w:rPr>
        <w:t>– általános forgalmi adó n</w:t>
      </w:r>
      <w:r w:rsidR="005C29FE">
        <w:rPr>
          <w:sz w:val="22"/>
          <w:szCs w:val="22"/>
        </w:rPr>
        <w:t xml:space="preserve">élkül számított – árbevételünk </w:t>
      </w:r>
      <w:r w:rsidRPr="002A7758">
        <w:rPr>
          <w:sz w:val="22"/>
          <w:szCs w:val="22"/>
        </w:rPr>
        <w:t>az alábbiak szerint alakult:</w:t>
      </w:r>
    </w:p>
    <w:p w14:paraId="03E537E9"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5267"/>
      </w:tblGrid>
      <w:tr w:rsidR="00F97558" w:rsidRPr="002A7758" w14:paraId="38F54B1B" w14:textId="77777777" w:rsidTr="00231D68">
        <w:trPr>
          <w:trHeight w:val="759"/>
        </w:trPr>
        <w:tc>
          <w:tcPr>
            <w:tcW w:w="3060" w:type="dxa"/>
            <w:shd w:val="clear" w:color="auto" w:fill="auto"/>
          </w:tcPr>
          <w:p w14:paraId="0B9E90F5" w14:textId="77777777" w:rsidR="00F97558" w:rsidRPr="002A7758" w:rsidRDefault="00F97558" w:rsidP="00E070CE">
            <w:pPr>
              <w:widowControl/>
              <w:shd w:val="clear" w:color="auto" w:fill="FFFFFF" w:themeFill="background1"/>
              <w:adjustRightInd/>
              <w:spacing w:line="240" w:lineRule="auto"/>
              <w:jc w:val="center"/>
              <w:textAlignment w:val="auto"/>
              <w:rPr>
                <w:sz w:val="22"/>
                <w:szCs w:val="22"/>
              </w:rPr>
            </w:pPr>
            <w:r w:rsidRPr="002A7758">
              <w:rPr>
                <w:b/>
                <w:bCs/>
                <w:sz w:val="22"/>
                <w:szCs w:val="22"/>
              </w:rPr>
              <w:t>Üzleti év</w:t>
            </w:r>
          </w:p>
        </w:tc>
        <w:tc>
          <w:tcPr>
            <w:tcW w:w="5411" w:type="dxa"/>
            <w:shd w:val="clear" w:color="auto" w:fill="auto"/>
          </w:tcPr>
          <w:p w14:paraId="5D2BBA07" w14:textId="77777777" w:rsidR="00D453AD" w:rsidRPr="0090651E" w:rsidRDefault="00F97558" w:rsidP="00D453AD">
            <w:pPr>
              <w:numPr>
                <w:ilvl w:val="12"/>
                <w:numId w:val="0"/>
              </w:numPr>
              <w:spacing w:line="240" w:lineRule="auto"/>
              <w:jc w:val="center"/>
            </w:pPr>
            <w:r w:rsidRPr="002A7758">
              <w:rPr>
                <w:bCs/>
                <w:sz w:val="22"/>
                <w:szCs w:val="22"/>
              </w:rPr>
              <w:t>közbeszerzés tárgya szerinti – általános forgalmi adó nélkül számított –</w:t>
            </w:r>
            <w:r w:rsidR="00D453AD">
              <w:rPr>
                <w:bCs/>
                <w:sz w:val="22"/>
                <w:szCs w:val="22"/>
              </w:rPr>
              <w:t xml:space="preserve"> </w:t>
            </w:r>
            <w:r w:rsidR="00D453AD" w:rsidRPr="000163B9">
              <w:rPr>
                <w:bCs/>
                <w:sz w:val="22"/>
                <w:szCs w:val="22"/>
              </w:rPr>
              <w:t>árbevétel</w:t>
            </w:r>
            <w:r w:rsidR="00D453AD" w:rsidRPr="0090651E">
              <w:rPr>
                <w:vertAlign w:val="superscript"/>
              </w:rPr>
              <w:footnoteReference w:id="100"/>
            </w:r>
          </w:p>
          <w:p w14:paraId="718C9321" w14:textId="77777777" w:rsidR="00F97558" w:rsidRPr="002A7758" w:rsidRDefault="00D453AD" w:rsidP="000163B9">
            <w:pPr>
              <w:numPr>
                <w:ilvl w:val="12"/>
                <w:numId w:val="0"/>
              </w:numPr>
              <w:spacing w:line="240" w:lineRule="auto"/>
              <w:jc w:val="center"/>
              <w:rPr>
                <w:sz w:val="22"/>
                <w:szCs w:val="22"/>
              </w:rPr>
            </w:pPr>
            <w:r w:rsidRPr="000163B9">
              <w:rPr>
                <w:bCs/>
                <w:sz w:val="22"/>
                <w:szCs w:val="22"/>
              </w:rPr>
              <w:t>Pénznem:…..</w:t>
            </w:r>
          </w:p>
        </w:tc>
      </w:tr>
      <w:tr w:rsidR="00A7734D" w:rsidRPr="002A7758" w14:paraId="5352FD88" w14:textId="77777777" w:rsidTr="00F97558">
        <w:tc>
          <w:tcPr>
            <w:tcW w:w="3060" w:type="dxa"/>
            <w:shd w:val="clear" w:color="auto" w:fill="auto"/>
          </w:tcPr>
          <w:p w14:paraId="354F16DD" w14:textId="77777777" w:rsidR="00F97558" w:rsidRPr="002A7758" w:rsidRDefault="00F97558" w:rsidP="00F97558">
            <w:pPr>
              <w:widowControl/>
              <w:shd w:val="clear" w:color="auto" w:fill="FFFFFF" w:themeFill="background1"/>
              <w:adjustRightInd/>
              <w:spacing w:line="240" w:lineRule="auto"/>
              <w:jc w:val="left"/>
              <w:textAlignment w:val="auto"/>
              <w:rPr>
                <w:sz w:val="22"/>
                <w:szCs w:val="22"/>
              </w:rPr>
            </w:pPr>
            <w:r w:rsidRPr="002A7758">
              <w:rPr>
                <w:sz w:val="22"/>
                <w:szCs w:val="22"/>
              </w:rPr>
              <w:t>… év … hó … naptól</w:t>
            </w:r>
          </w:p>
          <w:p w14:paraId="362CDDC6" w14:textId="77777777" w:rsidR="00A7734D" w:rsidRPr="002A7758" w:rsidRDefault="00F97558" w:rsidP="00F97558">
            <w:pPr>
              <w:widowControl/>
              <w:shd w:val="clear" w:color="auto" w:fill="FFFFFF" w:themeFill="background1"/>
              <w:adjustRightInd/>
              <w:spacing w:line="240" w:lineRule="auto"/>
              <w:jc w:val="left"/>
              <w:textAlignment w:val="auto"/>
              <w:rPr>
                <w:sz w:val="22"/>
                <w:szCs w:val="22"/>
              </w:rPr>
            </w:pPr>
            <w:r w:rsidRPr="002A7758">
              <w:rPr>
                <w:sz w:val="22"/>
                <w:szCs w:val="22"/>
              </w:rPr>
              <w:t>… év … hó… napig</w:t>
            </w:r>
          </w:p>
        </w:tc>
        <w:tc>
          <w:tcPr>
            <w:tcW w:w="5411" w:type="dxa"/>
            <w:shd w:val="clear" w:color="auto" w:fill="auto"/>
          </w:tcPr>
          <w:p w14:paraId="7244C553"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tc>
      </w:tr>
    </w:tbl>
    <w:p w14:paraId="31D53854"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BDEB3E6"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09A8600A" w14:textId="77777777" w:rsidR="00A7734D" w:rsidRPr="002A7758" w:rsidRDefault="00A7734D" w:rsidP="00E070CE">
      <w:pPr>
        <w:widowControl/>
        <w:shd w:val="clear" w:color="auto" w:fill="FFFFFF" w:themeFill="background1"/>
        <w:adjustRightInd/>
        <w:spacing w:line="240" w:lineRule="auto"/>
        <w:textAlignment w:val="auto"/>
        <w:rPr>
          <w:sz w:val="22"/>
          <w:szCs w:val="22"/>
        </w:rPr>
      </w:pPr>
      <w:r w:rsidRPr="002A7758">
        <w:rPr>
          <w:sz w:val="22"/>
          <w:szCs w:val="22"/>
        </w:rPr>
        <w:t xml:space="preserve">Jelen nyilatkozatot a BVH Zrt., mint Ajánlatkérő által </w:t>
      </w:r>
      <w:r w:rsidRPr="002A7758">
        <w:rPr>
          <w:b/>
          <w:i/>
          <w:sz w:val="22"/>
          <w:szCs w:val="22"/>
        </w:rPr>
        <w:t>„</w:t>
      </w:r>
      <w:r w:rsidR="00756875" w:rsidRPr="00756875">
        <w:rPr>
          <w:b/>
          <w:i/>
          <w:color w:val="000000"/>
          <w:sz w:val="22"/>
          <w:szCs w:val="22"/>
        </w:rPr>
        <w:t>Mobil távközlési szolgáltatások beszerzése</w:t>
      </w:r>
      <w:r w:rsidR="00D45F50">
        <w:rPr>
          <w:b/>
          <w:i/>
          <w:color w:val="000000"/>
          <w:sz w:val="22"/>
          <w:szCs w:val="22"/>
        </w:rPr>
        <w:t>”</w:t>
      </w:r>
      <w:r w:rsidR="00D45F50">
        <w:rPr>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w:t>
      </w:r>
      <w:r w:rsidR="00260503">
        <w:rPr>
          <w:sz w:val="22"/>
          <w:szCs w:val="22"/>
        </w:rPr>
        <w:t>.</w:t>
      </w:r>
    </w:p>
    <w:p w14:paraId="1B791F2D"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10ADB607"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732CD241" w14:textId="77777777" w:rsidR="00C6030C" w:rsidRDefault="00C6030C" w:rsidP="00C6030C">
      <w:pPr>
        <w:pStyle w:val="Listaszerbekezds"/>
        <w:shd w:val="clear" w:color="auto" w:fill="FFFFFF" w:themeFill="background1"/>
        <w:ind w:left="284"/>
        <w:contextualSpacing/>
        <w:rPr>
          <w:sz w:val="22"/>
          <w:szCs w:val="22"/>
        </w:rPr>
      </w:pPr>
    </w:p>
    <w:p w14:paraId="198AEBCC" w14:textId="77777777" w:rsidR="00C6030C" w:rsidRPr="002A7758" w:rsidRDefault="00C6030C" w:rsidP="00C6030C">
      <w:pPr>
        <w:pStyle w:val="Listaszerbekezds"/>
        <w:shd w:val="clear" w:color="auto" w:fill="FFFFFF" w:themeFill="background1"/>
        <w:ind w:left="284"/>
        <w:contextualSpacing/>
        <w:rPr>
          <w:sz w:val="22"/>
          <w:szCs w:val="22"/>
        </w:rPr>
      </w:pPr>
    </w:p>
    <w:p w14:paraId="01849F0B"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7D629BC"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4E0BE8BD"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40D09211"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39EC7EFD"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1C806E12" w14:textId="77777777" w:rsidR="00260503" w:rsidRDefault="00260503">
      <w:pPr>
        <w:widowControl/>
        <w:adjustRightInd/>
        <w:spacing w:after="200" w:line="276" w:lineRule="auto"/>
        <w:jc w:val="left"/>
        <w:textAlignment w:val="auto"/>
        <w:rPr>
          <w:sz w:val="22"/>
          <w:szCs w:val="22"/>
        </w:rPr>
      </w:pPr>
      <w:r>
        <w:rPr>
          <w:sz w:val="22"/>
          <w:szCs w:val="22"/>
        </w:rPr>
        <w:br w:type="page"/>
      </w:r>
    </w:p>
    <w:p w14:paraId="060B5E7E" w14:textId="77777777" w:rsidR="00260503" w:rsidRDefault="0069023A" w:rsidP="00492D94">
      <w:pPr>
        <w:widowControl/>
        <w:shd w:val="clear" w:color="auto" w:fill="FFFFFF" w:themeFill="background1"/>
        <w:adjustRightInd/>
        <w:spacing w:line="240" w:lineRule="auto"/>
        <w:jc w:val="right"/>
        <w:textAlignment w:val="auto"/>
        <w:rPr>
          <w:i/>
          <w:sz w:val="22"/>
          <w:szCs w:val="22"/>
        </w:rPr>
      </w:pPr>
      <w:bookmarkStart w:id="75" w:name="_Toc327287255"/>
      <w:r w:rsidRPr="002A7758">
        <w:rPr>
          <w:i/>
          <w:sz w:val="22"/>
          <w:szCs w:val="22"/>
        </w:rPr>
        <w:lastRenderedPageBreak/>
        <w:t>1</w:t>
      </w:r>
      <w:r w:rsidR="005B140A">
        <w:rPr>
          <w:i/>
          <w:sz w:val="22"/>
          <w:szCs w:val="22"/>
        </w:rPr>
        <w:t>9</w:t>
      </w:r>
      <w:r w:rsidRPr="002A7758">
        <w:rPr>
          <w:i/>
          <w:sz w:val="22"/>
          <w:szCs w:val="22"/>
        </w:rPr>
        <w:t xml:space="preserve">. számú </w:t>
      </w:r>
      <w:r w:rsidR="00260503">
        <w:rPr>
          <w:i/>
          <w:sz w:val="22"/>
          <w:szCs w:val="22"/>
        </w:rPr>
        <w:t>minta</w:t>
      </w:r>
    </w:p>
    <w:p w14:paraId="7D34B2DB" w14:textId="77777777" w:rsidR="0069023A" w:rsidRPr="002A7758" w:rsidRDefault="00260503"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 xml:space="preserve"> </w:t>
      </w:r>
      <w:r w:rsidR="0069023A" w:rsidRPr="002A7758">
        <w:rPr>
          <w:i/>
          <w:sz w:val="22"/>
          <w:szCs w:val="22"/>
        </w:rPr>
        <w:t>(</w:t>
      </w:r>
      <w:r w:rsidR="0069023A" w:rsidRPr="002A7758">
        <w:rPr>
          <w:bCs/>
          <w:i/>
          <w:sz w:val="22"/>
          <w:szCs w:val="22"/>
        </w:rPr>
        <w:t xml:space="preserve">alkalmassági követelmények utólagos igazolásához - </w:t>
      </w:r>
      <w:r w:rsidR="0069023A" w:rsidRPr="002A7758">
        <w:rPr>
          <w:b/>
          <w:bCs/>
          <w:i/>
          <w:sz w:val="22"/>
          <w:szCs w:val="22"/>
        </w:rPr>
        <w:t>külön felhívásra</w:t>
      </w:r>
      <w:r w:rsidR="0069023A" w:rsidRPr="002A7758">
        <w:rPr>
          <w:bCs/>
          <w:i/>
          <w:sz w:val="22"/>
          <w:szCs w:val="22"/>
        </w:rPr>
        <w:t xml:space="preserve"> - benyújtandó nyilatkozatminta)</w:t>
      </w:r>
    </w:p>
    <w:p w14:paraId="69BE6667" w14:textId="77777777" w:rsidR="0069023A" w:rsidRPr="002A7758" w:rsidRDefault="0069023A" w:rsidP="00E070CE">
      <w:pPr>
        <w:widowControl/>
        <w:shd w:val="clear" w:color="auto" w:fill="FFFFFF" w:themeFill="background1"/>
        <w:adjustRightInd/>
        <w:spacing w:line="240" w:lineRule="auto"/>
        <w:jc w:val="center"/>
        <w:textAlignment w:val="auto"/>
        <w:rPr>
          <w:b/>
          <w:bCs/>
          <w:i/>
          <w:iCs/>
          <w:sz w:val="22"/>
          <w:szCs w:val="22"/>
        </w:rPr>
      </w:pPr>
    </w:p>
    <w:p w14:paraId="486B7E85" w14:textId="77777777" w:rsidR="00A7734D" w:rsidRPr="002A7758" w:rsidRDefault="00A7734D" w:rsidP="00E070CE">
      <w:pPr>
        <w:widowControl/>
        <w:shd w:val="clear" w:color="auto" w:fill="FFFFFF" w:themeFill="background1"/>
        <w:adjustRightInd/>
        <w:spacing w:line="240" w:lineRule="auto"/>
        <w:jc w:val="center"/>
        <w:textAlignment w:val="auto"/>
        <w:rPr>
          <w:b/>
          <w:bCs/>
          <w:i/>
          <w:iCs/>
          <w:sz w:val="22"/>
          <w:szCs w:val="22"/>
        </w:rPr>
      </w:pPr>
      <w:r w:rsidRPr="002A7758">
        <w:rPr>
          <w:b/>
          <w:bCs/>
          <w:i/>
          <w:iCs/>
          <w:sz w:val="22"/>
          <w:szCs w:val="22"/>
        </w:rPr>
        <w:t xml:space="preserve">NYILATKOZAT </w:t>
      </w:r>
      <w:r w:rsidRPr="002A7758">
        <w:rPr>
          <w:bCs/>
          <w:i/>
          <w:iCs/>
          <w:sz w:val="22"/>
          <w:szCs w:val="22"/>
          <w:vertAlign w:val="superscript"/>
        </w:rPr>
        <w:footnoteReference w:id="101"/>
      </w:r>
      <w:bookmarkEnd w:id="75"/>
      <w:r w:rsidRPr="002A7758">
        <w:rPr>
          <w:b/>
          <w:bCs/>
          <w:i/>
          <w:iCs/>
          <w:sz w:val="22"/>
          <w:szCs w:val="22"/>
          <w:vertAlign w:val="superscript"/>
        </w:rPr>
        <w:footnoteReference w:id="102"/>
      </w:r>
    </w:p>
    <w:p w14:paraId="5EE18CE1"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0DE68868" w14:textId="77777777" w:rsidR="00A7734D" w:rsidRPr="002A7758" w:rsidRDefault="00A7734D" w:rsidP="00260503">
      <w:pPr>
        <w:widowControl/>
        <w:shd w:val="clear" w:color="auto" w:fill="FFFFFF" w:themeFill="background1"/>
        <w:adjustRightInd/>
        <w:spacing w:line="240" w:lineRule="auto"/>
        <w:ind w:right="401"/>
        <w:jc w:val="center"/>
        <w:textAlignment w:val="auto"/>
        <w:rPr>
          <w:sz w:val="22"/>
          <w:szCs w:val="22"/>
        </w:rPr>
      </w:pPr>
      <w:r w:rsidRPr="002A7758">
        <w:rPr>
          <w:sz w:val="22"/>
          <w:szCs w:val="22"/>
        </w:rPr>
        <w:t>Alulírott …………………. mint a(z) …………………………………….. képviselője  büntetőjogi felelősségem teljes tudatában</w:t>
      </w:r>
    </w:p>
    <w:p w14:paraId="600BAA23" w14:textId="77777777" w:rsidR="00A7734D" w:rsidRPr="002A7758" w:rsidRDefault="00A7734D" w:rsidP="00E070CE">
      <w:pPr>
        <w:widowControl/>
        <w:shd w:val="clear" w:color="auto" w:fill="FFFFFF" w:themeFill="background1"/>
        <w:adjustRightInd/>
        <w:spacing w:line="240" w:lineRule="auto"/>
        <w:jc w:val="center"/>
        <w:textAlignment w:val="auto"/>
        <w:rPr>
          <w:sz w:val="22"/>
          <w:szCs w:val="22"/>
        </w:rPr>
      </w:pPr>
    </w:p>
    <w:p w14:paraId="3A8AEEEF" w14:textId="77777777" w:rsidR="00A7734D" w:rsidRPr="002A7758" w:rsidRDefault="00A7734D"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n y i l a t k o z o m / n y i l a t k o z z u k</w:t>
      </w:r>
      <w:r w:rsidRPr="002A7758">
        <w:rPr>
          <w:b/>
          <w:sz w:val="22"/>
          <w:szCs w:val="22"/>
          <w:vertAlign w:val="superscript"/>
        </w:rPr>
        <w:footnoteReference w:id="103"/>
      </w:r>
      <w:r w:rsidRPr="002A7758">
        <w:rPr>
          <w:b/>
          <w:sz w:val="22"/>
          <w:szCs w:val="22"/>
        </w:rPr>
        <w:t>,</w:t>
      </w:r>
    </w:p>
    <w:p w14:paraId="7EFD2814" w14:textId="77777777" w:rsidR="00A7734D" w:rsidRPr="002A7758" w:rsidRDefault="00A7734D" w:rsidP="00E070CE">
      <w:pPr>
        <w:widowControl/>
        <w:shd w:val="clear" w:color="auto" w:fill="FFFFFF" w:themeFill="background1"/>
        <w:adjustRightInd/>
        <w:spacing w:line="240" w:lineRule="auto"/>
        <w:jc w:val="left"/>
        <w:textAlignment w:val="auto"/>
        <w:rPr>
          <w:b/>
          <w:sz w:val="22"/>
          <w:szCs w:val="22"/>
        </w:rPr>
      </w:pPr>
    </w:p>
    <w:p w14:paraId="50F77EA0" w14:textId="77777777" w:rsidR="00A7734D" w:rsidRPr="002A7758" w:rsidRDefault="00A7734D" w:rsidP="00260503">
      <w:pPr>
        <w:widowControl/>
        <w:shd w:val="clear" w:color="auto" w:fill="FFFFFF" w:themeFill="background1"/>
        <w:adjustRightInd/>
        <w:spacing w:line="240" w:lineRule="auto"/>
        <w:ind w:right="272"/>
        <w:jc w:val="left"/>
        <w:textAlignment w:val="auto"/>
        <w:rPr>
          <w:sz w:val="22"/>
          <w:szCs w:val="22"/>
        </w:rPr>
      </w:pPr>
      <w:r w:rsidRPr="002A7758">
        <w:rPr>
          <w:sz w:val="22"/>
          <w:szCs w:val="22"/>
        </w:rPr>
        <w:t xml:space="preserve">hogy általunk az </w:t>
      </w:r>
      <w:r w:rsidRPr="002A7758">
        <w:rPr>
          <w:b/>
          <w:sz w:val="22"/>
          <w:szCs w:val="22"/>
          <w:u w:val="single"/>
        </w:rPr>
        <w:t>eljárást megindító felhívás feladásától</w:t>
      </w:r>
      <w:r w:rsidRPr="002A7758">
        <w:rPr>
          <w:b/>
          <w:sz w:val="22"/>
          <w:szCs w:val="22"/>
          <w:vertAlign w:val="superscript"/>
        </w:rPr>
        <w:footnoteReference w:id="104"/>
      </w:r>
      <w:r w:rsidRPr="002A7758">
        <w:rPr>
          <w:sz w:val="22"/>
          <w:szCs w:val="22"/>
        </w:rPr>
        <w:t xml:space="preserve"> visszafelé számított </w:t>
      </w:r>
      <w:r w:rsidRPr="002A7758">
        <w:rPr>
          <w:b/>
          <w:sz w:val="22"/>
          <w:szCs w:val="22"/>
          <w:u w:val="single"/>
        </w:rPr>
        <w:t>három év</w:t>
      </w:r>
      <w:r w:rsidRPr="002A7758">
        <w:rPr>
          <w:sz w:val="22"/>
          <w:szCs w:val="22"/>
        </w:rPr>
        <w:t>ben (36 hónapban) a referenciáink a következők:</w:t>
      </w:r>
    </w:p>
    <w:p w14:paraId="41C1A79A"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tbl>
      <w:tblPr>
        <w:tblW w:w="7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925"/>
        <w:gridCol w:w="1402"/>
        <w:gridCol w:w="1444"/>
        <w:gridCol w:w="1438"/>
        <w:gridCol w:w="1389"/>
        <w:gridCol w:w="986"/>
      </w:tblGrid>
      <w:tr w:rsidR="00E43B1B" w:rsidRPr="002A7758" w14:paraId="46EFEC66" w14:textId="77777777" w:rsidTr="000010B0">
        <w:trPr>
          <w:jc w:val="center"/>
        </w:trPr>
        <w:tc>
          <w:tcPr>
            <w:tcW w:w="1247" w:type="dxa"/>
            <w:shd w:val="clear" w:color="auto" w:fill="auto"/>
            <w:vAlign w:val="center"/>
          </w:tcPr>
          <w:p w14:paraId="3D4792DE" w14:textId="77777777" w:rsidR="00E43B1B" w:rsidRPr="002A7758" w:rsidRDefault="00E43B1B" w:rsidP="00492D94">
            <w:pPr>
              <w:widowControl/>
              <w:shd w:val="clear" w:color="auto" w:fill="FFFFFF" w:themeFill="background1"/>
              <w:adjustRightInd/>
              <w:spacing w:line="240" w:lineRule="auto"/>
              <w:jc w:val="center"/>
              <w:textAlignment w:val="auto"/>
              <w:rPr>
                <w:i/>
                <w:sz w:val="22"/>
                <w:szCs w:val="22"/>
              </w:rPr>
            </w:pPr>
            <w:r w:rsidRPr="002A7758">
              <w:rPr>
                <w:sz w:val="22"/>
                <w:szCs w:val="22"/>
              </w:rPr>
              <w:t>A szerződést kötő másik fél megnevezése, székhelye</w:t>
            </w:r>
          </w:p>
        </w:tc>
        <w:tc>
          <w:tcPr>
            <w:tcW w:w="811" w:type="dxa"/>
            <w:shd w:val="clear" w:color="auto" w:fill="auto"/>
            <w:vAlign w:val="center"/>
          </w:tcPr>
          <w:p w14:paraId="7DDA12E8"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sidRPr="002A7758">
              <w:rPr>
                <w:sz w:val="22"/>
                <w:szCs w:val="22"/>
              </w:rPr>
              <w:t>A szállítás tárgya</w:t>
            </w:r>
          </w:p>
        </w:tc>
        <w:tc>
          <w:tcPr>
            <w:tcW w:w="1211" w:type="dxa"/>
            <w:shd w:val="clear" w:color="auto" w:fill="auto"/>
            <w:vAlign w:val="center"/>
          </w:tcPr>
          <w:p w14:paraId="4D0E7FA8" w14:textId="77777777" w:rsidR="00E43B1B" w:rsidRPr="002A7758" w:rsidRDefault="00E43B1B" w:rsidP="00492D94">
            <w:pPr>
              <w:widowControl/>
              <w:shd w:val="clear" w:color="auto" w:fill="FFFFFF" w:themeFill="background1"/>
              <w:adjustRightInd/>
              <w:spacing w:line="240" w:lineRule="auto"/>
              <w:jc w:val="center"/>
              <w:textAlignment w:val="auto"/>
              <w:rPr>
                <w:i/>
                <w:sz w:val="22"/>
                <w:szCs w:val="22"/>
              </w:rPr>
            </w:pPr>
            <w:r>
              <w:rPr>
                <w:sz w:val="22"/>
                <w:szCs w:val="22"/>
              </w:rPr>
              <w:t>T</w:t>
            </w:r>
            <w:r w:rsidRPr="002A7758">
              <w:rPr>
                <w:sz w:val="22"/>
                <w:szCs w:val="22"/>
              </w:rPr>
              <w:t>eljesítés ideje</w:t>
            </w:r>
            <w:r>
              <w:rPr>
                <w:sz w:val="22"/>
                <w:szCs w:val="22"/>
              </w:rPr>
              <w:t xml:space="preserve"> év/hónap/nap (kezdés és befejezés)</w:t>
            </w:r>
          </w:p>
        </w:tc>
        <w:tc>
          <w:tcPr>
            <w:tcW w:w="1247" w:type="dxa"/>
            <w:shd w:val="clear" w:color="auto" w:fill="auto"/>
            <w:vAlign w:val="center"/>
          </w:tcPr>
          <w:p w14:paraId="40443363"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sidRPr="002A7758">
              <w:rPr>
                <w:sz w:val="22"/>
                <w:szCs w:val="22"/>
              </w:rPr>
              <w:t>A referenciát adó személy megnevezése, elérhetősége</w:t>
            </w:r>
          </w:p>
          <w:p w14:paraId="13743143" w14:textId="77777777" w:rsidR="00E43B1B" w:rsidRPr="002A7758" w:rsidRDefault="00E43B1B" w:rsidP="00492D94">
            <w:pPr>
              <w:widowControl/>
              <w:shd w:val="clear" w:color="auto" w:fill="FFFFFF" w:themeFill="background1"/>
              <w:adjustRightInd/>
              <w:spacing w:line="240" w:lineRule="auto"/>
              <w:jc w:val="center"/>
              <w:textAlignment w:val="auto"/>
              <w:rPr>
                <w:i/>
                <w:sz w:val="22"/>
                <w:szCs w:val="22"/>
              </w:rPr>
            </w:pPr>
            <w:r w:rsidRPr="002A7758">
              <w:rPr>
                <w:sz w:val="22"/>
                <w:szCs w:val="22"/>
              </w:rPr>
              <w:t>(telefon- és faxszám)</w:t>
            </w:r>
          </w:p>
        </w:tc>
        <w:tc>
          <w:tcPr>
            <w:tcW w:w="1242" w:type="dxa"/>
          </w:tcPr>
          <w:p w14:paraId="6B929813"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sidRPr="005C29FE">
              <w:rPr>
                <w:sz w:val="22"/>
                <w:szCs w:val="22"/>
              </w:rPr>
              <w:t>korábbi szolgáltatás mennyiségére utaló más adat (előfizetői szám, a szerződésen belüli SIM kártyák száma)</w:t>
            </w:r>
          </w:p>
        </w:tc>
        <w:tc>
          <w:tcPr>
            <w:tcW w:w="1201" w:type="dxa"/>
            <w:shd w:val="clear" w:color="auto" w:fill="auto"/>
            <w:vAlign w:val="center"/>
          </w:tcPr>
          <w:p w14:paraId="71E10EB4"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sidRPr="002A7758">
              <w:rPr>
                <w:sz w:val="22"/>
                <w:szCs w:val="22"/>
              </w:rPr>
              <w:t>A teljesítés az előírásoknak és a szerződésnek megfelelően történt</w:t>
            </w:r>
          </w:p>
          <w:p w14:paraId="61FE0EB1" w14:textId="77777777" w:rsidR="00E43B1B" w:rsidRPr="002A7758" w:rsidRDefault="00E43B1B" w:rsidP="00492D94">
            <w:pPr>
              <w:widowControl/>
              <w:shd w:val="clear" w:color="auto" w:fill="FFFFFF" w:themeFill="background1"/>
              <w:adjustRightInd/>
              <w:spacing w:line="240" w:lineRule="auto"/>
              <w:jc w:val="center"/>
              <w:textAlignment w:val="auto"/>
              <w:rPr>
                <w:i/>
                <w:sz w:val="22"/>
                <w:szCs w:val="22"/>
              </w:rPr>
            </w:pPr>
            <w:r w:rsidRPr="002A7758">
              <w:rPr>
                <w:sz w:val="22"/>
                <w:szCs w:val="22"/>
              </w:rPr>
              <w:t>(igen, nem)</w:t>
            </w:r>
          </w:p>
        </w:tc>
        <w:tc>
          <w:tcPr>
            <w:tcW w:w="862" w:type="dxa"/>
          </w:tcPr>
          <w:p w14:paraId="6A868D84"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Pr>
                <w:sz w:val="22"/>
                <w:szCs w:val="22"/>
              </w:rPr>
              <w:t>Saját teljesítés aránya (%)</w:t>
            </w:r>
          </w:p>
        </w:tc>
      </w:tr>
      <w:tr w:rsidR="00E43B1B" w:rsidRPr="002A7758" w14:paraId="65241441" w14:textId="77777777" w:rsidTr="000010B0">
        <w:trPr>
          <w:jc w:val="center"/>
        </w:trPr>
        <w:tc>
          <w:tcPr>
            <w:tcW w:w="1247" w:type="dxa"/>
            <w:vAlign w:val="center"/>
          </w:tcPr>
          <w:p w14:paraId="7D4CF106"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11" w:type="dxa"/>
            <w:vAlign w:val="center"/>
          </w:tcPr>
          <w:p w14:paraId="0BC76992"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11" w:type="dxa"/>
            <w:shd w:val="clear" w:color="auto" w:fill="auto"/>
            <w:vAlign w:val="center"/>
          </w:tcPr>
          <w:p w14:paraId="67B34F24"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7" w:type="dxa"/>
            <w:shd w:val="clear" w:color="auto" w:fill="auto"/>
            <w:vAlign w:val="center"/>
          </w:tcPr>
          <w:p w14:paraId="64F0021A"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2" w:type="dxa"/>
          </w:tcPr>
          <w:p w14:paraId="668D7A1B"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01" w:type="dxa"/>
            <w:vAlign w:val="center"/>
          </w:tcPr>
          <w:p w14:paraId="5C9255C4"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62" w:type="dxa"/>
          </w:tcPr>
          <w:p w14:paraId="74F138FC"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r>
      <w:tr w:rsidR="00E43B1B" w:rsidRPr="002A7758" w14:paraId="5C474EE3" w14:textId="77777777" w:rsidTr="000010B0">
        <w:trPr>
          <w:jc w:val="center"/>
        </w:trPr>
        <w:tc>
          <w:tcPr>
            <w:tcW w:w="1247" w:type="dxa"/>
            <w:vAlign w:val="center"/>
          </w:tcPr>
          <w:p w14:paraId="3429F36E"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11" w:type="dxa"/>
            <w:vAlign w:val="center"/>
          </w:tcPr>
          <w:p w14:paraId="486C996E"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11" w:type="dxa"/>
            <w:shd w:val="clear" w:color="auto" w:fill="auto"/>
            <w:vAlign w:val="center"/>
          </w:tcPr>
          <w:p w14:paraId="7E7165BF"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7" w:type="dxa"/>
            <w:shd w:val="clear" w:color="auto" w:fill="auto"/>
            <w:vAlign w:val="center"/>
          </w:tcPr>
          <w:p w14:paraId="5F595A7A"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2" w:type="dxa"/>
          </w:tcPr>
          <w:p w14:paraId="01F0F189"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01" w:type="dxa"/>
            <w:vAlign w:val="center"/>
          </w:tcPr>
          <w:p w14:paraId="136EC7E0"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62" w:type="dxa"/>
          </w:tcPr>
          <w:p w14:paraId="1BF68B36"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r>
      <w:tr w:rsidR="00E43B1B" w:rsidRPr="002A7758" w14:paraId="20E6E0D3" w14:textId="77777777" w:rsidTr="000010B0">
        <w:trPr>
          <w:jc w:val="center"/>
        </w:trPr>
        <w:tc>
          <w:tcPr>
            <w:tcW w:w="1247" w:type="dxa"/>
            <w:vAlign w:val="center"/>
          </w:tcPr>
          <w:p w14:paraId="36AA441D"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11" w:type="dxa"/>
            <w:vAlign w:val="center"/>
          </w:tcPr>
          <w:p w14:paraId="3D03EAB8"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11" w:type="dxa"/>
            <w:shd w:val="clear" w:color="auto" w:fill="auto"/>
            <w:vAlign w:val="center"/>
          </w:tcPr>
          <w:p w14:paraId="5C8D4BE8"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7" w:type="dxa"/>
            <w:shd w:val="clear" w:color="auto" w:fill="auto"/>
            <w:vAlign w:val="center"/>
          </w:tcPr>
          <w:p w14:paraId="33A5E73D"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2" w:type="dxa"/>
          </w:tcPr>
          <w:p w14:paraId="7EA4CE79"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01" w:type="dxa"/>
            <w:vAlign w:val="center"/>
          </w:tcPr>
          <w:p w14:paraId="1391E475"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62" w:type="dxa"/>
          </w:tcPr>
          <w:p w14:paraId="5EF61094"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r>
    </w:tbl>
    <w:p w14:paraId="544BB713"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77BB251F" w14:textId="77777777" w:rsidR="00A7734D" w:rsidRPr="002A7758" w:rsidRDefault="00A7734D" w:rsidP="00492D94">
      <w:pPr>
        <w:widowControl/>
        <w:shd w:val="clear" w:color="auto" w:fill="FFFFFF" w:themeFill="background1"/>
        <w:adjustRightInd/>
        <w:spacing w:line="240" w:lineRule="auto"/>
        <w:textAlignment w:val="auto"/>
        <w:rPr>
          <w:sz w:val="22"/>
          <w:szCs w:val="22"/>
          <w:vertAlign w:val="superscript"/>
        </w:rPr>
      </w:pPr>
      <w:r w:rsidRPr="002A7758">
        <w:rPr>
          <w:sz w:val="22"/>
          <w:szCs w:val="22"/>
        </w:rPr>
        <w:t xml:space="preserve">Jelen nyilatkozatot a BVH Zrt., mint Ajánlatkérő által </w:t>
      </w:r>
      <w:r w:rsidRPr="002A7758">
        <w:rPr>
          <w:b/>
          <w:i/>
          <w:sz w:val="22"/>
          <w:szCs w:val="22"/>
        </w:rPr>
        <w:t>„</w:t>
      </w:r>
      <w:r w:rsidR="00756875" w:rsidRPr="00756875">
        <w:rPr>
          <w:b/>
          <w:i/>
          <w:sz w:val="22"/>
          <w:szCs w:val="22"/>
        </w:rPr>
        <w:t>Mobil távközlési szolgáltatások beszerzése</w:t>
      </w:r>
      <w:r w:rsidR="00D45F50" w:rsidRPr="00D45F50">
        <w:rPr>
          <w:b/>
          <w:i/>
          <w:sz w:val="22"/>
          <w:szCs w:val="22"/>
        </w:rPr>
        <w:t xml:space="preserve">” </w:t>
      </w:r>
      <w:r w:rsidRPr="002A7758">
        <w:rPr>
          <w:sz w:val="22"/>
          <w:szCs w:val="22"/>
        </w:rPr>
        <w:t>címen indított közbeszerzési eljárásban az ajánlat részeként teszem/tesszük</w:t>
      </w:r>
      <w:r w:rsidRPr="002A7758">
        <w:rPr>
          <w:sz w:val="22"/>
          <w:szCs w:val="22"/>
          <w:vertAlign w:val="superscript"/>
        </w:rPr>
        <w:footnoteReference w:id="105"/>
      </w:r>
      <w:r w:rsidRPr="002A7758">
        <w:rPr>
          <w:sz w:val="22"/>
          <w:szCs w:val="22"/>
          <w:vertAlign w:val="superscript"/>
        </w:rPr>
        <w:t>.</w:t>
      </w:r>
    </w:p>
    <w:p w14:paraId="618C1291"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5B12BB4"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08E668DE" w14:textId="77777777" w:rsidR="00C6030C" w:rsidRDefault="00C6030C" w:rsidP="00C6030C">
      <w:pPr>
        <w:pStyle w:val="Listaszerbekezds"/>
        <w:shd w:val="clear" w:color="auto" w:fill="FFFFFF" w:themeFill="background1"/>
        <w:ind w:left="284"/>
        <w:contextualSpacing/>
        <w:rPr>
          <w:sz w:val="22"/>
          <w:szCs w:val="22"/>
        </w:rPr>
      </w:pPr>
    </w:p>
    <w:p w14:paraId="0A51C346"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7DBD17DD"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A496568"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BC53E32"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4CC424D1"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(Cégszerű aláírás a kötelezettségvállalásra jogo-sult/jogosultak, vagy aláírás a meghatalmazott/meghatalmazottak részéről)</w:t>
            </w:r>
          </w:p>
        </w:tc>
      </w:tr>
    </w:tbl>
    <w:p w14:paraId="6B71E25F" w14:textId="501F0130" w:rsidR="00610C0C" w:rsidRPr="002A7758" w:rsidRDefault="00610C0C" w:rsidP="00610C0C">
      <w:pPr>
        <w:widowControl/>
        <w:adjustRightInd/>
        <w:spacing w:after="200" w:line="276" w:lineRule="auto"/>
        <w:jc w:val="left"/>
        <w:textAlignment w:val="auto"/>
        <w:rPr>
          <w:sz w:val="22"/>
          <w:szCs w:val="22"/>
        </w:rPr>
      </w:pPr>
    </w:p>
    <w:sectPr w:rsidR="00610C0C" w:rsidRPr="002A7758" w:rsidSect="00492D94">
      <w:headerReference w:type="default" r:id="rId9"/>
      <w:foot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4E1D2" w14:textId="77777777" w:rsidR="00EC2472" w:rsidRDefault="00EC2472" w:rsidP="004E5D22">
      <w:pPr>
        <w:spacing w:line="240" w:lineRule="auto"/>
      </w:pPr>
      <w:r>
        <w:separator/>
      </w:r>
    </w:p>
  </w:endnote>
  <w:endnote w:type="continuationSeparator" w:id="0">
    <w:p w14:paraId="142D57F5" w14:textId="77777777" w:rsidR="00EC2472" w:rsidRDefault="00EC2472" w:rsidP="004E5D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mp;#39">
    <w:altName w:val="Times New Roman"/>
    <w:panose1 w:val="00000000000000000000"/>
    <w:charset w:val="00"/>
    <w:family w:val="roman"/>
    <w:notTrueType/>
    <w:pitch w:val="default"/>
    <w:sig w:usb0="00000003" w:usb1="00000000" w:usb2="00000000" w:usb3="00000000" w:csb0="00000001" w:csb1="00000000"/>
  </w:font>
  <w:font w:name="EUAlbertina">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2A06C" w14:textId="6122724C" w:rsidR="00EC2472" w:rsidRPr="00AF12C5" w:rsidRDefault="00EC2472" w:rsidP="00AC4690">
    <w:pPr>
      <w:pStyle w:val="llb"/>
      <w:rPr>
        <w:rFonts w:ascii="Arial" w:hAnsi="Arial" w:cs="Arial"/>
        <w:b/>
        <w:sz w:val="48"/>
      </w:rPr>
    </w:pPr>
    <w:r w:rsidRPr="00AF12C5">
      <w:rPr>
        <w:rFonts w:ascii="Arial" w:hAnsi="Arial" w:cs="Arial"/>
        <w:b/>
        <w:sz w:val="48"/>
      </w:rPr>
      <w:tab/>
    </w:r>
    <w:r>
      <w:fldChar w:fldCharType="begin"/>
    </w:r>
    <w:r>
      <w:instrText xml:space="preserve"> PAGE  \* MERGEFORMAT </w:instrText>
    </w:r>
    <w:r>
      <w:fldChar w:fldCharType="separate"/>
    </w:r>
    <w:r w:rsidR="007E17EC">
      <w:rPr>
        <w:noProof/>
      </w:rPr>
      <w:t>6</w:t>
    </w:r>
    <w: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5C5FD" w14:textId="41DC0C2F" w:rsidR="00EC2472" w:rsidRPr="009534F4" w:rsidRDefault="00EC2472" w:rsidP="004E5D22">
    <w:pPr>
      <w:pStyle w:val="llb"/>
      <w:spacing w:line="240" w:lineRule="auto"/>
      <w:jc w:val="center"/>
      <w:rPr>
        <w:rFonts w:ascii="Arial" w:hAnsi="Arial" w:cs="Arial"/>
        <w:sz w:val="18"/>
        <w:szCs w:val="18"/>
      </w:rPr>
    </w:pPr>
    <w:r w:rsidRPr="009534F4">
      <w:rPr>
        <w:rFonts w:ascii="Arial" w:hAnsi="Arial" w:cs="Arial"/>
        <w:b/>
        <w:sz w:val="18"/>
        <w:szCs w:val="18"/>
      </w:rPr>
      <w:fldChar w:fldCharType="begin"/>
    </w:r>
    <w:r w:rsidRPr="009534F4">
      <w:rPr>
        <w:rFonts w:ascii="Arial" w:hAnsi="Arial" w:cs="Arial"/>
        <w:b/>
        <w:sz w:val="18"/>
        <w:szCs w:val="18"/>
      </w:rPr>
      <w:instrText>PAGE</w:instrText>
    </w:r>
    <w:r w:rsidRPr="009534F4">
      <w:rPr>
        <w:rFonts w:ascii="Arial" w:hAnsi="Arial" w:cs="Arial"/>
        <w:b/>
        <w:sz w:val="18"/>
        <w:szCs w:val="18"/>
      </w:rPr>
      <w:fldChar w:fldCharType="separate"/>
    </w:r>
    <w:r w:rsidR="007E17EC">
      <w:rPr>
        <w:rFonts w:ascii="Arial" w:hAnsi="Arial" w:cs="Arial"/>
        <w:b/>
        <w:noProof/>
        <w:sz w:val="18"/>
        <w:szCs w:val="18"/>
      </w:rPr>
      <w:t>24</w:t>
    </w:r>
    <w:r w:rsidRPr="009534F4">
      <w:rPr>
        <w:rFonts w:ascii="Arial" w:hAnsi="Arial" w:cs="Arial"/>
        <w:b/>
        <w:sz w:val="18"/>
        <w:szCs w:val="18"/>
      </w:rPr>
      <w:fldChar w:fldCharType="end"/>
    </w:r>
    <w:r w:rsidRPr="009534F4">
      <w:rPr>
        <w:rFonts w:ascii="Arial" w:hAnsi="Arial" w:cs="Arial"/>
        <w:sz w:val="18"/>
        <w:szCs w:val="18"/>
      </w:rPr>
      <w:t xml:space="preserve"> / </w:t>
    </w:r>
    <w:r w:rsidRPr="009534F4">
      <w:rPr>
        <w:rFonts w:ascii="Arial" w:hAnsi="Arial" w:cs="Arial"/>
        <w:b/>
        <w:sz w:val="18"/>
        <w:szCs w:val="18"/>
      </w:rPr>
      <w:fldChar w:fldCharType="begin"/>
    </w:r>
    <w:r w:rsidRPr="009534F4">
      <w:rPr>
        <w:rFonts w:ascii="Arial" w:hAnsi="Arial" w:cs="Arial"/>
        <w:b/>
        <w:sz w:val="18"/>
        <w:szCs w:val="18"/>
      </w:rPr>
      <w:instrText>NUMPAGES</w:instrText>
    </w:r>
    <w:r w:rsidRPr="009534F4">
      <w:rPr>
        <w:rFonts w:ascii="Arial" w:hAnsi="Arial" w:cs="Arial"/>
        <w:b/>
        <w:sz w:val="18"/>
        <w:szCs w:val="18"/>
      </w:rPr>
      <w:fldChar w:fldCharType="separate"/>
    </w:r>
    <w:r w:rsidR="007E17EC">
      <w:rPr>
        <w:rFonts w:ascii="Arial" w:hAnsi="Arial" w:cs="Arial"/>
        <w:b/>
        <w:noProof/>
        <w:sz w:val="18"/>
        <w:szCs w:val="18"/>
      </w:rPr>
      <w:t>45</w:t>
    </w:r>
    <w:r w:rsidRPr="009534F4">
      <w:rPr>
        <w:rFonts w:ascii="Arial" w:hAnsi="Arial" w:cs="Arial"/>
        <w:b/>
        <w:sz w:val="18"/>
        <w:szCs w:val="18"/>
      </w:rPr>
      <w:fldChar w:fldCharType="end"/>
    </w:r>
  </w:p>
  <w:p w14:paraId="7C694682" w14:textId="77777777" w:rsidR="00EC2472" w:rsidRDefault="00EC24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E0C6B" w14:textId="77777777" w:rsidR="00EC2472" w:rsidRDefault="00EC2472" w:rsidP="004E5D22">
      <w:pPr>
        <w:spacing w:line="240" w:lineRule="auto"/>
      </w:pPr>
      <w:r>
        <w:separator/>
      </w:r>
    </w:p>
  </w:footnote>
  <w:footnote w:type="continuationSeparator" w:id="0">
    <w:p w14:paraId="526832F1" w14:textId="77777777" w:rsidR="00EC2472" w:rsidRDefault="00EC2472" w:rsidP="004E5D22">
      <w:pPr>
        <w:spacing w:line="240" w:lineRule="auto"/>
      </w:pPr>
      <w:r>
        <w:continuationSeparator/>
      </w:r>
    </w:p>
  </w:footnote>
  <w:footnote w:id="1">
    <w:p w14:paraId="760E5CE5" w14:textId="7517E01E" w:rsidR="00EC2472" w:rsidRDefault="00EC2472">
      <w:pPr>
        <w:pStyle w:val="Lbjegyzetszveg"/>
      </w:pPr>
      <w:r>
        <w:rPr>
          <w:rStyle w:val="Lbjegyzet-hivatkozs"/>
        </w:rPr>
        <w:footnoteRef/>
      </w:r>
      <w:r>
        <w:t xml:space="preserve"> A hatályos cégkivonattal összhangban lévő adatokat kell feltüntetni.</w:t>
      </w:r>
    </w:p>
  </w:footnote>
  <w:footnote w:id="2">
    <w:p w14:paraId="200EC749" w14:textId="77777777" w:rsidR="00EC2472" w:rsidRPr="005B0E88" w:rsidRDefault="00EC2472" w:rsidP="00705A80">
      <w:pPr>
        <w:pStyle w:val="Lbjegyzetszveg"/>
        <w:jc w:val="both"/>
        <w:rPr>
          <w:rFonts w:ascii="Arial" w:hAnsi="Arial" w:cs="Arial"/>
          <w:sz w:val="18"/>
          <w:szCs w:val="18"/>
        </w:rPr>
      </w:pPr>
      <w:r w:rsidRPr="00A7082D">
        <w:rPr>
          <w:rStyle w:val="Lbjegyzet-hivatkozs"/>
          <w:rFonts w:ascii="Arial" w:hAnsi="Arial" w:cs="Arial"/>
          <w:sz w:val="18"/>
          <w:szCs w:val="18"/>
        </w:rPr>
        <w:footnoteRef/>
      </w:r>
      <w:r w:rsidRPr="00A7082D">
        <w:rPr>
          <w:rFonts w:ascii="Arial" w:hAnsi="Arial" w:cs="Arial"/>
          <w:sz w:val="18"/>
          <w:szCs w:val="18"/>
        </w:rPr>
        <w:t>Kérjük az aláírási címpéldányban</w:t>
      </w:r>
      <w:r>
        <w:rPr>
          <w:rFonts w:ascii="Arial" w:hAnsi="Arial" w:cs="Arial"/>
          <w:sz w:val="18"/>
          <w:szCs w:val="18"/>
        </w:rPr>
        <w:t>/aláírás mintában</w:t>
      </w:r>
      <w:r w:rsidRPr="00A7082D">
        <w:rPr>
          <w:rFonts w:ascii="Arial" w:hAnsi="Arial" w:cs="Arial"/>
          <w:sz w:val="18"/>
          <w:szCs w:val="18"/>
        </w:rPr>
        <w:t xml:space="preserve"> foglaltak szerint aláírni</w:t>
      </w:r>
      <w:r>
        <w:rPr>
          <w:rFonts w:ascii="Arial" w:hAnsi="Arial" w:cs="Arial"/>
          <w:sz w:val="18"/>
          <w:szCs w:val="18"/>
        </w:rPr>
        <w:t xml:space="preserve"> és a </w:t>
      </w:r>
      <w:r w:rsidRPr="00C92586">
        <w:rPr>
          <w:rFonts w:ascii="Arial" w:hAnsi="Arial" w:cs="Arial"/>
          <w:b/>
          <w:sz w:val="18"/>
          <w:szCs w:val="18"/>
        </w:rPr>
        <w:t>közbeszerzési dokumentumok letöltése után</w:t>
      </w:r>
      <w:r>
        <w:rPr>
          <w:rFonts w:ascii="Arial" w:hAnsi="Arial" w:cs="Arial"/>
          <w:sz w:val="18"/>
          <w:szCs w:val="18"/>
        </w:rPr>
        <w:t xml:space="preserve"> </w:t>
      </w:r>
      <w:r w:rsidRPr="00C92586">
        <w:rPr>
          <w:rFonts w:ascii="Arial" w:hAnsi="Arial" w:cs="Arial"/>
          <w:b/>
          <w:bCs/>
          <w:sz w:val="18"/>
          <w:szCs w:val="18"/>
        </w:rPr>
        <w:t>a</w:t>
      </w:r>
      <w:r>
        <w:rPr>
          <w:rFonts w:ascii="Arial" w:hAnsi="Arial" w:cs="Arial"/>
          <w:b/>
          <w:bCs/>
          <w:sz w:val="18"/>
          <w:szCs w:val="18"/>
        </w:rPr>
        <w:t xml:space="preserve"> </w:t>
      </w:r>
      <w:r w:rsidRPr="009700CE">
        <w:rPr>
          <w:rFonts w:ascii="Arial" w:hAnsi="Arial" w:cs="Arial"/>
          <w:b/>
          <w:bCs/>
          <w:sz w:val="18"/>
          <w:szCs w:val="18"/>
        </w:rPr>
        <w:t>felhívás I.</w:t>
      </w:r>
      <w:r>
        <w:rPr>
          <w:rFonts w:ascii="Arial" w:hAnsi="Arial" w:cs="Arial"/>
          <w:b/>
          <w:bCs/>
          <w:sz w:val="18"/>
          <w:szCs w:val="18"/>
        </w:rPr>
        <w:t>3.</w:t>
      </w:r>
      <w:r w:rsidRPr="00695D6D">
        <w:rPr>
          <w:rFonts w:ascii="Arial" w:hAnsi="Arial" w:cs="Arial"/>
          <w:b/>
          <w:bCs/>
          <w:sz w:val="18"/>
          <w:szCs w:val="18"/>
        </w:rPr>
        <w:t xml:space="preserve"> pontjában megjelölt</w:t>
      </w:r>
      <w:r>
        <w:rPr>
          <w:rFonts w:ascii="Arial" w:hAnsi="Arial" w:cs="Arial"/>
          <w:b/>
          <w:bCs/>
          <w:sz w:val="18"/>
          <w:szCs w:val="18"/>
        </w:rPr>
        <w:t xml:space="preserve"> fax</w:t>
      </w:r>
      <w:r w:rsidRPr="00C92586">
        <w:rPr>
          <w:rFonts w:ascii="Arial" w:hAnsi="Arial" w:cs="Arial"/>
          <w:b/>
          <w:bCs/>
          <w:sz w:val="18"/>
          <w:szCs w:val="18"/>
        </w:rPr>
        <w:t xml:space="preserve"> vagy e-mail címre megküldeni</w:t>
      </w:r>
      <w:r w:rsidRPr="00074384">
        <w:rPr>
          <w:rFonts w:ascii="Arial" w:hAnsi="Arial" w:cs="Arial"/>
          <w:sz w:val="18"/>
          <w:szCs w:val="18"/>
        </w:rPr>
        <w:t>.</w:t>
      </w:r>
    </w:p>
  </w:footnote>
  <w:footnote w:id="3">
    <w:p w14:paraId="382516DC" w14:textId="64A68ADC" w:rsidR="00EC2472" w:rsidRDefault="00EC2472" w:rsidP="00793BC6">
      <w:pPr>
        <w:pStyle w:val="Lbjegyzetszveg"/>
        <w:jc w:val="both"/>
      </w:pPr>
      <w:ins w:id="4" w:author="Bugyi Emőke dr." w:date="2018-01-23T15:14:00Z">
        <w:r>
          <w:rPr>
            <w:rStyle w:val="Lbjegyzet-hivatkozs"/>
          </w:rPr>
          <w:footnoteRef/>
        </w:r>
        <w:r>
          <w:t xml:space="preserve"> </w:t>
        </w:r>
        <w:r w:rsidRPr="009D3D66">
          <w:rPr>
            <w:b/>
          </w:rPr>
          <w:t>A nettó ajánlati árat két tizedes jegy pontossággal kérjük meghatározni. Amennyiben az ajánlati ár egész szám, akkor is fel kell tüntetni a két tizedes jegyet: …,00 formátumban.</w:t>
        </w:r>
      </w:ins>
    </w:p>
  </w:footnote>
  <w:footnote w:id="4">
    <w:p w14:paraId="72000C5D" w14:textId="77777777" w:rsidR="00EC2472" w:rsidRPr="009B6F19" w:rsidRDefault="00EC2472" w:rsidP="00F21FE0">
      <w:pPr>
        <w:spacing w:line="240" w:lineRule="auto"/>
        <w:rPr>
          <w:rFonts w:ascii="Helvetica" w:hAnsi="Helvetica" w:cs="Helvetica"/>
          <w:sz w:val="18"/>
          <w:szCs w:val="18"/>
        </w:rPr>
      </w:pPr>
      <w:r w:rsidRPr="00A00D66">
        <w:rPr>
          <w:rFonts w:ascii="Helvetica" w:hAnsi="Helvetica" w:cs="Helvetica"/>
          <w:sz w:val="18"/>
          <w:szCs w:val="18"/>
          <w:vertAlign w:val="superscript"/>
        </w:rPr>
        <w:footnoteRef/>
      </w:r>
      <w:r w:rsidRPr="00A00D66">
        <w:rPr>
          <w:rFonts w:ascii="Helvetica" w:hAnsi="Helvetica" w:cs="Helvetica"/>
          <w:sz w:val="18"/>
          <w:szCs w:val="18"/>
        </w:rPr>
        <w:t xml:space="preserve"> </w:t>
      </w:r>
      <w:r w:rsidRPr="00A00D66">
        <w:rPr>
          <w:sz w:val="18"/>
          <w:szCs w:val="18"/>
        </w:rPr>
        <w:t>A megfelelő aláhúzással jelölendő</w:t>
      </w:r>
    </w:p>
  </w:footnote>
  <w:footnote w:id="5">
    <w:p w14:paraId="06E74B9E" w14:textId="77777777" w:rsidR="00EC2472" w:rsidRPr="00E070CE" w:rsidRDefault="00EC2472" w:rsidP="009924E0">
      <w:pPr>
        <w:pStyle w:val="Lbjegyzetszveg"/>
        <w:jc w:val="both"/>
        <w:rPr>
          <w:sz w:val="18"/>
          <w:szCs w:val="18"/>
        </w:rPr>
      </w:pPr>
      <w:r w:rsidRPr="00E070CE">
        <w:rPr>
          <w:sz w:val="18"/>
          <w:szCs w:val="18"/>
        </w:rPr>
        <w:footnoteRef/>
      </w:r>
      <w:r w:rsidRPr="00E070CE">
        <w:rPr>
          <w:sz w:val="18"/>
          <w:szCs w:val="18"/>
        </w:rPr>
        <w:t xml:space="preserve"> Közös ajánlattétel esetén a táblázatot valamennyi közös ajánlattevőnek ki kell töltenie, a táblázat szabadon bővíthető.</w:t>
      </w:r>
    </w:p>
  </w:footnote>
  <w:footnote w:id="6">
    <w:p w14:paraId="724C9B60" w14:textId="77777777" w:rsidR="00EC2472" w:rsidRPr="00E070CE" w:rsidRDefault="00EC2472" w:rsidP="009924E0">
      <w:pPr>
        <w:pStyle w:val="Lbjegyzetszveg"/>
        <w:jc w:val="both"/>
        <w:rPr>
          <w:sz w:val="18"/>
          <w:szCs w:val="18"/>
        </w:rPr>
      </w:pPr>
      <w:r w:rsidRPr="00E070CE">
        <w:rPr>
          <w:sz w:val="18"/>
          <w:szCs w:val="18"/>
        </w:rPr>
        <w:footnoteRef/>
      </w:r>
      <w:r w:rsidRPr="00E070CE">
        <w:rPr>
          <w:sz w:val="18"/>
          <w:szCs w:val="18"/>
        </w:rPr>
        <w:t xml:space="preserve"> Közös ajánlattétel esetén kérjük egyértelműen feltüntetni, hogy melyik ajánlattevő adatai kerültek a táblázatban megadásra, amennyiben az ajánlattevő egyedül tesz ajánlatot, az ajánlattevő nevét nem kötelező ide beírni.</w:t>
      </w:r>
    </w:p>
  </w:footnote>
  <w:footnote w:id="7">
    <w:p w14:paraId="7FF1ADCE" w14:textId="77777777" w:rsidR="00EC2472" w:rsidRPr="00E070CE" w:rsidRDefault="00EC2472" w:rsidP="009924E0">
      <w:pPr>
        <w:pStyle w:val="Lbjegyzetszveg"/>
        <w:jc w:val="both"/>
        <w:rPr>
          <w:sz w:val="18"/>
          <w:szCs w:val="18"/>
        </w:rPr>
      </w:pPr>
      <w:r w:rsidRPr="00E070CE">
        <w:rPr>
          <w:sz w:val="18"/>
          <w:szCs w:val="18"/>
        </w:rPr>
        <w:footnoteRef/>
      </w:r>
      <w:r w:rsidRPr="00E070CE">
        <w:rPr>
          <w:sz w:val="18"/>
          <w:szCs w:val="18"/>
        </w:rPr>
        <w:t xml:space="preserve"> Azt a pénzforgalmi jelzőszámot kell feltüntetni, melyet az ajánlattevő az eljárással kapcsolatosan használni kíván. Amennyiben a megkötendő szerződésben ettől eltérő bankszámlát kíván az ajánlattevő feltüntetni, úgy ezt kérjük külön is feltűntetni.</w:t>
      </w:r>
    </w:p>
  </w:footnote>
  <w:footnote w:id="8">
    <w:p w14:paraId="75A5A275" w14:textId="77777777" w:rsidR="00EC2472" w:rsidRPr="00F87298" w:rsidRDefault="00EC2472" w:rsidP="009924E0">
      <w:pPr>
        <w:pStyle w:val="Lbjegyzetszveg"/>
        <w:jc w:val="both"/>
        <w:rPr>
          <w:rFonts w:ascii="Garamond" w:hAnsi="Garamond"/>
          <w:sz w:val="18"/>
          <w:szCs w:val="18"/>
        </w:rPr>
      </w:pPr>
      <w:r w:rsidRPr="00E070CE">
        <w:rPr>
          <w:sz w:val="18"/>
          <w:szCs w:val="18"/>
        </w:rPr>
        <w:footnoteRef/>
      </w:r>
      <w:r w:rsidRPr="00E070CE">
        <w:rPr>
          <w:sz w:val="18"/>
          <w:szCs w:val="18"/>
        </w:rPr>
        <w:t xml:space="preserve"> Lehetőség szerint soronként egyetlen elérhetőségi adatot adjanak meg! Az ajánlattevő felelőssége olyan kapcsolattartási adatokat megadni, amelyen</w:t>
      </w:r>
      <w:r>
        <w:rPr>
          <w:sz w:val="18"/>
          <w:szCs w:val="18"/>
        </w:rPr>
        <w:t xml:space="preserve"> a nap 24 órájában</w:t>
      </w:r>
      <w:r w:rsidRPr="00E070CE">
        <w:rPr>
          <w:sz w:val="18"/>
          <w:szCs w:val="18"/>
        </w:rPr>
        <w:t xml:space="preserve"> fogadni tudja az ajánlatkérő által megküldött információkat.</w:t>
      </w:r>
    </w:p>
  </w:footnote>
  <w:footnote w:id="9">
    <w:p w14:paraId="6E564E9F" w14:textId="77777777" w:rsidR="00EC2472" w:rsidRPr="009B6F19" w:rsidRDefault="00EC2472" w:rsidP="009924E0">
      <w:pPr>
        <w:spacing w:line="240" w:lineRule="auto"/>
        <w:rPr>
          <w:rFonts w:ascii="Helvetica" w:hAnsi="Helvetica" w:cs="Helvetica"/>
          <w:sz w:val="18"/>
          <w:szCs w:val="18"/>
        </w:rPr>
      </w:pPr>
      <w:r w:rsidRPr="009B6F19">
        <w:rPr>
          <w:rFonts w:ascii="Helvetica" w:hAnsi="Helvetica" w:cs="Helvetica"/>
          <w:sz w:val="18"/>
          <w:szCs w:val="18"/>
          <w:vertAlign w:val="superscript"/>
        </w:rPr>
        <w:footnoteRef/>
      </w:r>
      <w:r w:rsidRPr="009B6F19">
        <w:rPr>
          <w:rFonts w:ascii="Helvetica" w:hAnsi="Helvetica" w:cs="Helvetica"/>
          <w:sz w:val="18"/>
          <w:szCs w:val="18"/>
        </w:rPr>
        <w:t xml:space="preserve"> </w:t>
      </w:r>
      <w:r w:rsidRPr="00E070CE">
        <w:rPr>
          <w:sz w:val="18"/>
          <w:szCs w:val="18"/>
        </w:rPr>
        <w:t>A megfelelő aláhúzással jelölendő</w:t>
      </w:r>
    </w:p>
  </w:footnote>
  <w:footnote w:id="10">
    <w:p w14:paraId="00132E2A" w14:textId="77777777" w:rsidR="00EC2472" w:rsidRPr="00E070CE" w:rsidRDefault="00EC2472" w:rsidP="009924E0">
      <w:pPr>
        <w:pStyle w:val="Lbjegyzetszveg"/>
        <w:rPr>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Közös ajánlattétel esetén kitöltendő (szükség szerint további sorokkal bővítendő), egyébként törlendő.</w:t>
      </w:r>
    </w:p>
  </w:footnote>
  <w:footnote w:id="11">
    <w:p w14:paraId="7ADEB33B" w14:textId="77777777" w:rsidR="00EC2472" w:rsidRPr="009B6F19" w:rsidRDefault="00EC2472" w:rsidP="009924E0">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12">
    <w:p w14:paraId="4C8EE48E" w14:textId="77777777" w:rsidR="00EC2472" w:rsidRPr="00E070CE" w:rsidRDefault="00EC2472" w:rsidP="009924E0">
      <w:pPr>
        <w:pStyle w:val="Lbjegyzetszveg"/>
        <w:rPr>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Kérjük az a) pontban a megfelelő választ aláhúzni! Amennyiben a vállalkozás nem tartozik a kis- és középvállalkozásokról, fejlődésük támogatásáról szóló 2004. évi XXXIV. törvény hatálya alá, úgy a b) pontban meghatározott választ kérjük aláhúzni!</w:t>
      </w:r>
    </w:p>
  </w:footnote>
  <w:footnote w:id="13">
    <w:p w14:paraId="20E30875" w14:textId="77777777" w:rsidR="00EC2472" w:rsidRPr="009B6F19" w:rsidRDefault="00EC2472" w:rsidP="009924E0">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14">
    <w:p w14:paraId="40C8476C" w14:textId="77777777" w:rsidR="00EC2472" w:rsidRPr="00F81F74" w:rsidRDefault="00EC2472" w:rsidP="00B122E3">
      <w:pPr>
        <w:pStyle w:val="Lbjegyzetszveg"/>
        <w:rPr>
          <w:sz w:val="18"/>
          <w:szCs w:val="18"/>
        </w:rPr>
      </w:pPr>
      <w:r w:rsidRPr="00F81F74">
        <w:rPr>
          <w:rStyle w:val="Lbjegyzet-hivatkozs"/>
          <w:sz w:val="18"/>
          <w:szCs w:val="18"/>
        </w:rPr>
        <w:footnoteRef/>
      </w:r>
      <w:r w:rsidRPr="00F81F74">
        <w:rPr>
          <w:sz w:val="18"/>
          <w:szCs w:val="18"/>
        </w:rPr>
        <w:t xml:space="preserve"> A megfelelő rész aláhúzandó</w:t>
      </w:r>
    </w:p>
  </w:footnote>
  <w:footnote w:id="15">
    <w:p w14:paraId="5E68C8AF" w14:textId="77777777" w:rsidR="00EC2472" w:rsidRPr="00F81F74" w:rsidRDefault="00EC2472" w:rsidP="00B122E3">
      <w:pPr>
        <w:pStyle w:val="Lbjegyzetszveg"/>
        <w:rPr>
          <w:sz w:val="18"/>
          <w:szCs w:val="18"/>
        </w:rPr>
      </w:pPr>
      <w:r w:rsidRPr="00F81F74">
        <w:rPr>
          <w:rStyle w:val="Lbjegyzet-hivatkozs"/>
          <w:sz w:val="18"/>
          <w:szCs w:val="18"/>
        </w:rPr>
        <w:footnoteRef/>
      </w:r>
      <w:r w:rsidRPr="00F81F74">
        <w:rPr>
          <w:sz w:val="18"/>
          <w:szCs w:val="18"/>
        </w:rPr>
        <w:t xml:space="preserve"> Kizárólag abban az esetben kell kitölteni, ha az 1. pontban úgy nyilatkozott, hogy a szerződés teljesítéséhez alvállalkozót kíván igénybe venni, és ha a teljesítésben bevonni kívánt alvállalkozó(k) az ajánlat benyújtásakor ismert(ek).</w:t>
      </w:r>
    </w:p>
  </w:footnote>
  <w:footnote w:id="16">
    <w:p w14:paraId="74E7C23B" w14:textId="77777777" w:rsidR="00EC2472" w:rsidRPr="009B6F19" w:rsidRDefault="00EC2472" w:rsidP="009924E0">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17">
    <w:p w14:paraId="7A133768" w14:textId="77777777" w:rsidR="00EC2472" w:rsidRPr="00E070CE" w:rsidRDefault="00EC2472" w:rsidP="009924E0">
      <w:pPr>
        <w:pStyle w:val="Lbjegyzetszveg"/>
        <w:rPr>
          <w:sz w:val="18"/>
          <w:szCs w:val="18"/>
        </w:rPr>
      </w:pPr>
      <w:r w:rsidRPr="00F87298">
        <w:rPr>
          <w:rStyle w:val="Lbjegyzet-hivatkozs"/>
          <w:rFonts w:ascii="Garamond" w:eastAsia="Times" w:hAnsi="Garamond"/>
          <w:sz w:val="18"/>
          <w:szCs w:val="18"/>
        </w:rPr>
        <w:footnoteRef/>
      </w:r>
      <w:r w:rsidRPr="00F87298">
        <w:rPr>
          <w:rFonts w:ascii="Garamond" w:hAnsi="Garamond"/>
          <w:sz w:val="18"/>
          <w:szCs w:val="18"/>
        </w:rPr>
        <w:t xml:space="preserve"> </w:t>
      </w:r>
      <w:r w:rsidRPr="00E070CE">
        <w:rPr>
          <w:sz w:val="18"/>
          <w:szCs w:val="18"/>
        </w:rPr>
        <w:t>A táblázat szabadon bővíthető.</w:t>
      </w:r>
    </w:p>
  </w:footnote>
  <w:footnote w:id="18">
    <w:p w14:paraId="4E41993A" w14:textId="77777777" w:rsidR="00EC2472" w:rsidRPr="00E070CE" w:rsidRDefault="00EC2472" w:rsidP="009924E0">
      <w:pPr>
        <w:pStyle w:val="Lbjegyzetszveg"/>
        <w:rPr>
          <w:sz w:val="18"/>
          <w:szCs w:val="18"/>
        </w:rPr>
      </w:pPr>
      <w:r w:rsidRPr="00E070CE">
        <w:rPr>
          <w:rStyle w:val="Lbjegyzet-hivatkozs"/>
          <w:rFonts w:eastAsia="Times"/>
          <w:sz w:val="18"/>
          <w:szCs w:val="18"/>
        </w:rPr>
        <w:footnoteRef/>
      </w:r>
      <w:r w:rsidRPr="00E070CE">
        <w:rPr>
          <w:sz w:val="18"/>
          <w:szCs w:val="18"/>
        </w:rPr>
        <w:t xml:space="preserve"> A megfelelő aláhúzandó. Csak egy képviselő ajánlattevő jelölhető meg.</w:t>
      </w:r>
    </w:p>
  </w:footnote>
  <w:footnote w:id="19">
    <w:p w14:paraId="45A01711" w14:textId="77777777" w:rsidR="00EC2472" w:rsidRPr="009B6F19" w:rsidRDefault="00EC2472" w:rsidP="009924E0">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20">
    <w:p w14:paraId="29A1CE94" w14:textId="77777777" w:rsidR="00EC2472" w:rsidRPr="00F87298" w:rsidRDefault="00EC2472" w:rsidP="00B1046B">
      <w:pPr>
        <w:pStyle w:val="Lbjegyzetszveg"/>
        <w:rPr>
          <w:rFonts w:ascii="Garamond" w:hAnsi="Garamond"/>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A megfelelő részt jelölje meg, vagy húzza alá.</w:t>
      </w:r>
    </w:p>
  </w:footnote>
  <w:footnote w:id="21">
    <w:p w14:paraId="3F7ED0B8" w14:textId="77777777" w:rsidR="00EC2472" w:rsidRPr="00931937" w:rsidRDefault="00EC2472" w:rsidP="00AC4690">
      <w:pPr>
        <w:pStyle w:val="Lbjegyzetszveg"/>
        <w:spacing w:after="120"/>
      </w:pPr>
      <w:r w:rsidRPr="009971F5">
        <w:rPr>
          <w:rStyle w:val="Lbjegyzet-hivatkozs"/>
        </w:rPr>
        <w:footnoteRef/>
      </w:r>
      <w:r>
        <w:tab/>
        <w:t>Például hogy annak a gazdasági szereplőnek, akit elítéltek a nemzeti büntető törvénykönyv x, y és z cikke alapján, erről nyilatkoznia kell a bűnszervezetben vagy pénzmosásban való részvételért kapott ítélettel kapcsolatos információ kitöltése során...</w:t>
      </w:r>
    </w:p>
  </w:footnote>
  <w:footnote w:id="22">
    <w:p w14:paraId="7F19EB39" w14:textId="77777777" w:rsidR="00EC2472" w:rsidRPr="00610E3F" w:rsidRDefault="00EC2472" w:rsidP="00AC4690">
      <w:pPr>
        <w:pStyle w:val="Lbjegyzetszveg"/>
        <w:spacing w:after="120"/>
      </w:pPr>
      <w:r w:rsidRPr="009971F5">
        <w:rPr>
          <w:rStyle w:val="Lbjegyzet-hivatkozs"/>
        </w:rPr>
        <w:footnoteRef/>
      </w:r>
      <w:r>
        <w:tab/>
        <w:t>Kizárási okokra vonatkozó információ.</w:t>
      </w:r>
    </w:p>
  </w:footnote>
  <w:footnote w:id="23">
    <w:p w14:paraId="2061D562" w14:textId="77777777" w:rsidR="00EC2472" w:rsidRPr="00684ABC" w:rsidRDefault="00EC2472" w:rsidP="00AC4690">
      <w:pPr>
        <w:pStyle w:val="Lbjegyzetszveg"/>
        <w:spacing w:after="120"/>
      </w:pPr>
      <w:r w:rsidRPr="009971F5">
        <w:rPr>
          <w:rStyle w:val="Lbjegyzet-hivatkozs"/>
        </w:rPr>
        <w:footnoteRef/>
      </w:r>
      <w:r>
        <w:tab/>
        <w:t>Lásd a 2014/24/EU irányelv 71. cikke (5) bekezdésének harmadik albekezdését, és a 2014/25/EU irányelv 88. cikke (5) bekezdésének harmadik albekezdését</w:t>
      </w:r>
    </w:p>
  </w:footnote>
  <w:footnote w:id="24">
    <w:p w14:paraId="6443C4D3" w14:textId="77777777" w:rsidR="00EC2472" w:rsidRPr="00610E3F" w:rsidRDefault="00EC2472" w:rsidP="00AC4690">
      <w:pPr>
        <w:pStyle w:val="Lbjegyzetszveg"/>
        <w:spacing w:after="120"/>
      </w:pPr>
      <w:r w:rsidRPr="005B5BD7">
        <w:rPr>
          <w:rStyle w:val="Lbjegyzet-hivatkozs"/>
        </w:rPr>
        <w:footnoteRef/>
      </w:r>
      <w:r>
        <w:tab/>
        <w:t>Ez a fejlesztés alatt álló előzetes verzió linkje. Amikor rendelkezésre áll a teljes kész verzió, annak linkje kerül feltüntetésre, vagy egyéb módon elérhető lesz.</w:t>
      </w:r>
    </w:p>
  </w:footnote>
  <w:footnote w:id="25">
    <w:p w14:paraId="16E2C3A6" w14:textId="77777777" w:rsidR="00EC2472" w:rsidRPr="00610E3F" w:rsidRDefault="00EC2472" w:rsidP="00AC4690">
      <w:pPr>
        <w:pStyle w:val="Lbjegyzetszveg"/>
        <w:spacing w:after="120"/>
      </w:pPr>
      <w:r w:rsidRPr="009971F5">
        <w:rPr>
          <w:rStyle w:val="Lbjegyzet-hivatkozs"/>
        </w:rPr>
        <w:footnoteRef/>
      </w:r>
      <w:r>
        <w:tab/>
        <w:t xml:space="preserve">Összetettebb a helyzet a </w:t>
      </w:r>
      <w:r w:rsidRPr="002B758D">
        <w:rPr>
          <w:b/>
        </w:rPr>
        <w:t>hirdetmény nélküli tárgyalásos eljárások</w:t>
      </w:r>
      <w:r>
        <w:t xml:space="preserve"> tekintetében, amelyekről a 2014/24/EU irányelv 32. cikke és a 2014/25/EU irányelv 50. cikke rendelkezik, mivel e rendelkezések igen eltérő valós helyzetekre vonatkoznak.</w:t>
      </w:r>
      <w:r>
        <w:tab/>
      </w:r>
      <w:r>
        <w:br/>
        <w:t>Egységes európai közbeszerzési dokumentum bekérése szükségtelen adminisztratív terhet jelentene, vagy egyéb tekintetben nem lenne helyénvaló 1) ahol csak egy, előre meghatározott résztvevő lehetséges (a két irányelvet tekintve, a 2014/24/EU irányelv 32. cikke (2) bekezdésének b) pontja, (3) bekezdésének b) és d) pontja, valamint (5) bekezdése, illetve a 2014/25/EU irányelv 50. cikkének c), e), f) és i) pontja), és 2) a sürgősségi helyzetből adódóan (a 2014/24/EU irányelv 32. cikke (2) bekezdésének c) pontja, illetve a 2014/25/EU irányelv 50. cikkének d) és h) pontja) vagy árutőzsdén jegyzett és vásárolt áruk esetében az ügylet egyéni sajátosságai miatt (a 2014/24/EU irányelv 32. cikke (3) bekezdésének c) pontja és a 2014/25/EU irányelv 50. cikkének g) pontja).</w:t>
      </w:r>
      <w:r>
        <w:tab/>
      </w:r>
      <w:r>
        <w:br/>
        <w:t xml:space="preserve">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 </w:t>
      </w:r>
    </w:p>
  </w:footnote>
  <w:footnote w:id="26">
    <w:p w14:paraId="1478677D" w14:textId="77777777" w:rsidR="00EC2472" w:rsidRPr="00610E11" w:rsidRDefault="00EC2472" w:rsidP="00AC4690">
      <w:pPr>
        <w:pStyle w:val="Lbjegyzetszveg"/>
        <w:spacing w:after="120"/>
      </w:pPr>
      <w:r w:rsidRPr="009971F5">
        <w:rPr>
          <w:rStyle w:val="Lbjegyzet-hivatkozs"/>
        </w:rPr>
        <w:footnoteRef/>
      </w:r>
      <w:r>
        <w:tab/>
        <w:t>A 2014/24/EU irányelv 74–77. cikke, és a 2014/25/EU irányelv 91–94. cikke.</w:t>
      </w:r>
    </w:p>
  </w:footnote>
  <w:footnote w:id="27">
    <w:p w14:paraId="6A26D204" w14:textId="77777777" w:rsidR="00EC2472" w:rsidRPr="00610E3F" w:rsidRDefault="00EC2472" w:rsidP="00AC4690">
      <w:pPr>
        <w:pStyle w:val="Lbjegyzetszveg"/>
        <w:spacing w:after="120"/>
      </w:pPr>
      <w:r w:rsidRPr="009971F5">
        <w:rPr>
          <w:rStyle w:val="Lbjegyzet-hivatkozs"/>
        </w:rPr>
        <w:footnoteRef/>
      </w:r>
      <w:r>
        <w:tab/>
        <w:t>Az Európai Parlament és a Tanács 2014. február 26-i 2014/23/EU irányelve a koncessziós szerződésekről (HL L 94., 2014.3.28., 1. o.).</w:t>
      </w:r>
    </w:p>
  </w:footnote>
  <w:footnote w:id="28">
    <w:p w14:paraId="6E53D8B7" w14:textId="77777777" w:rsidR="00EC2472" w:rsidRPr="00610E3F" w:rsidRDefault="00EC2472" w:rsidP="00AC4690">
      <w:pPr>
        <w:pStyle w:val="Lbjegyzetszveg"/>
        <w:spacing w:after="120"/>
      </w:pPr>
      <w:r w:rsidRPr="009971F5">
        <w:rPr>
          <w:rStyle w:val="Lbjegyzet-hivatkozs"/>
        </w:rPr>
        <w:footnoteRef/>
      </w:r>
      <w:r>
        <w:tab/>
        <w:t>Lásd a 2014/24/EU irányelv 90. cikkének (3) bekezdését.</w:t>
      </w:r>
    </w:p>
  </w:footnote>
  <w:footnote w:id="29">
    <w:p w14:paraId="21ADC896" w14:textId="77777777" w:rsidR="00EC2472" w:rsidRPr="00507328" w:rsidRDefault="00EC2472" w:rsidP="00AC4690">
      <w:pPr>
        <w:pStyle w:val="Lbjegyzetszveg"/>
        <w:spacing w:after="120"/>
      </w:pPr>
      <w:r w:rsidRPr="009971F5">
        <w:rPr>
          <w:rStyle w:val="Lbjegyzet-hivatkozs"/>
        </w:rPr>
        <w:footnoteRef/>
      </w:r>
      <w:r>
        <w:tab/>
        <w:t>Pdf fájlként is el tudják készíteni egységes európai közbeszerzési dokumentumukat, amely elektronikus úton mellékletként elküldhető. Ahhoz, hogy a gazdasági szereplők a későbbiekben újra fel tudják használni az információt, a kitöltött egységes európai közbeszerzési dokumentumot megfelelő elektronikus formában kell elmenteniük (mint pl. .xml).</w:t>
      </w:r>
    </w:p>
  </w:footnote>
  <w:footnote w:id="30">
    <w:p w14:paraId="22F4EFBF" w14:textId="77777777" w:rsidR="00EC2472" w:rsidRPr="00931937" w:rsidRDefault="00EC2472" w:rsidP="00AC4690">
      <w:pPr>
        <w:pStyle w:val="Lbjegyzetszveg"/>
        <w:spacing w:after="120"/>
      </w:pPr>
      <w:r w:rsidRPr="009971F5">
        <w:rPr>
          <w:rStyle w:val="Lbjegyzet-hivatkozs"/>
        </w:rPr>
        <w:footnoteRef/>
      </w:r>
      <w:r>
        <w:tab/>
        <w:t>Ez az eset lehetséges a legkisebb előírt árbevételnél, amelyet ilyen esetekben az egyes részek legnagyobb becsült értékének függvényében kell megállapítani.</w:t>
      </w:r>
    </w:p>
  </w:footnote>
  <w:footnote w:id="31">
    <w:p w14:paraId="299E3047" w14:textId="77777777" w:rsidR="00EC2472" w:rsidRPr="00931937" w:rsidRDefault="00EC2472" w:rsidP="00AC4690">
      <w:pPr>
        <w:pStyle w:val="Lbjegyzetszveg"/>
        <w:spacing w:after="120"/>
      </w:pPr>
      <w:r w:rsidRPr="009971F5">
        <w:rPr>
          <w:rStyle w:val="Lbjegyzet-hivatkozs"/>
        </w:rPr>
        <w:footnoteRef/>
      </w:r>
      <w:r>
        <w:tab/>
        <w:t>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32">
    <w:p w14:paraId="34AEEEFB" w14:textId="77777777" w:rsidR="00EC2472" w:rsidRPr="00610E3F" w:rsidRDefault="00EC2472" w:rsidP="00AC4690">
      <w:pPr>
        <w:pStyle w:val="Lbjegyzetszveg"/>
        <w:spacing w:after="120"/>
      </w:pPr>
      <w:r w:rsidRPr="009971F5">
        <w:rPr>
          <w:rStyle w:val="Lbjegyzet-hivatkozs"/>
        </w:rPr>
        <w:footnoteRef/>
      </w:r>
      <w:r>
        <w:tab/>
        <w:t>Az ilyen előírások lehetnek általános jellegűek, vagy szorítkozhatnak csak bizonyos helyzetekre, pl. csak nyílt eljárásoknál, vagy kétszakaszos eljárásoknál csak akkor, amikor minden részvételre jelentkezőt felhívnak a részvételre.</w:t>
      </w:r>
    </w:p>
  </w:footnote>
  <w:footnote w:id="33">
    <w:p w14:paraId="3612EF32" w14:textId="77777777" w:rsidR="00EC2472" w:rsidRPr="00471C9E" w:rsidRDefault="00EC2472" w:rsidP="00AC4690">
      <w:pPr>
        <w:pStyle w:val="Lbjegyzetszveg"/>
        <w:spacing w:after="120"/>
      </w:pPr>
      <w:r w:rsidRPr="009971F5">
        <w:rPr>
          <w:rStyle w:val="Lbjegyzet-hivatkozs"/>
        </w:rPr>
        <w:footnoteRef/>
      </w:r>
      <w:r>
        <w:tab/>
        <w:t>Az Európai Parlament és a Tanács 1995. október 24-i 95/46/EK irányelve a személyes adatok feldolgozása vonatkozásában az egyének védelméről és az ilyen adatok szabad áramlásáról (HL L 281., 1995.11.23., 31. o.).</w:t>
      </w:r>
    </w:p>
  </w:footnote>
  <w:footnote w:id="34">
    <w:p w14:paraId="0F6F2D1B" w14:textId="77777777" w:rsidR="00EC2472" w:rsidRPr="00A371E2" w:rsidRDefault="00EC2472" w:rsidP="00AC4690">
      <w:pPr>
        <w:pStyle w:val="Lbjegyzetszveg"/>
        <w:spacing w:after="120"/>
      </w:pPr>
      <w:r w:rsidRPr="009971F5">
        <w:rPr>
          <w:rStyle w:val="Lbjegyzet-hivatkozs"/>
        </w:rPr>
        <w:footnoteRef/>
      </w:r>
      <w:r>
        <w:tab/>
        <w:t>Lásd a II. rész C. szakaszát.</w:t>
      </w:r>
    </w:p>
  </w:footnote>
  <w:footnote w:id="35">
    <w:p w14:paraId="3722136A" w14:textId="77777777" w:rsidR="00EC2472" w:rsidRPr="00A07D06" w:rsidRDefault="00EC2472" w:rsidP="00AC4690">
      <w:pPr>
        <w:pStyle w:val="Lbjegyzetszveg"/>
        <w:spacing w:after="120"/>
      </w:pPr>
      <w:r w:rsidRPr="009971F5">
        <w:rPr>
          <w:rStyle w:val="Lbjegyzet-hivatkozs"/>
        </w:rPr>
        <w:footnoteRef/>
      </w:r>
      <w:r>
        <w:tab/>
        <w:t>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aláírás(ok) nem szükséges(ek).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36">
    <w:p w14:paraId="314FA299" w14:textId="77777777" w:rsidR="00EC2472" w:rsidRPr="00931937" w:rsidRDefault="00EC2472" w:rsidP="00AC4690">
      <w:pPr>
        <w:pStyle w:val="Lbjegyzetszveg"/>
        <w:spacing w:after="120"/>
      </w:pPr>
      <w:r w:rsidRPr="009971F5">
        <w:rPr>
          <w:rStyle w:val="Lbjegyzet-hivatkozs"/>
        </w:rPr>
        <w:footnoteRef/>
      </w:r>
      <w:r>
        <w:tab/>
        <w:t xml:space="preserve">A 2014/25/EU irányelv 80. cikkének (2) bekezdése alapján a közszolgáltató ajánlatkérők – függetlenül attól, hogy ajánlatkérő szervek-e – eldönthetik, hogy alkalmazzák-e a 2014/24/EU irányelv 58. cikkében előírt kiválasztási szempontokat (IV. rész, A., B. és C. szakasz). </w:t>
      </w:r>
    </w:p>
  </w:footnote>
  <w:footnote w:id="37">
    <w:p w14:paraId="571DA04C" w14:textId="77777777" w:rsidR="00EC2472" w:rsidRPr="00931937" w:rsidRDefault="00EC2472" w:rsidP="00AC4690">
      <w:pPr>
        <w:pStyle w:val="Lbjegyzetszveg"/>
        <w:spacing w:after="120"/>
      </w:pPr>
      <w:r w:rsidRPr="009971F5">
        <w:rPr>
          <w:rStyle w:val="Lbjegyzet-hivatkozs"/>
        </w:rPr>
        <w:footnoteRef/>
      </w:r>
      <w:r>
        <w:tab/>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38">
    <w:p w14:paraId="269B5FD9" w14:textId="77777777" w:rsidR="00EC2472" w:rsidRPr="00610E11" w:rsidRDefault="00EC2472" w:rsidP="00AC4690">
      <w:pPr>
        <w:pStyle w:val="Lbjegyzetszveg"/>
        <w:spacing w:after="120"/>
      </w:pPr>
      <w:r w:rsidRPr="009971F5">
        <w:rPr>
          <w:rStyle w:val="Lbjegyzet-hivatkozs"/>
        </w:rPr>
        <w:footnoteRef/>
      </w:r>
      <w:r>
        <w:tab/>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39">
    <w:p w14:paraId="31B8D250" w14:textId="77777777" w:rsidR="00EC2472" w:rsidRPr="00931937" w:rsidRDefault="00EC2472" w:rsidP="00AC4690">
      <w:pPr>
        <w:pStyle w:val="Lbjegyzetszveg"/>
        <w:spacing w:after="120"/>
      </w:pPr>
      <w:r w:rsidRPr="009971F5">
        <w:rPr>
          <w:rStyle w:val="Lbjegyzet-hivatkozs"/>
        </w:rPr>
        <w:footnoteRef/>
      </w:r>
      <w:r>
        <w:tab/>
        <w:t>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megkülönböztetésmentes szempontok vagy szabályok alapján kell végezni.</w:t>
      </w:r>
    </w:p>
  </w:footnote>
  <w:footnote w:id="40">
    <w:p w14:paraId="1A690FAC" w14:textId="77777777" w:rsidR="00EC2472" w:rsidRPr="001A2A2A"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41">
    <w:p w14:paraId="4B8AED56" w14:textId="77777777" w:rsidR="00EC2472" w:rsidRPr="00011DCA"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Pr>
          <w:b/>
        </w:rPr>
        <w:t>Ajánlatkérő szervek</w:t>
      </w:r>
      <w:r>
        <w:t xml:space="preserve"> részére: vagy az eljárást megindító felhívásként alkalmazott </w:t>
      </w:r>
      <w:r>
        <w:rPr>
          <w:b/>
        </w:rPr>
        <w:t>Előzetes tájékoztató</w:t>
      </w:r>
      <w:r>
        <w:t xml:space="preserve">, vagy </w:t>
      </w:r>
      <w:r>
        <w:rPr>
          <w:b/>
        </w:rPr>
        <w:t>Szerződési hirdetmény</w:t>
      </w:r>
      <w:r>
        <w:t>.</w:t>
      </w:r>
      <w:r>
        <w:br/>
      </w:r>
      <w:r>
        <w:rPr>
          <w:b/>
        </w:rPr>
        <w:t>Közszolgáltató ajánlatkérők</w:t>
      </w:r>
      <w:r>
        <w:t xml:space="preserve"> részére: az eljárást megindító felhívásként alkalmazott </w:t>
      </w:r>
      <w:r>
        <w:rPr>
          <w:b/>
        </w:rPr>
        <w:t>Időszakos előzetes tájékoztató</w:t>
      </w:r>
      <w:r>
        <w:t xml:space="preserve">, Szerződési hirdetmény, vagy a </w:t>
      </w:r>
      <w:r>
        <w:rPr>
          <w:b/>
        </w:rPr>
        <w:t>Minősítési rendszer meglétéről szóló hirdetmény</w:t>
      </w:r>
    </w:p>
  </w:footnote>
  <w:footnote w:id="42">
    <w:p w14:paraId="2BBFCA65" w14:textId="77777777" w:rsidR="00EC2472" w:rsidRPr="00F74DE4"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Pr>
          <w:i/>
        </w:rPr>
        <w:t>A vonatkozó hirdetmény I. szakaszának I.1 pontjából átmásolandó információ.</w:t>
      </w:r>
      <w:r>
        <w:t xml:space="preserve"> Közös közbeszerzés esetén kérjük feltüntetni minden résztvevő beszerző nevét.</w:t>
      </w:r>
    </w:p>
  </w:footnote>
  <w:footnote w:id="43">
    <w:p w14:paraId="77C44979" w14:textId="77777777" w:rsidR="00EC2472" w:rsidRPr="00FD1006"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sidRPr="00FD1006">
        <w:t>Lásd a vonatkozó hirdetmény II.1.1 és II.1.3 pontját.</w:t>
      </w:r>
    </w:p>
  </w:footnote>
  <w:footnote w:id="44">
    <w:p w14:paraId="40439D6B" w14:textId="77777777" w:rsidR="00EC2472" w:rsidRPr="00FD1006"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FD1006">
        <w:rPr>
          <w:rStyle w:val="Lbjegyzet-hivatkozs"/>
        </w:rPr>
        <w:footnoteRef/>
      </w:r>
      <w:r w:rsidRPr="00FD1006">
        <w:tab/>
        <w:t>Lásd a vonatkozó hirdetmény II.1.1 pontját.</w:t>
      </w:r>
    </w:p>
  </w:footnote>
  <w:footnote w:id="45">
    <w:p w14:paraId="7CFAF273" w14:textId="77777777" w:rsidR="00EC2472" w:rsidRPr="002C475F"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5B5BD7">
        <w:rPr>
          <w:rStyle w:val="Lbjegyzet-hivatkozs"/>
        </w:rPr>
        <w:footnoteRef/>
      </w:r>
      <w:r>
        <w:tab/>
        <w:t>Kérjük, ismételje meg a kapcsolattartó személyekre vonatkozó információt, ahányszor szükséges.</w:t>
      </w:r>
    </w:p>
  </w:footnote>
  <w:footnote w:id="46">
    <w:p w14:paraId="42342B26" w14:textId="77777777" w:rsidR="00EC2472" w:rsidRPr="00D90077"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Lásd </w:t>
      </w:r>
      <w:r>
        <w:rPr>
          <w:rStyle w:val="DeltaViewInsertion"/>
          <w:b w:val="0"/>
        </w:rPr>
        <w:t xml:space="preserve">a Bizottság 2003. május 6-i ajánlását a mikro-, kis és középvállalkozások meghatározásáról (HL L 124., 2003.5.20., 36. o.). Ez az információ csak statisztikai célból szükséges. </w:t>
      </w:r>
      <w:r>
        <w:br/>
      </w:r>
      <w:r>
        <w:rPr>
          <w:rStyle w:val="DeltaViewInsertion"/>
        </w:rPr>
        <w:t>Mikrovállalkozás:</w:t>
      </w:r>
      <w:r>
        <w:rPr>
          <w:rStyle w:val="DeltaViewInsertion"/>
          <w:b w:val="0"/>
        </w:rPr>
        <w:t xml:space="preserve"> olyan vállalkozás, amely </w:t>
      </w:r>
      <w:r>
        <w:rPr>
          <w:rStyle w:val="DeltaViewInsertion"/>
        </w:rPr>
        <w:t>10-nél kevesebb főt foglalkoztat,</w:t>
      </w:r>
      <w:r>
        <w:rPr>
          <w:rStyle w:val="DeltaViewInsertion"/>
          <w:b w:val="0"/>
        </w:rPr>
        <w:t xml:space="preserve"> és amelynek éves forgalma és/vagy éves mérlegfőösszege </w:t>
      </w:r>
      <w:r>
        <w:rPr>
          <w:rStyle w:val="DeltaViewInsertion"/>
        </w:rPr>
        <w:t>nem haladja meg a 2 millió eurót</w:t>
      </w:r>
      <w:r>
        <w:rPr>
          <w:rStyle w:val="DeltaViewInsertion"/>
          <w:b w:val="0"/>
        </w:rPr>
        <w:t>.</w:t>
      </w:r>
      <w:r>
        <w:br/>
      </w:r>
      <w:r>
        <w:rPr>
          <w:rStyle w:val="DeltaViewInsertion"/>
        </w:rPr>
        <w:t>Kisvállalkozás:</w:t>
      </w:r>
      <w:r>
        <w:rPr>
          <w:rStyle w:val="DeltaViewInsertion"/>
          <w:b w:val="0"/>
        </w:rPr>
        <w:t xml:space="preserve"> olyan vállalkozás, amely </w:t>
      </w:r>
      <w:r>
        <w:rPr>
          <w:rStyle w:val="DeltaViewInsertion"/>
        </w:rPr>
        <w:t>50-nél kevesebb főt foglalkoztat</w:t>
      </w:r>
      <w:r>
        <w:rPr>
          <w:rStyle w:val="DeltaViewInsertion"/>
          <w:b w:val="0"/>
        </w:rPr>
        <w:t xml:space="preserve">, és amelynek éves forgalma és/vagy éves mérlegfőösszege </w:t>
      </w:r>
      <w:r>
        <w:rPr>
          <w:rStyle w:val="DeltaViewInsertion"/>
        </w:rPr>
        <w:t>nem haladja meg a 10 millió eurót</w:t>
      </w:r>
      <w:r>
        <w:rPr>
          <w:rStyle w:val="DeltaViewInsertion"/>
          <w:b w:val="0"/>
        </w:rPr>
        <w:t>;</w:t>
      </w:r>
      <w:r>
        <w:br/>
      </w:r>
      <w:r>
        <w:rPr>
          <w:rStyle w:val="DeltaViewInsertion"/>
        </w:rPr>
        <w:t xml:space="preserve">Középvállalkozás: olyan vállalkozás, amely nem mikro- és nem kisvállalkozás, és </w:t>
      </w:r>
      <w:r>
        <w:t xml:space="preserve">amely </w:t>
      </w:r>
      <w:r>
        <w:rPr>
          <w:b/>
        </w:rPr>
        <w:t>250-nél kevesebb főt foglalkoztat,</w:t>
      </w:r>
      <w:r>
        <w:t xml:space="preserve"> és amelynek </w:t>
      </w:r>
      <w:r>
        <w:rPr>
          <w:b/>
        </w:rPr>
        <w:t>éves forgalma nem haladja meg az 50 millió eurót</w:t>
      </w:r>
      <w:r>
        <w:t xml:space="preserve">, </w:t>
      </w:r>
      <w:r>
        <w:rPr>
          <w:b/>
          <w:i/>
        </w:rPr>
        <w:t>és/vagy</w:t>
      </w:r>
      <w:r>
        <w:t xml:space="preserve"> </w:t>
      </w:r>
      <w:r>
        <w:rPr>
          <w:b/>
        </w:rPr>
        <w:t>éves mérlegfőösszege nem haladja meg a 43 millió eurót</w:t>
      </w:r>
      <w:r>
        <w:t>.</w:t>
      </w:r>
    </w:p>
  </w:footnote>
  <w:footnote w:id="47">
    <w:p w14:paraId="666836EE" w14:textId="77777777" w:rsidR="00EC2472" w:rsidRPr="00595858"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Lásd a szerződési hirdetmény III.1.5. pontját.</w:t>
      </w:r>
    </w:p>
  </w:footnote>
  <w:footnote w:id="48">
    <w:p w14:paraId="47103867" w14:textId="77777777" w:rsidR="00EC2472" w:rsidRPr="00F74DE4"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Azaz fő célja a fogyatékossággal élő vagy hátrányos helyzetű személyek szociális és szakmai </w:t>
      </w:r>
      <w:bookmarkStart w:id="51" w:name="_DV_C939"/>
      <w:r>
        <w:t>beilleszkedése</w:t>
      </w:r>
      <w:bookmarkEnd w:id="51"/>
      <w:r>
        <w:t>.</w:t>
      </w:r>
    </w:p>
  </w:footnote>
  <w:footnote w:id="49">
    <w:p w14:paraId="5450AF7E" w14:textId="77777777" w:rsidR="00EC2472" w:rsidRPr="00740F49"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hivatkozások és a minősítés, ha van ilyen, a tanúsításon szerepelnek.</w:t>
      </w:r>
    </w:p>
  </w:footnote>
  <w:footnote w:id="50">
    <w:p w14:paraId="36695A14" w14:textId="77777777" w:rsidR="00EC2472" w:rsidRPr="001A2A2A"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Nevezetesen egy csoport, konzorcium, közös vállalkozás vagy hasonló részeként.</w:t>
      </w:r>
    </w:p>
  </w:footnote>
  <w:footnote w:id="51">
    <w:p w14:paraId="02B17AED" w14:textId="77777777" w:rsidR="00EC2472" w:rsidRPr="00751AB4"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Pl. a minőség-ellenőrzésben részt vevő műszaki szervezetek esetében: IV. rész C. szakasz, 3. pont.</w:t>
      </w:r>
    </w:p>
  </w:footnote>
  <w:footnote w:id="52">
    <w:p w14:paraId="6DC5786A" w14:textId="77777777" w:rsidR="00EC2472" w:rsidRPr="00953D55"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szervezett bűnözés elleni küzdelemről szóló, 2008. október 24-i 2008/841/IB tanácsi kerethatározat (HL L 300., 2008.11.11., 42. o.) 2. cikkében meghatározottak szerint.</w:t>
      </w:r>
    </w:p>
  </w:footnote>
  <w:footnote w:id="53">
    <w:p w14:paraId="4BA95BB1" w14:textId="77777777" w:rsidR="00EC2472" w:rsidRPr="00953D55"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sidRPr="002B758D">
        <w:t>Az Európai Közösségek tisztviselőit és az Európai Unió tagállamainak tisztviselőit érintő korrupció elleni küzdelemről szóló egyezmény</w:t>
      </w:r>
      <w:r>
        <w:rPr>
          <w:sz w:val="19"/>
          <w:szCs w:val="19"/>
        </w:rPr>
        <w:t xml:space="preserve"> </w:t>
      </w:r>
      <w:r>
        <w:t>(HL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54">
    <w:p w14:paraId="3B2F7655" w14:textId="77777777" w:rsidR="00EC2472" w:rsidRPr="00953D55"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Az Európai Közösségek pénzügyi érdekeinek védelméről szóló egyezmény 1. cikke értelmében (HL C 316., 1995.11.27., 48. o.)</w:t>
      </w:r>
    </w:p>
  </w:footnote>
  <w:footnote w:id="55">
    <w:p w14:paraId="26DB7D56" w14:textId="77777777" w:rsidR="00EC2472" w:rsidRPr="00953D55"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56">
    <w:p w14:paraId="4D6419A5" w14:textId="77777777" w:rsidR="00EC2472" w:rsidRPr="00953D55"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pénzügyi rendszereknek a pénzmosás, valamint terrorizmus finanszírozása céljára való felhasználásának megelőzéséről szóló, 2005. október 26-i 2005/60/EK európai parlamenti és tanácsi irányelv</w:t>
      </w:r>
      <w:r>
        <w:rPr>
          <w:rStyle w:val="DeltaViewInsertion"/>
          <w:b w:val="0"/>
          <w:color w:val="000000"/>
        </w:rPr>
        <w:t xml:space="preserve"> (HL L 309., 2005.11.25., 15. o.) 1. cikkében meghatározottak szerint.</w:t>
      </w:r>
    </w:p>
  </w:footnote>
  <w:footnote w:id="57">
    <w:p w14:paraId="14389AC6" w14:textId="77777777" w:rsidR="00EC2472" w:rsidRPr="00B02DB1"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rPr>
          <w:b/>
        </w:rPr>
      </w:pPr>
      <w:r w:rsidRPr="009971F5">
        <w:rPr>
          <w:rStyle w:val="Lbjegyzet-hivatkozs"/>
        </w:rPr>
        <w:footnoteRef/>
      </w:r>
      <w:r>
        <w:tab/>
      </w:r>
      <w:r w:rsidRPr="00B02DB1">
        <w:rPr>
          <w:rStyle w:val="DeltaViewInsertion"/>
          <w:b w:val="0"/>
        </w:rPr>
        <w:t>Az emberkereskedelem megelőzéséről, és az ellene folytatott küzdelemről, az áldozatok védelméről,</w:t>
      </w:r>
      <w:r w:rsidRPr="00B02DB1">
        <w:rPr>
          <w:rStyle w:val="DeltaViewInsertion"/>
          <w:b w:val="0"/>
          <w:color w:val="000000"/>
        </w:rPr>
        <w:t xml:space="preserve"> valamint a 2002/629/IB tanácsi kerethatározat felváltásáról szóló</w:t>
      </w:r>
      <w:r>
        <w:rPr>
          <w:rStyle w:val="DeltaViewInsertion"/>
          <w:b w:val="0"/>
          <w:color w:val="000000"/>
        </w:rPr>
        <w:t xml:space="preserve">, </w:t>
      </w:r>
      <w:r w:rsidRPr="00B02DB1">
        <w:rPr>
          <w:rStyle w:val="DeltaViewInsertion"/>
          <w:b w:val="0"/>
        </w:rPr>
        <w:t>2011. április 5-i</w:t>
      </w:r>
      <w:r w:rsidRPr="00B02DB1">
        <w:rPr>
          <w:rStyle w:val="DeltaViewInsertion"/>
          <w:b w:val="0"/>
          <w:color w:val="000000"/>
        </w:rPr>
        <w:t xml:space="preserve"> 2011/36/EU </w:t>
      </w:r>
      <w:r>
        <w:rPr>
          <w:rStyle w:val="DeltaViewInsertion"/>
          <w:b w:val="0"/>
          <w:color w:val="000000"/>
        </w:rPr>
        <w:t>e</w:t>
      </w:r>
      <w:r>
        <w:rPr>
          <w:rStyle w:val="DeltaViewInsertion"/>
          <w:b w:val="0"/>
        </w:rPr>
        <w:t>urópai p</w:t>
      </w:r>
      <w:r w:rsidRPr="00B02DB1">
        <w:rPr>
          <w:rStyle w:val="DeltaViewInsertion"/>
          <w:b w:val="0"/>
        </w:rPr>
        <w:t>arlament</w:t>
      </w:r>
      <w:r>
        <w:rPr>
          <w:rStyle w:val="DeltaViewInsertion"/>
          <w:b w:val="0"/>
        </w:rPr>
        <w:t xml:space="preserve">i </w:t>
      </w:r>
      <w:r w:rsidRPr="00B02DB1">
        <w:rPr>
          <w:rStyle w:val="DeltaViewInsertion"/>
          <w:b w:val="0"/>
        </w:rPr>
        <w:t xml:space="preserve">és </w:t>
      </w:r>
      <w:r>
        <w:rPr>
          <w:rStyle w:val="DeltaViewInsertion"/>
          <w:b w:val="0"/>
        </w:rPr>
        <w:t>t</w:t>
      </w:r>
      <w:r w:rsidRPr="00B02DB1">
        <w:rPr>
          <w:rStyle w:val="DeltaViewInsertion"/>
          <w:b w:val="0"/>
        </w:rPr>
        <w:t>anács</w:t>
      </w:r>
      <w:r>
        <w:rPr>
          <w:rStyle w:val="DeltaViewInsertion"/>
          <w:b w:val="0"/>
        </w:rPr>
        <w:t>i</w:t>
      </w:r>
      <w:r w:rsidRPr="00B02DB1">
        <w:rPr>
          <w:rStyle w:val="DeltaViewInsertion"/>
          <w:b w:val="0"/>
        </w:rPr>
        <w:t xml:space="preserve"> </w:t>
      </w:r>
      <w:r w:rsidRPr="00B02DB1">
        <w:rPr>
          <w:rStyle w:val="DeltaViewInsertion"/>
          <w:b w:val="0"/>
          <w:color w:val="000000"/>
        </w:rPr>
        <w:t>irányelv (HL L 101., 2011.4.15., 1. o.) 2. cikkében meghatározottak szerint.</w:t>
      </w:r>
    </w:p>
  </w:footnote>
  <w:footnote w:id="58">
    <w:p w14:paraId="5A964A83" w14:textId="77777777" w:rsidR="00EC2472" w:rsidRPr="004927EB"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5B5BD7">
        <w:rPr>
          <w:rStyle w:val="Lbjegyzet-hivatkozs"/>
        </w:rPr>
        <w:footnoteRef/>
      </w:r>
      <w:r>
        <w:tab/>
        <w:t>Kérjük, szükség szerint ismételje.</w:t>
      </w:r>
    </w:p>
  </w:footnote>
  <w:footnote w:id="59">
    <w:p w14:paraId="52B5605A" w14:textId="77777777" w:rsidR="00EC2472" w:rsidRPr="00D93D64"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60">
    <w:p w14:paraId="133E3198" w14:textId="77777777" w:rsidR="00EC2472" w:rsidRPr="004927EB"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61">
    <w:p w14:paraId="54013FFA" w14:textId="77777777" w:rsidR="00EC2472" w:rsidRPr="00EA76B4"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2014/24/EU irányelv 57. cikke (6) bekezdését végrehajtó nemzeti rendelkezésekkel összhangban.</w:t>
      </w:r>
    </w:p>
  </w:footnote>
  <w:footnote w:id="62">
    <w:p w14:paraId="4F0036A8" w14:textId="77777777" w:rsidR="00EC2472" w:rsidRPr="00595858"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Az elkövetett bűncselekmény jellegét figyelembe véve (egyszeri, ismételt, szisztematikus ...) a magyarázatnak tükröznie kell e megtett intézkedések megfelelőségét. </w:t>
      </w:r>
    </w:p>
  </w:footnote>
  <w:footnote w:id="63">
    <w:p w14:paraId="563DA6E4" w14:textId="77777777" w:rsidR="00EC2472" w:rsidRPr="000C6D4B"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64">
    <w:p w14:paraId="16386D32" w14:textId="77777777" w:rsidR="00EC2472" w:rsidRPr="007943E3"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Lásd a 2014/24/EU irányelv 57. cikkének (4) bekezdését.</w:t>
      </w:r>
    </w:p>
  </w:footnote>
  <w:footnote w:id="65">
    <w:p w14:paraId="0DC1CE04" w14:textId="77777777" w:rsidR="00EC2472" w:rsidRPr="00F506C0"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sidRPr="00F506C0">
        <w:t>E közbeszerzés alkalmazásában a nemzeti jogban, a vonatkozó hirdetményben vagy a közbeszerzési dokumentumokban vagy a 2014/24/EU irányelv 18. cikke (2) bekezdésében hivatkozottak szerint</w:t>
      </w:r>
    </w:p>
  </w:footnote>
  <w:footnote w:id="66">
    <w:p w14:paraId="5F09216E" w14:textId="77777777" w:rsidR="00EC2472" w:rsidRPr="00F506C0"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F506C0">
        <w:rPr>
          <w:rStyle w:val="Lbjegyzet-hivatkozs"/>
        </w:rPr>
        <w:footnoteRef/>
      </w:r>
      <w:r w:rsidRPr="00F506C0">
        <w:tab/>
        <w:t>Lásd a nemzeti jogot, a vonatkozó hirdetményt vagy a közbeszerzési dokumentumokat.</w:t>
      </w:r>
    </w:p>
  </w:footnote>
  <w:footnote w:id="67">
    <w:p w14:paraId="7C5458B7" w14:textId="77777777" w:rsidR="00EC2472" w:rsidRPr="00D93D64"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Ezt az információt </w:t>
      </w:r>
      <w:r>
        <w:rPr>
          <w:b/>
        </w:rPr>
        <w:t>nem</w:t>
      </w:r>
      <w:r>
        <w:t xml:space="preserve"> kell megadni abban az esetben, ha az a)–f) pontokban fölsorolt esetek valamelyikében a gazdasági szereplők kizárását a nemzeti jog </w:t>
      </w:r>
      <w:r w:rsidRPr="00EA6A87">
        <w:rPr>
          <w:b/>
        </w:rPr>
        <w:t>kötelezővé</w:t>
      </w:r>
      <w:r>
        <w:t xml:space="preserve"> tette </w:t>
      </w:r>
      <w:r>
        <w:rPr>
          <w:b/>
        </w:rPr>
        <w:t>az eltérés lehetősége nélkül</w:t>
      </w:r>
      <w:r>
        <w:t xml:space="preserve"> abban az esetben, ha a gazdasági szereplő mindazonáltal képes a szerződés teljesítésére.</w:t>
      </w:r>
    </w:p>
  </w:footnote>
  <w:footnote w:id="68">
    <w:p w14:paraId="4ADC69ED" w14:textId="77777777" w:rsidR="00EC2472" w:rsidRPr="00EA6A87"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sidRPr="00EA6A87">
        <w:t>Adott esetben lásd a nemzeti jog, a vonatkozó hirdetmény vagy a közbeszerzési dokumentumok meghatározásait.</w:t>
      </w:r>
    </w:p>
  </w:footnote>
  <w:footnote w:id="69">
    <w:p w14:paraId="04D89646" w14:textId="77777777" w:rsidR="00EC2472" w:rsidRPr="00EA6A87"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EA6A87">
        <w:rPr>
          <w:rStyle w:val="Lbjegyzet-hivatkozs"/>
        </w:rPr>
        <w:footnoteRef/>
      </w:r>
      <w:r w:rsidRPr="00EA6A87">
        <w:tab/>
        <w:t>A nemzeti jogban, a vonatkozó hirdetményben vagy a közbeszerzési dokumentumokban jelzettek szerint.</w:t>
      </w:r>
    </w:p>
  </w:footnote>
  <w:footnote w:id="70">
    <w:p w14:paraId="0409A17F" w14:textId="77777777" w:rsidR="00EC2472" w:rsidRPr="004927EB"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71">
    <w:p w14:paraId="0085431B" w14:textId="77777777" w:rsidR="00EC2472" w:rsidRPr="00064F3E"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 2014/24/EU irányelv XI. mellékletében leírtak szerint </w:t>
      </w:r>
      <w:r>
        <w:rPr>
          <w:b/>
          <w:i/>
        </w:rPr>
        <w:t>egyes tagállamok gazdasági szereplőinek egyes esetekben az adott mellékletben meghatározott egyéb követelményeknek is meg kell felelniük</w:t>
      </w:r>
      <w:r>
        <w:t>.</w:t>
      </w:r>
    </w:p>
  </w:footnote>
  <w:footnote w:id="72">
    <w:p w14:paraId="136C1E9B" w14:textId="77777777" w:rsidR="00EC2472" w:rsidRPr="00A9472E"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Csak amennyiben a vonatkozó hirdetmény vagy a közbeszerzési dokumentumok lehetővé teszik.</w:t>
      </w:r>
    </w:p>
  </w:footnote>
  <w:footnote w:id="73">
    <w:p w14:paraId="35DED1D7" w14:textId="77777777" w:rsidR="00EC2472" w:rsidRPr="00A9472E"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Csak amennyiben a vonatkozó hirdetmény vagy a közbeszerzési dokumentumok lehetővé teszik.</w:t>
      </w:r>
    </w:p>
  </w:footnote>
  <w:footnote w:id="74">
    <w:p w14:paraId="4024E68E" w14:textId="77777777" w:rsidR="00EC2472" w:rsidRPr="00197A99"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Pl. az eszközök és a források aránya.</w:t>
      </w:r>
    </w:p>
  </w:footnote>
  <w:footnote w:id="75">
    <w:p w14:paraId="62ADB5A4" w14:textId="77777777" w:rsidR="00EC2472" w:rsidRPr="00126C86"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Pl. az eszközök és a források aránya.</w:t>
      </w:r>
    </w:p>
  </w:footnote>
  <w:footnote w:id="76">
    <w:p w14:paraId="3D1E4F89" w14:textId="77777777" w:rsidR="00EC2472" w:rsidRPr="000C6D4B"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77">
    <w:p w14:paraId="4EDE1761" w14:textId="77777777" w:rsidR="00EC2472" w:rsidRPr="00EF70A4"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Az ajánlatkérő szervek nem több, mint öt évet </w:t>
      </w:r>
      <w:r>
        <w:rPr>
          <w:b/>
        </w:rPr>
        <w:t>írhatnak elő</w:t>
      </w:r>
      <w:r>
        <w:t xml:space="preserve">, és </w:t>
      </w:r>
      <w:r w:rsidRPr="002B758D">
        <w:rPr>
          <w:b/>
        </w:rPr>
        <w:t>elfogadhatnak</w:t>
      </w:r>
      <w:r>
        <w:t xml:space="preserve"> öt évnél </w:t>
      </w:r>
      <w:r>
        <w:rPr>
          <w:b/>
        </w:rPr>
        <w:t>régebbi</w:t>
      </w:r>
      <w:r>
        <w:t xml:space="preserve"> tapasztalatot.</w:t>
      </w:r>
    </w:p>
  </w:footnote>
  <w:footnote w:id="78">
    <w:p w14:paraId="3933D18F" w14:textId="77777777" w:rsidR="00EC2472" w:rsidRPr="00EF70A4"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Az ajánlatkérő szervek nem több, mint három évet </w:t>
      </w:r>
      <w:r>
        <w:rPr>
          <w:b/>
        </w:rPr>
        <w:t>írhatnak elő</w:t>
      </w:r>
      <w:r>
        <w:t xml:space="preserve">, és </w:t>
      </w:r>
      <w:r w:rsidRPr="002B758D">
        <w:rPr>
          <w:b/>
        </w:rPr>
        <w:t>elfogadhatnak</w:t>
      </w:r>
      <w:r>
        <w:t xml:space="preserve"> három évnél </w:t>
      </w:r>
      <w:r>
        <w:rPr>
          <w:b/>
        </w:rPr>
        <w:t>régebbi</w:t>
      </w:r>
      <w:r>
        <w:t xml:space="preserve"> tapasztalatot.</w:t>
      </w:r>
    </w:p>
  </w:footnote>
  <w:footnote w:id="79">
    <w:p w14:paraId="13FB3551" w14:textId="77777777" w:rsidR="00EC2472" w:rsidRPr="001B1B7A"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Vagyis </w:t>
      </w:r>
      <w:r>
        <w:rPr>
          <w:b/>
          <w:u w:val="single"/>
        </w:rPr>
        <w:t>minden</w:t>
      </w:r>
      <w:r>
        <w:t xml:space="preserve"> megrendelőt fel kell sorolni, és a listának tartalmaznia kell mind a közületi, mind pedig a magánmegrendelőket az érintett szállítások vagy szolgáltatások tekintetében.</w:t>
      </w:r>
    </w:p>
  </w:footnote>
  <w:footnote w:id="80">
    <w:p w14:paraId="27391A27" w14:textId="77777777" w:rsidR="00EC2472" w:rsidRPr="009D444A"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81">
    <w:p w14:paraId="54AD06B6" w14:textId="77777777" w:rsidR="00EC2472" w:rsidRPr="00197A99"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vizsgálatot az ajánlatkérő szerv vagy – amennyiben az utóbbi ezt jóváhagyja – nevében a szállító/szolgáltató székhelye szerinti ország egy erre illetékes hivatalos szerve végezheti el.</w:t>
      </w:r>
    </w:p>
  </w:footnote>
  <w:footnote w:id="82">
    <w:p w14:paraId="0CE744F8" w14:textId="77777777" w:rsidR="00EC2472" w:rsidRPr="006D7B07"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Felhívjuk a figyelmet, hogy amennyiben a gazdasági szereplő úgy </w:t>
      </w:r>
      <w:r>
        <w:rPr>
          <w:b/>
        </w:rPr>
        <w:t>határozott</w:t>
      </w:r>
      <w:r>
        <w:t xml:space="preserve">, hogy a szerződés egy részére alvállalkozói szerződést köt, </w:t>
      </w:r>
      <w:r>
        <w:rPr>
          <w:b/>
        </w:rPr>
        <w:t>és</w:t>
      </w:r>
      <w: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83">
    <w:p w14:paraId="1F4D9132" w14:textId="77777777" w:rsidR="00EC2472" w:rsidRPr="00B95EC1"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egyértelműen adja meg, melyik elemre vonatkozik a válasz.</w:t>
      </w:r>
    </w:p>
  </w:footnote>
  <w:footnote w:id="84">
    <w:p w14:paraId="7DC8005B" w14:textId="77777777" w:rsidR="00EC2472" w:rsidRPr="000C6D4B"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85">
    <w:p w14:paraId="7CC2910D" w14:textId="77777777" w:rsidR="00EC2472" w:rsidRPr="00B95EC1"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86">
    <w:p w14:paraId="4F439270" w14:textId="77777777" w:rsidR="00EC2472" w:rsidRPr="00463B94"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Feltéve, hogy a gazdasági szereplő megadta a szükséges információt </w:t>
      </w:r>
      <w:r>
        <w:rPr>
          <w:i/>
        </w:rPr>
        <w:t>(internetcím, a kibocsátó hatóság vagy testület, a dokumentáció pontos hivatkozási adatai), amely ezt lehetővé teszi az ajánlatkérő szerv vagy a közszolgáltató ajánlatkérő számára.</w:t>
      </w:r>
      <w:r>
        <w:rPr>
          <w:i/>
          <w:sz w:val="22"/>
        </w:rPr>
        <w:t xml:space="preserve"> Amennyiben szükséges, ehhez csatolni kell a hozzáférésre vonatkozó jóváhagyást.</w:t>
      </w:r>
      <w:r>
        <w:rPr>
          <w:sz w:val="22"/>
        </w:rPr>
        <w:t xml:space="preserve"> </w:t>
      </w:r>
    </w:p>
  </w:footnote>
  <w:footnote w:id="87">
    <w:p w14:paraId="6E55B01F" w14:textId="77777777" w:rsidR="00EC2472" w:rsidRPr="00463B94" w:rsidRDefault="00EC2472"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2014/24/EU irányelv 59. cikke (5) bekezdése második albekezdésének nemzeti végrehajtásától függően.</w:t>
      </w:r>
    </w:p>
  </w:footnote>
  <w:footnote w:id="88">
    <w:p w14:paraId="68528281" w14:textId="77777777" w:rsidR="00EC2472" w:rsidRDefault="00EC2472" w:rsidP="00160AAD">
      <w:r w:rsidRPr="00D52F38">
        <w:rPr>
          <w:rStyle w:val="Lbjegyzet-hivatkozs"/>
          <w:szCs w:val="16"/>
        </w:rPr>
        <w:footnoteRef/>
      </w:r>
      <w:r w:rsidRPr="00D52F38">
        <w:t xml:space="preserve"> </w:t>
      </w:r>
      <w:r>
        <w:rPr>
          <w:sz w:val="16"/>
          <w:szCs w:val="16"/>
        </w:rPr>
        <w:t xml:space="preserve">Az ajánlattevőnek, </w:t>
      </w:r>
      <w:r w:rsidRPr="00B20044">
        <w:rPr>
          <w:sz w:val="16"/>
          <w:szCs w:val="16"/>
        </w:rPr>
        <w:t xml:space="preserve">valamint a Kbt. </w:t>
      </w:r>
      <w:r>
        <w:rPr>
          <w:sz w:val="16"/>
          <w:szCs w:val="16"/>
        </w:rPr>
        <w:t>65. § (7</w:t>
      </w:r>
      <w:r w:rsidRPr="00B20044">
        <w:rPr>
          <w:sz w:val="16"/>
          <w:szCs w:val="16"/>
        </w:rPr>
        <w:t>) bekezdése alkalmazása esetén a kapacitást rendelkezésre bocsátó szervezetnek</w:t>
      </w:r>
      <w:r w:rsidRPr="00A76978">
        <w:t xml:space="preserve"> </w:t>
      </w:r>
      <w:r w:rsidRPr="007702EC">
        <w:rPr>
          <w:sz w:val="16"/>
          <w:szCs w:val="16"/>
        </w:rPr>
        <w:t>vagy az a) vagy a b) jelű nyilatkozatot kell kitöltetnie</w:t>
      </w:r>
      <w:r>
        <w:rPr>
          <w:sz w:val="16"/>
          <w:szCs w:val="16"/>
        </w:rPr>
        <w:t xml:space="preserve"> és benyújtania</w:t>
      </w:r>
      <w:r w:rsidRPr="007702EC">
        <w:rPr>
          <w:sz w:val="16"/>
          <w:szCs w:val="16"/>
        </w:rPr>
        <w:t>.</w:t>
      </w:r>
    </w:p>
  </w:footnote>
  <w:footnote w:id="89">
    <w:p w14:paraId="406588C6" w14:textId="77777777" w:rsidR="00EC2472" w:rsidRPr="00E070CE" w:rsidRDefault="00EC2472" w:rsidP="004E5D22">
      <w:pPr>
        <w:spacing w:line="240" w:lineRule="auto"/>
      </w:pPr>
      <w:r w:rsidRPr="00E070CE">
        <w:rPr>
          <w:sz w:val="18"/>
          <w:szCs w:val="18"/>
          <w:vertAlign w:val="superscript"/>
        </w:rPr>
        <w:footnoteRef/>
      </w:r>
      <w:r w:rsidRPr="00E070CE">
        <w:rPr>
          <w:sz w:val="18"/>
          <w:szCs w:val="18"/>
        </w:rPr>
        <w:t xml:space="preserve"> A megfelelő jelölendő</w:t>
      </w:r>
    </w:p>
  </w:footnote>
  <w:footnote w:id="90">
    <w:p w14:paraId="123CDBB7" w14:textId="77777777" w:rsidR="00EC2472" w:rsidRPr="00E070CE" w:rsidRDefault="00EC2472" w:rsidP="004E5D22">
      <w:pPr>
        <w:spacing w:line="240" w:lineRule="auto"/>
      </w:pPr>
      <w:r w:rsidRPr="00E070CE">
        <w:rPr>
          <w:sz w:val="18"/>
          <w:szCs w:val="18"/>
          <w:vertAlign w:val="superscript"/>
        </w:rPr>
        <w:footnoteRef/>
      </w:r>
      <w:r w:rsidRPr="00E070CE">
        <w:rPr>
          <w:sz w:val="18"/>
          <w:szCs w:val="18"/>
        </w:rPr>
        <w:t xml:space="preserve"> Kérjük figyelemmel lenni a Kbt. 80. §-ban foglaltakra!</w:t>
      </w:r>
    </w:p>
  </w:footnote>
  <w:footnote w:id="91">
    <w:p w14:paraId="43C5AF68" w14:textId="77777777" w:rsidR="00EC2472" w:rsidRPr="00604D62" w:rsidRDefault="00EC2472" w:rsidP="004E5D22">
      <w:pPr>
        <w:spacing w:line="240" w:lineRule="auto"/>
        <w:rPr>
          <w:rFonts w:ascii="Tahoma" w:hAnsi="Tahoma" w:cs="Tahoma"/>
          <w:sz w:val="18"/>
          <w:szCs w:val="18"/>
        </w:rPr>
      </w:pPr>
      <w:r w:rsidRPr="00E070CE">
        <w:rPr>
          <w:sz w:val="18"/>
          <w:szCs w:val="18"/>
          <w:vertAlign w:val="superscript"/>
        </w:rPr>
        <w:footnoteRef/>
      </w:r>
      <w:r w:rsidRPr="00E070CE">
        <w:rPr>
          <w:sz w:val="18"/>
          <w:szCs w:val="18"/>
        </w:rPr>
        <w:t xml:space="preserve"> A megfelelő aláhúzással jelölendő</w:t>
      </w:r>
    </w:p>
  </w:footnote>
  <w:footnote w:id="92">
    <w:p w14:paraId="11E6FDE7" w14:textId="77777777" w:rsidR="00EC2472" w:rsidRDefault="00EC2472" w:rsidP="00160AAD">
      <w:pPr>
        <w:autoSpaceDE w:val="0"/>
        <w:autoSpaceDN w:val="0"/>
        <w:spacing w:line="240" w:lineRule="auto"/>
      </w:pPr>
      <w:r>
        <w:rPr>
          <w:rStyle w:val="Lbjegyzet-hivatkozs"/>
        </w:rPr>
        <w:footnoteRef/>
      </w:r>
      <w:r>
        <w:t xml:space="preserve"> </w:t>
      </w:r>
      <w:r w:rsidRPr="001311BF">
        <w:rPr>
          <w:sz w:val="16"/>
        </w:rPr>
        <w:t>Amennyiben az ajánlat nem tartalmaz idegen nyelvű dokumentumot, úgy jelen nyilatkozatot nem kell az ajánlathoz csatolni!</w:t>
      </w:r>
    </w:p>
  </w:footnote>
  <w:footnote w:id="93">
    <w:p w14:paraId="65A74794" w14:textId="77777777" w:rsidR="00EC2472" w:rsidRPr="009B6F19" w:rsidRDefault="00EC2472" w:rsidP="004E5D22">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94">
    <w:p w14:paraId="5D71EF9A" w14:textId="77777777" w:rsidR="00EC2472" w:rsidRPr="00E47C48" w:rsidRDefault="00EC2472" w:rsidP="00705A80">
      <w:pPr>
        <w:pStyle w:val="Lbjegyzetszveg"/>
        <w:rPr>
          <w:rFonts w:ascii="Arial" w:hAnsi="Arial" w:cs="Arial"/>
          <w:sz w:val="16"/>
          <w:szCs w:val="16"/>
        </w:rPr>
      </w:pPr>
      <w:r w:rsidRPr="00E47C48">
        <w:rPr>
          <w:rStyle w:val="Lbjegyzet-hivatkozs"/>
          <w:rFonts w:ascii="Arial" w:hAnsi="Arial" w:cs="Arial"/>
          <w:sz w:val="16"/>
          <w:szCs w:val="16"/>
        </w:rPr>
        <w:footnoteRef/>
      </w:r>
      <w:r w:rsidRPr="00E47C48">
        <w:rPr>
          <w:rFonts w:ascii="Arial" w:hAnsi="Arial" w:cs="Arial"/>
          <w:sz w:val="16"/>
          <w:szCs w:val="16"/>
        </w:rPr>
        <w:t xml:space="preserve"> Közös </w:t>
      </w:r>
      <w:r>
        <w:rPr>
          <w:rFonts w:ascii="Arial" w:hAnsi="Arial" w:cs="Arial"/>
          <w:sz w:val="16"/>
          <w:szCs w:val="16"/>
        </w:rPr>
        <w:t xml:space="preserve">ajánlattétel </w:t>
      </w:r>
      <w:r w:rsidRPr="00E47C48">
        <w:rPr>
          <w:rFonts w:ascii="Arial" w:hAnsi="Arial" w:cs="Arial"/>
          <w:sz w:val="16"/>
          <w:szCs w:val="16"/>
        </w:rPr>
        <w:t>esetén a tagoknak ezt a nyilatkozatot külön-külön kell megtenniük. Felhívjuk szíves figyelmüket, hogy jelen nyilatkozatot a</w:t>
      </w:r>
      <w:r>
        <w:rPr>
          <w:rFonts w:ascii="Arial" w:hAnsi="Arial" w:cs="Arial"/>
          <w:sz w:val="16"/>
          <w:szCs w:val="16"/>
        </w:rPr>
        <w:t>z ajánlatnak</w:t>
      </w:r>
      <w:r w:rsidRPr="00E47C48">
        <w:rPr>
          <w:rFonts w:ascii="Arial" w:hAnsi="Arial" w:cs="Arial"/>
          <w:sz w:val="16"/>
          <w:szCs w:val="16"/>
        </w:rPr>
        <w:t xml:space="preserve"> mindig tartalmaznia kell.</w:t>
      </w:r>
    </w:p>
  </w:footnote>
  <w:footnote w:id="95">
    <w:p w14:paraId="7701C3EE" w14:textId="77777777" w:rsidR="00EC2472" w:rsidRPr="005B0E88" w:rsidRDefault="00EC2472" w:rsidP="00705A80">
      <w:pPr>
        <w:pStyle w:val="Lbjegyzetszveg"/>
        <w:rPr>
          <w:rFonts w:ascii="Arial" w:hAnsi="Arial" w:cs="Arial"/>
          <w:sz w:val="18"/>
          <w:szCs w:val="18"/>
        </w:rPr>
      </w:pPr>
      <w:r w:rsidRPr="00E47C48">
        <w:rPr>
          <w:rStyle w:val="Lbjegyzet-hivatkozs"/>
          <w:rFonts w:ascii="Arial" w:hAnsi="Arial" w:cs="Arial"/>
          <w:sz w:val="16"/>
          <w:szCs w:val="16"/>
        </w:rPr>
        <w:footnoteRef/>
      </w:r>
      <w:r w:rsidRPr="00E47C48">
        <w:rPr>
          <w:rFonts w:ascii="Arial" w:hAnsi="Arial" w:cs="Arial"/>
          <w:sz w:val="16"/>
          <w:szCs w:val="16"/>
        </w:rPr>
        <w:t xml:space="preserve"> Kérjük az aláírási címpéldányban/aláírás mintában foglaltak szerint aláírni.</w:t>
      </w:r>
      <w:r>
        <w:rPr>
          <w:rFonts w:ascii="Arial" w:hAnsi="Arial" w:cs="Arial"/>
          <w:sz w:val="18"/>
          <w:szCs w:val="18"/>
        </w:rPr>
        <w:t xml:space="preserve"> </w:t>
      </w:r>
    </w:p>
  </w:footnote>
  <w:footnote w:id="96">
    <w:p w14:paraId="19C66B43" w14:textId="77777777" w:rsidR="00EC2472" w:rsidRPr="00F87298" w:rsidRDefault="00EC2472" w:rsidP="009C7570">
      <w:pPr>
        <w:pStyle w:val="Lbjegyzetszveg"/>
        <w:rPr>
          <w:rFonts w:ascii="Garamond" w:hAnsi="Garamond"/>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A megfelelő részt jelölje meg, vagy húzza alá.</w:t>
      </w:r>
      <w:r w:rsidRPr="00F87298">
        <w:rPr>
          <w:rFonts w:ascii="Garamond" w:hAnsi="Garamond"/>
          <w:sz w:val="18"/>
          <w:szCs w:val="18"/>
        </w:rPr>
        <w:t xml:space="preserve"> </w:t>
      </w:r>
    </w:p>
  </w:footnote>
  <w:footnote w:id="97">
    <w:p w14:paraId="6C0DAF19" w14:textId="77777777" w:rsidR="00EC2472" w:rsidRPr="00F87298" w:rsidRDefault="00EC2472" w:rsidP="0069023A">
      <w:pPr>
        <w:pStyle w:val="Lbjegyzetszveg"/>
        <w:rPr>
          <w:rFonts w:ascii="Garamond" w:hAnsi="Garamond"/>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A megfelelő részt jelölje meg, vagy húzza alá.</w:t>
      </w:r>
    </w:p>
  </w:footnote>
  <w:footnote w:id="98">
    <w:p w14:paraId="6403300A" w14:textId="77777777" w:rsidR="00EC2472" w:rsidRPr="00E070CE" w:rsidRDefault="00EC2472" w:rsidP="00A7734D">
      <w:pPr>
        <w:pStyle w:val="Lbjegyzetszveg"/>
        <w:rPr>
          <w:sz w:val="18"/>
          <w:szCs w:val="18"/>
        </w:rPr>
      </w:pPr>
      <w:r>
        <w:rPr>
          <w:rStyle w:val="Lbjegyzet-hivatkozs"/>
        </w:rPr>
        <w:footnoteRef/>
      </w:r>
      <w:r>
        <w:t xml:space="preserve"> </w:t>
      </w:r>
      <w:r w:rsidRPr="00E070CE">
        <w:rPr>
          <w:sz w:val="18"/>
          <w:szCs w:val="18"/>
        </w:rPr>
        <w:t xml:space="preserve">Ajánlattevő (Közös Ajánlattevő) vagy alkalmasságot igazoló más szervezet </w:t>
      </w:r>
    </w:p>
  </w:footnote>
  <w:footnote w:id="99">
    <w:p w14:paraId="6956E771" w14:textId="77777777" w:rsidR="00EC2472" w:rsidRPr="00E070CE" w:rsidRDefault="00EC2472" w:rsidP="00A7734D">
      <w:pPr>
        <w:pStyle w:val="Lbjegyzetszveg"/>
        <w:rPr>
          <w:sz w:val="18"/>
          <w:szCs w:val="18"/>
        </w:rPr>
      </w:pPr>
      <w:r w:rsidRPr="00E070CE">
        <w:rPr>
          <w:rStyle w:val="Lbjegyzet-hivatkozs"/>
          <w:sz w:val="18"/>
          <w:szCs w:val="18"/>
        </w:rPr>
        <w:footnoteRef/>
      </w:r>
      <w:r w:rsidRPr="00E070CE">
        <w:rPr>
          <w:sz w:val="18"/>
          <w:szCs w:val="18"/>
        </w:rPr>
        <w:t xml:space="preserve"> Megfelelő aláhúzandó</w:t>
      </w:r>
    </w:p>
  </w:footnote>
  <w:footnote w:id="100">
    <w:p w14:paraId="45F9C4E6" w14:textId="77777777" w:rsidR="00EC2472" w:rsidRPr="000163B9" w:rsidRDefault="00EC2472" w:rsidP="00D453AD">
      <w:pPr>
        <w:pStyle w:val="Lbjegyzetszveg"/>
        <w:rPr>
          <w:sz w:val="18"/>
          <w:szCs w:val="18"/>
        </w:rPr>
      </w:pPr>
      <w:r w:rsidRPr="004F21B7">
        <w:rPr>
          <w:rFonts w:ascii="Arial" w:hAnsi="Arial" w:cs="Arial"/>
          <w:sz w:val="18"/>
          <w:szCs w:val="18"/>
          <w:vertAlign w:val="superscript"/>
        </w:rPr>
        <w:footnoteRef/>
      </w:r>
      <w:r w:rsidRPr="004F21B7">
        <w:rPr>
          <w:rFonts w:ascii="Arial" w:hAnsi="Arial" w:cs="Arial"/>
          <w:sz w:val="18"/>
          <w:szCs w:val="18"/>
          <w:vertAlign w:val="superscript"/>
        </w:rPr>
        <w:t xml:space="preserve"> </w:t>
      </w:r>
      <w:r w:rsidRPr="000163B9">
        <w:rPr>
          <w:sz w:val="18"/>
          <w:szCs w:val="18"/>
        </w:rPr>
        <w:t>Kérjük a pénznem egyértelmű megjelölését.</w:t>
      </w:r>
      <w:r w:rsidRPr="00D453AD">
        <w:t xml:space="preserve"> </w:t>
      </w:r>
      <w:r w:rsidRPr="00D453AD">
        <w:rPr>
          <w:sz w:val="18"/>
          <w:szCs w:val="18"/>
        </w:rPr>
        <w:t xml:space="preserve">Tájékoztatjuk az ajánlattevőket, hogy a nem magyar forintban megadott </w:t>
      </w:r>
      <w:r>
        <w:rPr>
          <w:sz w:val="18"/>
          <w:szCs w:val="18"/>
        </w:rPr>
        <w:t>pénznem</w:t>
      </w:r>
      <w:r w:rsidRPr="00D453AD">
        <w:rPr>
          <w:sz w:val="18"/>
          <w:szCs w:val="18"/>
        </w:rPr>
        <w:t xml:space="preserve"> a külföldi fizetőeszköznek az ajánlati felhívás megjelenésének napján</w:t>
      </w:r>
      <w:r>
        <w:rPr>
          <w:sz w:val="18"/>
          <w:szCs w:val="18"/>
        </w:rPr>
        <w:t xml:space="preserve"> </w:t>
      </w:r>
      <w:r w:rsidRPr="00D453AD">
        <w:rPr>
          <w:sz w:val="18"/>
          <w:szCs w:val="18"/>
        </w:rPr>
        <w:t>érvényes MNB árfolyam alapulvételével számítja át az ajánlatkérő magyar forintra a</w:t>
      </w:r>
      <w:r>
        <w:rPr>
          <w:sz w:val="18"/>
          <w:szCs w:val="18"/>
        </w:rPr>
        <w:t>z árbevétel</w:t>
      </w:r>
      <w:r w:rsidRPr="00D453AD">
        <w:rPr>
          <w:sz w:val="18"/>
          <w:szCs w:val="18"/>
        </w:rPr>
        <w:t xml:space="preserve"> összegét.</w:t>
      </w:r>
    </w:p>
  </w:footnote>
  <w:footnote w:id="101">
    <w:p w14:paraId="1A038625" w14:textId="77777777" w:rsidR="00EC2472" w:rsidRPr="002A7758" w:rsidRDefault="00EC2472" w:rsidP="00A7734D">
      <w:pPr>
        <w:spacing w:line="240" w:lineRule="auto"/>
        <w:rPr>
          <w:sz w:val="18"/>
          <w:szCs w:val="18"/>
        </w:rPr>
      </w:pPr>
      <w:r w:rsidRPr="002A7758">
        <w:rPr>
          <w:rFonts w:ascii="Arial" w:hAnsi="Arial" w:cs="Arial"/>
          <w:sz w:val="18"/>
          <w:szCs w:val="18"/>
          <w:vertAlign w:val="superscript"/>
        </w:rPr>
        <w:footnoteRef/>
      </w:r>
      <w:r w:rsidRPr="002A7758">
        <w:rPr>
          <w:rFonts w:ascii="Arial" w:hAnsi="Arial" w:cs="Arial"/>
          <w:sz w:val="18"/>
          <w:szCs w:val="18"/>
        </w:rPr>
        <w:t xml:space="preserve"> </w:t>
      </w:r>
      <w:r w:rsidRPr="002A7758">
        <w:rPr>
          <w:sz w:val="18"/>
          <w:szCs w:val="18"/>
        </w:rPr>
        <w:t>Ajánlattevő illetve az alkalmasság igazolásában részt vevő más szervezet nyilatkozatával, vagy a szerződést kötő másik fél által adott igazolással lehet igazolni az alkalmasságot</w:t>
      </w:r>
    </w:p>
  </w:footnote>
  <w:footnote w:id="102">
    <w:p w14:paraId="143E0413" w14:textId="77777777" w:rsidR="00EC2472" w:rsidRPr="002A7758" w:rsidRDefault="00EC2472" w:rsidP="00A7734D">
      <w:pPr>
        <w:pStyle w:val="Lbjegyzetszveg"/>
        <w:rPr>
          <w:color w:val="FF0000"/>
          <w:sz w:val="18"/>
          <w:szCs w:val="18"/>
        </w:rPr>
      </w:pPr>
      <w:r w:rsidRPr="002A7758">
        <w:rPr>
          <w:rStyle w:val="Lbjegyzet-hivatkozs"/>
          <w:sz w:val="18"/>
          <w:szCs w:val="18"/>
        </w:rPr>
        <w:footnoteRef/>
      </w:r>
      <w:r w:rsidRPr="002A7758">
        <w:rPr>
          <w:sz w:val="18"/>
          <w:szCs w:val="18"/>
        </w:rPr>
        <w:t xml:space="preserve"> Amennyiben a szerződést kötő másik fél a Kbt. 5. § (1) bekezdés </w:t>
      </w:r>
      <w:r w:rsidRPr="002A7758">
        <w:rPr>
          <w:i/>
          <w:iCs/>
          <w:sz w:val="18"/>
          <w:szCs w:val="18"/>
        </w:rPr>
        <w:t xml:space="preserve">a)-c) </w:t>
      </w:r>
      <w:r w:rsidRPr="002A7758">
        <w:rPr>
          <w:sz w:val="18"/>
          <w:szCs w:val="18"/>
        </w:rPr>
        <w:t xml:space="preserve">és </w:t>
      </w:r>
      <w:r w:rsidRPr="002A7758">
        <w:rPr>
          <w:i/>
          <w:iCs/>
          <w:sz w:val="18"/>
          <w:szCs w:val="18"/>
        </w:rPr>
        <w:t xml:space="preserve">e) </w:t>
      </w:r>
      <w:r w:rsidRPr="002A7758">
        <w:rPr>
          <w:sz w:val="18"/>
          <w:szCs w:val="18"/>
        </w:rPr>
        <w:t>pontja szerinti szervezet, illetve nem magyarországi szervezetek esetében olyan szervezet, amely a 2014/24/EU európai parlamenti és tanácsi irányelv alapján ajánlatkérőnek minősül, az általa kiadott vagy aláírt igazolással; (321/2015. (X.30) Korm. rendelet 22. § (1) bekezdés a) pont)</w:t>
      </w:r>
    </w:p>
  </w:footnote>
  <w:footnote w:id="103">
    <w:p w14:paraId="2A2EFD15" w14:textId="77777777" w:rsidR="00EC2472" w:rsidRPr="00E070CE" w:rsidRDefault="00EC2472" w:rsidP="00A7734D">
      <w:pPr>
        <w:spacing w:line="240" w:lineRule="auto"/>
        <w:rPr>
          <w:sz w:val="18"/>
          <w:szCs w:val="18"/>
        </w:rPr>
      </w:pPr>
      <w:r w:rsidRPr="002A7758">
        <w:rPr>
          <w:sz w:val="18"/>
          <w:szCs w:val="18"/>
          <w:vertAlign w:val="superscript"/>
        </w:rPr>
        <w:footnoteRef/>
      </w:r>
      <w:r w:rsidRPr="002A7758">
        <w:rPr>
          <w:sz w:val="18"/>
          <w:szCs w:val="18"/>
        </w:rPr>
        <w:t xml:space="preserve"> A megfelelő aláhúzással jelölendő</w:t>
      </w:r>
    </w:p>
  </w:footnote>
  <w:footnote w:id="104">
    <w:p w14:paraId="67AFE099" w14:textId="77777777" w:rsidR="00EC2472" w:rsidRPr="00E070CE" w:rsidRDefault="00EC2472" w:rsidP="00A7734D">
      <w:pPr>
        <w:spacing w:line="240" w:lineRule="auto"/>
        <w:rPr>
          <w:sz w:val="18"/>
          <w:szCs w:val="18"/>
        </w:rPr>
      </w:pPr>
      <w:r w:rsidRPr="00E070CE">
        <w:rPr>
          <w:sz w:val="18"/>
          <w:szCs w:val="18"/>
          <w:vertAlign w:val="superscript"/>
        </w:rPr>
        <w:footnoteRef/>
      </w:r>
      <w:r w:rsidRPr="00E070CE">
        <w:rPr>
          <w:sz w:val="18"/>
          <w:szCs w:val="18"/>
        </w:rPr>
        <w:t xml:space="preserve"> </w:t>
      </w:r>
      <w:r w:rsidRPr="00E070CE">
        <w:rPr>
          <w:b/>
          <w:sz w:val="18"/>
          <w:szCs w:val="18"/>
        </w:rPr>
        <w:t>A pontos dátumot lásd a felhívás VI.5) pontjánál!</w:t>
      </w:r>
    </w:p>
  </w:footnote>
  <w:footnote w:id="105">
    <w:p w14:paraId="614842D8" w14:textId="77777777" w:rsidR="00EC2472" w:rsidRPr="009B6F19" w:rsidRDefault="00EC2472" w:rsidP="00A7734D">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33AA0" w14:textId="77777777" w:rsidR="00EC2472" w:rsidRDefault="00EC2472">
    <w:pPr>
      <w:pStyle w:val="lfej"/>
      <w:jc w:val="center"/>
      <w:rPr>
        <w:sz w:val="16"/>
      </w:rPr>
    </w:pPr>
  </w:p>
  <w:p w14:paraId="563CD614" w14:textId="77777777" w:rsidR="00EC2472" w:rsidRDefault="00EC24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9E0FF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D"/>
    <w:multiLevelType w:val="singleLevel"/>
    <w:tmpl w:val="A2180E5E"/>
    <w:lvl w:ilvl="0">
      <w:start w:val="1"/>
      <w:numFmt w:val="decimal"/>
      <w:pStyle w:val="Szmozottlista4"/>
      <w:lvlText w:val="%1."/>
      <w:lvlJc w:val="left"/>
      <w:pPr>
        <w:tabs>
          <w:tab w:val="num" w:pos="1209"/>
        </w:tabs>
        <w:ind w:left="1209" w:hanging="360"/>
      </w:pPr>
    </w:lvl>
  </w:abstractNum>
  <w:abstractNum w:abstractNumId="2" w15:restartNumberingAfterBreak="0">
    <w:nsid w:val="FFFFFF7E"/>
    <w:multiLevelType w:val="singleLevel"/>
    <w:tmpl w:val="245ADFC8"/>
    <w:lvl w:ilvl="0">
      <w:start w:val="1"/>
      <w:numFmt w:val="decimal"/>
      <w:pStyle w:val="Szmozottlista3"/>
      <w:lvlText w:val="%1."/>
      <w:lvlJc w:val="left"/>
      <w:pPr>
        <w:tabs>
          <w:tab w:val="num" w:pos="926"/>
        </w:tabs>
        <w:ind w:left="926" w:hanging="360"/>
      </w:pPr>
    </w:lvl>
  </w:abstractNum>
  <w:abstractNum w:abstractNumId="3" w15:restartNumberingAfterBreak="0">
    <w:nsid w:val="FFFFFF7F"/>
    <w:multiLevelType w:val="singleLevel"/>
    <w:tmpl w:val="BB0C534E"/>
    <w:lvl w:ilvl="0">
      <w:start w:val="1"/>
      <w:numFmt w:val="decimal"/>
      <w:pStyle w:val="Szmozottlista2"/>
      <w:lvlText w:val="%1."/>
      <w:lvlJc w:val="left"/>
      <w:pPr>
        <w:tabs>
          <w:tab w:val="num" w:pos="643"/>
        </w:tabs>
        <w:ind w:left="643" w:hanging="360"/>
      </w:pPr>
    </w:lvl>
  </w:abstractNum>
  <w:abstractNum w:abstractNumId="4"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D07A6884"/>
    <w:lvl w:ilvl="0">
      <w:start w:val="1"/>
      <w:numFmt w:val="bullet"/>
      <w:pStyle w:val="Felsorols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54CCD5E"/>
    <w:lvl w:ilvl="0">
      <w:start w:val="1"/>
      <w:numFmt w:val="bullet"/>
      <w:pStyle w:val="Felsorols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CF8EF936"/>
    <w:lvl w:ilvl="0">
      <w:start w:val="1"/>
      <w:numFmt w:val="decimal"/>
      <w:pStyle w:val="Szmozottlista"/>
      <w:lvlText w:val="%1."/>
      <w:lvlJc w:val="left"/>
      <w:pPr>
        <w:tabs>
          <w:tab w:val="num" w:pos="360"/>
        </w:tabs>
        <w:ind w:left="360" w:hanging="360"/>
      </w:pPr>
    </w:lvl>
  </w:abstractNum>
  <w:abstractNum w:abstractNumId="8" w15:restartNumberingAfterBreak="0">
    <w:nsid w:val="FFFFFF89"/>
    <w:multiLevelType w:val="singleLevel"/>
    <w:tmpl w:val="69BA6A8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Times New Roman"/>
      </w:rPr>
    </w:lvl>
  </w:abstractNum>
  <w:abstractNum w:abstractNumId="1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D"/>
    <w:multiLevelType w:val="singleLevel"/>
    <w:tmpl w:val="0000000D"/>
    <w:name w:val="WW8Num13"/>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E"/>
    <w:multiLevelType w:val="singleLevel"/>
    <w:tmpl w:val="0000000E"/>
    <w:name w:val="WW8Num14"/>
    <w:lvl w:ilvl="0">
      <w:start w:val="1"/>
      <w:numFmt w:val="bullet"/>
      <w:lvlText w:val=""/>
      <w:lvlJc w:val="left"/>
      <w:pPr>
        <w:tabs>
          <w:tab w:val="num" w:pos="1004"/>
        </w:tabs>
        <w:ind w:left="1004" w:hanging="360"/>
      </w:pPr>
      <w:rPr>
        <w:rFonts w:ascii="Symbol" w:hAnsi="Symbol"/>
      </w:rPr>
    </w:lvl>
  </w:abstractNum>
  <w:abstractNum w:abstractNumId="13" w15:restartNumberingAfterBreak="0">
    <w:nsid w:val="0000000F"/>
    <w:multiLevelType w:val="singleLevel"/>
    <w:tmpl w:val="0000000F"/>
    <w:name w:val="WW8Num15"/>
    <w:lvl w:ilvl="0">
      <w:start w:val="1"/>
      <w:numFmt w:val="bullet"/>
      <w:lvlText w:val=""/>
      <w:lvlJc w:val="left"/>
      <w:pPr>
        <w:tabs>
          <w:tab w:val="num" w:pos="1004"/>
        </w:tabs>
        <w:ind w:left="1004" w:hanging="360"/>
      </w:pPr>
      <w:rPr>
        <w:rFonts w:ascii="Symbol" w:hAnsi="Symbol"/>
      </w:rPr>
    </w:lvl>
  </w:abstractNum>
  <w:abstractNum w:abstractNumId="14" w15:restartNumberingAfterBreak="0">
    <w:nsid w:val="00000036"/>
    <w:multiLevelType w:val="singleLevel"/>
    <w:tmpl w:val="00000036"/>
    <w:name w:val="WW8Num57"/>
    <w:lvl w:ilvl="0">
      <w:start w:val="1"/>
      <w:numFmt w:val="bullet"/>
      <w:lvlText w:val="-"/>
      <w:lvlJc w:val="left"/>
      <w:pPr>
        <w:tabs>
          <w:tab w:val="num" w:pos="900"/>
        </w:tabs>
        <w:ind w:left="900" w:hanging="360"/>
      </w:pPr>
      <w:rPr>
        <w:rFonts w:ascii="Symbol" w:hAnsi="Symbol" w:cs="Symbol"/>
      </w:rPr>
    </w:lvl>
  </w:abstractNum>
  <w:abstractNum w:abstractNumId="15" w15:restartNumberingAfterBreak="0">
    <w:nsid w:val="00DD3D65"/>
    <w:multiLevelType w:val="hybridMultilevel"/>
    <w:tmpl w:val="24D0A2DC"/>
    <w:lvl w:ilvl="0" w:tplc="38603CD4">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080E3DE7"/>
    <w:multiLevelType w:val="hybridMultilevel"/>
    <w:tmpl w:val="1A80FC12"/>
    <w:lvl w:ilvl="0" w:tplc="CC3818BA">
      <w:start w:val="1"/>
      <w:numFmt w:val="decimal"/>
      <w:lvlText w:val="%1."/>
      <w:lvlJc w:val="left"/>
      <w:pPr>
        <w:ind w:left="1321" w:hanging="360"/>
      </w:pPr>
      <w:rPr>
        <w:rFonts w:hint="default"/>
      </w:rPr>
    </w:lvl>
    <w:lvl w:ilvl="1" w:tplc="040E0019" w:tentative="1">
      <w:start w:val="1"/>
      <w:numFmt w:val="lowerLetter"/>
      <w:lvlText w:val="%2."/>
      <w:lvlJc w:val="left"/>
      <w:pPr>
        <w:ind w:left="2041" w:hanging="360"/>
      </w:pPr>
    </w:lvl>
    <w:lvl w:ilvl="2" w:tplc="040E001B" w:tentative="1">
      <w:start w:val="1"/>
      <w:numFmt w:val="lowerRoman"/>
      <w:lvlText w:val="%3."/>
      <w:lvlJc w:val="right"/>
      <w:pPr>
        <w:ind w:left="2761" w:hanging="180"/>
      </w:pPr>
    </w:lvl>
    <w:lvl w:ilvl="3" w:tplc="040E000F" w:tentative="1">
      <w:start w:val="1"/>
      <w:numFmt w:val="decimal"/>
      <w:lvlText w:val="%4."/>
      <w:lvlJc w:val="left"/>
      <w:pPr>
        <w:ind w:left="3481" w:hanging="360"/>
      </w:pPr>
    </w:lvl>
    <w:lvl w:ilvl="4" w:tplc="040E0019" w:tentative="1">
      <w:start w:val="1"/>
      <w:numFmt w:val="lowerLetter"/>
      <w:lvlText w:val="%5."/>
      <w:lvlJc w:val="left"/>
      <w:pPr>
        <w:ind w:left="4201" w:hanging="360"/>
      </w:pPr>
    </w:lvl>
    <w:lvl w:ilvl="5" w:tplc="040E001B" w:tentative="1">
      <w:start w:val="1"/>
      <w:numFmt w:val="lowerRoman"/>
      <w:lvlText w:val="%6."/>
      <w:lvlJc w:val="right"/>
      <w:pPr>
        <w:ind w:left="4921" w:hanging="180"/>
      </w:pPr>
    </w:lvl>
    <w:lvl w:ilvl="6" w:tplc="040E000F" w:tentative="1">
      <w:start w:val="1"/>
      <w:numFmt w:val="decimal"/>
      <w:lvlText w:val="%7."/>
      <w:lvlJc w:val="left"/>
      <w:pPr>
        <w:ind w:left="5641" w:hanging="360"/>
      </w:pPr>
    </w:lvl>
    <w:lvl w:ilvl="7" w:tplc="040E0019" w:tentative="1">
      <w:start w:val="1"/>
      <w:numFmt w:val="lowerLetter"/>
      <w:lvlText w:val="%8."/>
      <w:lvlJc w:val="left"/>
      <w:pPr>
        <w:ind w:left="6361" w:hanging="360"/>
      </w:pPr>
    </w:lvl>
    <w:lvl w:ilvl="8" w:tplc="040E001B" w:tentative="1">
      <w:start w:val="1"/>
      <w:numFmt w:val="lowerRoman"/>
      <w:lvlText w:val="%9."/>
      <w:lvlJc w:val="right"/>
      <w:pPr>
        <w:ind w:left="7081" w:hanging="180"/>
      </w:pPr>
    </w:lvl>
  </w:abstractNum>
  <w:abstractNum w:abstractNumId="17" w15:restartNumberingAfterBreak="0">
    <w:nsid w:val="0877752B"/>
    <w:multiLevelType w:val="hybridMultilevel"/>
    <w:tmpl w:val="85822FF4"/>
    <w:lvl w:ilvl="0" w:tplc="098A509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0EA62A37"/>
    <w:multiLevelType w:val="hybridMultilevel"/>
    <w:tmpl w:val="5186E88E"/>
    <w:lvl w:ilvl="0" w:tplc="691264C4">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174C72D2"/>
    <w:multiLevelType w:val="hybridMultilevel"/>
    <w:tmpl w:val="57E422B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80A7944"/>
    <w:multiLevelType w:val="hybridMultilevel"/>
    <w:tmpl w:val="9BB29B3C"/>
    <w:lvl w:ilvl="0" w:tplc="36B2DA06">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4" w15:restartNumberingAfterBreak="0">
    <w:nsid w:val="2CDB083E"/>
    <w:multiLevelType w:val="hybridMultilevel"/>
    <w:tmpl w:val="27D47CAC"/>
    <w:lvl w:ilvl="0" w:tplc="832CC9CE">
      <w:start w:val="1"/>
      <w:numFmt w:val="bullet"/>
      <w:pStyle w:val="Felsorols"/>
      <w:lvlText w:val=""/>
      <w:lvlJc w:val="left"/>
      <w:pPr>
        <w:tabs>
          <w:tab w:val="num" w:pos="720"/>
        </w:tabs>
        <w:ind w:left="720" w:hanging="360"/>
      </w:pPr>
      <w:rPr>
        <w:rFonts w:ascii="Symbol" w:hAnsi="Symbol" w:hint="default"/>
      </w:rPr>
    </w:lvl>
    <w:lvl w:ilvl="1" w:tplc="A02892EA">
      <w:start w:val="1"/>
      <w:numFmt w:val="bullet"/>
      <w:lvlText w:val=""/>
      <w:lvlJc w:val="left"/>
      <w:pPr>
        <w:tabs>
          <w:tab w:val="num" w:pos="1785"/>
        </w:tabs>
        <w:ind w:left="1785" w:hanging="705"/>
      </w:pPr>
      <w:rPr>
        <w:rFonts w:ascii="Symbol" w:eastAsia="Times New Roman" w:hAnsi="Symbol" w:cs="Times New Roman" w:hint="default"/>
      </w:rPr>
    </w:lvl>
    <w:lvl w:ilvl="2" w:tplc="9CD87BFC" w:tentative="1">
      <w:start w:val="1"/>
      <w:numFmt w:val="bullet"/>
      <w:lvlText w:val=""/>
      <w:lvlJc w:val="left"/>
      <w:pPr>
        <w:tabs>
          <w:tab w:val="num" w:pos="2160"/>
        </w:tabs>
        <w:ind w:left="2160" w:hanging="360"/>
      </w:pPr>
      <w:rPr>
        <w:rFonts w:ascii="Wingdings" w:hAnsi="Wingdings" w:hint="default"/>
      </w:rPr>
    </w:lvl>
    <w:lvl w:ilvl="3" w:tplc="D6E00268" w:tentative="1">
      <w:start w:val="1"/>
      <w:numFmt w:val="bullet"/>
      <w:lvlText w:val=""/>
      <w:lvlJc w:val="left"/>
      <w:pPr>
        <w:tabs>
          <w:tab w:val="num" w:pos="2880"/>
        </w:tabs>
        <w:ind w:left="2880" w:hanging="360"/>
      </w:pPr>
      <w:rPr>
        <w:rFonts w:ascii="Symbol" w:hAnsi="Symbol" w:hint="default"/>
      </w:rPr>
    </w:lvl>
    <w:lvl w:ilvl="4" w:tplc="CFC43FFA" w:tentative="1">
      <w:start w:val="1"/>
      <w:numFmt w:val="bullet"/>
      <w:lvlText w:val="o"/>
      <w:lvlJc w:val="left"/>
      <w:pPr>
        <w:tabs>
          <w:tab w:val="num" w:pos="3600"/>
        </w:tabs>
        <w:ind w:left="3600" w:hanging="360"/>
      </w:pPr>
      <w:rPr>
        <w:rFonts w:ascii="Courier New" w:hAnsi="Courier New" w:hint="default"/>
      </w:rPr>
    </w:lvl>
    <w:lvl w:ilvl="5" w:tplc="C452F1D8" w:tentative="1">
      <w:start w:val="1"/>
      <w:numFmt w:val="bullet"/>
      <w:lvlText w:val=""/>
      <w:lvlJc w:val="left"/>
      <w:pPr>
        <w:tabs>
          <w:tab w:val="num" w:pos="4320"/>
        </w:tabs>
        <w:ind w:left="4320" w:hanging="360"/>
      </w:pPr>
      <w:rPr>
        <w:rFonts w:ascii="Wingdings" w:hAnsi="Wingdings" w:hint="default"/>
      </w:rPr>
    </w:lvl>
    <w:lvl w:ilvl="6" w:tplc="7576A5DA" w:tentative="1">
      <w:start w:val="1"/>
      <w:numFmt w:val="bullet"/>
      <w:lvlText w:val=""/>
      <w:lvlJc w:val="left"/>
      <w:pPr>
        <w:tabs>
          <w:tab w:val="num" w:pos="5040"/>
        </w:tabs>
        <w:ind w:left="5040" w:hanging="360"/>
      </w:pPr>
      <w:rPr>
        <w:rFonts w:ascii="Symbol" w:hAnsi="Symbol" w:hint="default"/>
      </w:rPr>
    </w:lvl>
    <w:lvl w:ilvl="7" w:tplc="37065B0A" w:tentative="1">
      <w:start w:val="1"/>
      <w:numFmt w:val="bullet"/>
      <w:lvlText w:val="o"/>
      <w:lvlJc w:val="left"/>
      <w:pPr>
        <w:tabs>
          <w:tab w:val="num" w:pos="5760"/>
        </w:tabs>
        <w:ind w:left="5760" w:hanging="360"/>
      </w:pPr>
      <w:rPr>
        <w:rFonts w:ascii="Courier New" w:hAnsi="Courier New" w:hint="default"/>
      </w:rPr>
    </w:lvl>
    <w:lvl w:ilvl="8" w:tplc="E7B6B55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6" w15:restartNumberingAfterBreak="0">
    <w:nsid w:val="3E114E28"/>
    <w:multiLevelType w:val="multilevel"/>
    <w:tmpl w:val="E30E342E"/>
    <w:lvl w:ilvl="0">
      <w:start w:val="1"/>
      <w:numFmt w:val="upperLetter"/>
      <w:lvlText w:val="%1."/>
      <w:lvlJc w:val="center"/>
      <w:pPr>
        <w:tabs>
          <w:tab w:val="num" w:pos="284"/>
        </w:tabs>
        <w:ind w:left="284" w:hanging="284"/>
      </w:pPr>
      <w:rPr>
        <w:rFonts w:ascii="Times New Roman" w:hAnsi="Times New Roman" w:hint="default"/>
        <w:b/>
        <w:i w:val="0"/>
        <w:caps w:val="0"/>
        <w:strike w:val="0"/>
        <w:dstrike w:val="0"/>
        <w:vanish w:val="0"/>
        <w:color w:val="auto"/>
        <w:spacing w:val="0"/>
        <w:w w:val="100"/>
        <w:kern w:val="0"/>
        <w:position w:val="0"/>
        <w:sz w:val="28"/>
        <w:u w:val="none"/>
        <w:effect w:val="none"/>
        <w:vertAlign w:val="baseline"/>
      </w:rPr>
    </w:lvl>
    <w:lvl w:ilvl="1">
      <w:start w:val="1"/>
      <w:numFmt w:val="upperRoman"/>
      <w:lvlText w:val="%2."/>
      <w:lvlJc w:val="left"/>
      <w:pPr>
        <w:tabs>
          <w:tab w:val="num" w:pos="567"/>
        </w:tabs>
        <w:ind w:left="567" w:hanging="567"/>
      </w:pPr>
      <w:rPr>
        <w:rFonts w:ascii="Tahoma" w:hAnsi="Tahoma" w:cs="Tahoma" w:hint="default"/>
        <w:b/>
        <w:i w:val="0"/>
        <w:caps w:val="0"/>
        <w:strike w:val="0"/>
        <w:dstrike w:val="0"/>
        <w:vanish w:val="0"/>
        <w:color w:val="000000"/>
        <w:spacing w:val="0"/>
        <w:w w:val="100"/>
        <w:kern w:val="0"/>
        <w:position w:val="0"/>
        <w:sz w:val="32"/>
        <w:szCs w:val="32"/>
        <w:effect w:val="none"/>
        <w:vertAlign w:val="baseline"/>
      </w:rPr>
    </w:lvl>
    <w:lvl w:ilvl="2">
      <w:start w:val="1"/>
      <w:numFmt w:val="decimal"/>
      <w:lvlText w:val="%3."/>
      <w:lvlJc w:val="left"/>
      <w:pPr>
        <w:tabs>
          <w:tab w:val="num" w:pos="567"/>
        </w:tabs>
        <w:ind w:left="567" w:hanging="567"/>
      </w:pPr>
      <w:rPr>
        <w:rFonts w:ascii="Arial" w:hAnsi="Arial" w:cs="Arial" w:hint="default"/>
        <w:b w:val="0"/>
        <w:i w:val="0"/>
        <w:caps w:val="0"/>
        <w:strike w:val="0"/>
        <w:dstrike w:val="0"/>
        <w:vanish w:val="0"/>
        <w:color w:val="000000"/>
        <w:spacing w:val="0"/>
        <w:w w:val="100"/>
        <w:kern w:val="0"/>
        <w:position w:val="0"/>
        <w:sz w:val="22"/>
        <w:szCs w:val="22"/>
        <w:effect w:val="none"/>
        <w:vertAlign w:val="baseline"/>
      </w:rPr>
    </w:lvl>
    <w:lvl w:ilvl="3">
      <w:start w:val="1"/>
      <w:numFmt w:val="decimal"/>
      <w:lvlText w:val="%3.%4."/>
      <w:lvlJc w:val="left"/>
      <w:pPr>
        <w:tabs>
          <w:tab w:val="num" w:pos="567"/>
        </w:tabs>
        <w:ind w:left="567" w:hanging="567"/>
      </w:pPr>
      <w:rPr>
        <w:rFonts w:ascii="Tahoma" w:hAnsi="Tahoma" w:cs="Tahoma" w:hint="default"/>
        <w:b w:val="0"/>
        <w:i w:val="0"/>
        <w:caps w:val="0"/>
        <w:strike w:val="0"/>
        <w:dstrike w:val="0"/>
        <w:vanish w:val="0"/>
        <w:color w:val="auto"/>
        <w:sz w:val="20"/>
        <w:szCs w:val="20"/>
        <w:vertAlign w:val="baseline"/>
      </w:rPr>
    </w:lvl>
    <w:lvl w:ilvl="4">
      <w:start w:val="1"/>
      <w:numFmt w:val="decimal"/>
      <w:lvlText w:val="%5."/>
      <w:lvlJc w:val="left"/>
      <w:pPr>
        <w:tabs>
          <w:tab w:val="num" w:pos="851"/>
        </w:tabs>
        <w:ind w:left="851" w:hanging="284"/>
      </w:pPr>
      <w:rPr>
        <w:rFonts w:hint="default"/>
        <w:b/>
        <w:i/>
      </w:rPr>
    </w:lvl>
    <w:lvl w:ilvl="5">
      <w:start w:val="1"/>
      <w:numFmt w:val="lowerLetter"/>
      <w:lvlText w:val="%6)"/>
      <w:lvlJc w:val="left"/>
      <w:pPr>
        <w:tabs>
          <w:tab w:val="num" w:pos="1134"/>
        </w:tabs>
        <w:ind w:left="1134" w:hanging="283"/>
      </w:pPr>
      <w:rPr>
        <w:rFonts w:hint="default"/>
        <w:b/>
        <w:i/>
      </w:rPr>
    </w:lvl>
    <w:lvl w:ilvl="6">
      <w:start w:val="1"/>
      <w:numFmt w:val="bullet"/>
      <w:lvlText w:val="–"/>
      <w:lvlJc w:val="left"/>
      <w:pPr>
        <w:tabs>
          <w:tab w:val="num" w:pos="1418"/>
        </w:tabs>
        <w:ind w:left="1418" w:hanging="284"/>
      </w:pPr>
      <w:rPr>
        <w:rFonts w:ascii="Times New Roman" w:hAnsi="Times New Roman" w:cs="Times New Roman" w:hint="default"/>
        <w:b w:val="0"/>
      </w:rPr>
    </w:lvl>
    <w:lvl w:ilvl="7">
      <w:start w:val="1"/>
      <w:numFmt w:val="bullet"/>
      <w:lvlText w:val=""/>
      <w:lvlJc w:val="left"/>
      <w:pPr>
        <w:tabs>
          <w:tab w:val="num" w:pos="1701"/>
        </w:tabs>
        <w:ind w:left="1701" w:hanging="283"/>
      </w:pPr>
      <w:rPr>
        <w:rFonts w:ascii="Symbol" w:hAnsi="Symbol"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03611ED"/>
    <w:multiLevelType w:val="hybridMultilevel"/>
    <w:tmpl w:val="2F68F85E"/>
    <w:lvl w:ilvl="0" w:tplc="E71E1D3E">
      <w:start w:val="13"/>
      <w:numFmt w:val="bullet"/>
      <w:lvlText w:val="-"/>
      <w:lvlJc w:val="left"/>
      <w:pPr>
        <w:ind w:left="360" w:hanging="360"/>
      </w:pPr>
      <w:rPr>
        <w:rFonts w:ascii="Calibri" w:eastAsia="Times New Roman"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8" w15:restartNumberingAfterBreak="0">
    <w:nsid w:val="41F64E07"/>
    <w:multiLevelType w:val="hybridMultilevel"/>
    <w:tmpl w:val="E2883D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1" w15:restartNumberingAfterBreak="0">
    <w:nsid w:val="43640F13"/>
    <w:multiLevelType w:val="hybridMultilevel"/>
    <w:tmpl w:val="9334BD2A"/>
    <w:lvl w:ilvl="0" w:tplc="19867C28">
      <w:start w:val="1"/>
      <w:numFmt w:val="decimal"/>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3" w15:restartNumberingAfterBreak="0">
    <w:nsid w:val="521F26F9"/>
    <w:multiLevelType w:val="hybridMultilevel"/>
    <w:tmpl w:val="540EF958"/>
    <w:lvl w:ilvl="0" w:tplc="3C227412">
      <w:start w:val="1"/>
      <w:numFmt w:val="upperLetter"/>
      <w:lvlText w:val="%1)"/>
      <w:lvlJc w:val="left"/>
      <w:pPr>
        <w:ind w:left="644" w:hanging="360"/>
      </w:pPr>
      <w:rPr>
        <w:rFonts w:hint="default"/>
        <w:i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0" w15:restartNumberingAfterBreak="0">
    <w:nsid w:val="6F3C0DC8"/>
    <w:multiLevelType w:val="hybridMultilevel"/>
    <w:tmpl w:val="B37AC968"/>
    <w:lvl w:ilvl="0" w:tplc="040E0013">
      <w:start w:val="1"/>
      <w:numFmt w:val="upperRoman"/>
      <w:lvlText w:val="%1."/>
      <w:lvlJc w:val="right"/>
      <w:pPr>
        <w:ind w:left="720" w:hanging="360"/>
      </w:pPr>
      <w:rPr>
        <w:rFonts w:hint="default"/>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7D579BA"/>
    <w:multiLevelType w:val="hybridMultilevel"/>
    <w:tmpl w:val="ECE8FE4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A39207B"/>
    <w:multiLevelType w:val="hybridMultilevel"/>
    <w:tmpl w:val="69A8B310"/>
    <w:lvl w:ilvl="0" w:tplc="DE585D22">
      <w:start w:val="1"/>
      <w:numFmt w:val="lowerLetter"/>
      <w:lvlText w:val="%1)"/>
      <w:lvlJc w:val="left"/>
      <w:pPr>
        <w:ind w:left="720" w:hanging="360"/>
      </w:pPr>
      <w:rPr>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4" w15:restartNumberingAfterBreak="0">
    <w:nsid w:val="7CEE1049"/>
    <w:multiLevelType w:val="hybridMultilevel"/>
    <w:tmpl w:val="F58A5598"/>
    <w:lvl w:ilvl="0" w:tplc="178EF7D2">
      <w:start w:val="2"/>
      <w:numFmt w:val="bullet"/>
      <w:lvlText w:val="–"/>
      <w:lvlJc w:val="left"/>
      <w:pPr>
        <w:ind w:left="720" w:hanging="360"/>
      </w:pPr>
      <w:rPr>
        <w:rFonts w:ascii="Times New Roman" w:eastAsia="Times New Roman" w:hAnsi="Times New Roman" w:cs="Times New Roman" w:hint="default"/>
        <w:color w:val="00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D9B7588"/>
    <w:multiLevelType w:val="hybridMultilevel"/>
    <w:tmpl w:val="44FCF25C"/>
    <w:lvl w:ilvl="0" w:tplc="808CEEF8">
      <w:start w:val="1"/>
      <w:numFmt w:val="decimal"/>
      <w:lvlText w:val="%1."/>
      <w:lvlJc w:val="left"/>
      <w:pPr>
        <w:ind w:left="961" w:hanging="360"/>
      </w:pPr>
      <w:rPr>
        <w:rFonts w:hint="default"/>
      </w:rPr>
    </w:lvl>
    <w:lvl w:ilvl="1" w:tplc="040E0019" w:tentative="1">
      <w:start w:val="1"/>
      <w:numFmt w:val="lowerLetter"/>
      <w:lvlText w:val="%2."/>
      <w:lvlJc w:val="left"/>
      <w:pPr>
        <w:ind w:left="1681" w:hanging="360"/>
      </w:pPr>
    </w:lvl>
    <w:lvl w:ilvl="2" w:tplc="040E001B" w:tentative="1">
      <w:start w:val="1"/>
      <w:numFmt w:val="lowerRoman"/>
      <w:lvlText w:val="%3."/>
      <w:lvlJc w:val="right"/>
      <w:pPr>
        <w:ind w:left="2401" w:hanging="180"/>
      </w:pPr>
    </w:lvl>
    <w:lvl w:ilvl="3" w:tplc="040E000F" w:tentative="1">
      <w:start w:val="1"/>
      <w:numFmt w:val="decimal"/>
      <w:lvlText w:val="%4."/>
      <w:lvlJc w:val="left"/>
      <w:pPr>
        <w:ind w:left="3121" w:hanging="360"/>
      </w:pPr>
    </w:lvl>
    <w:lvl w:ilvl="4" w:tplc="040E0019" w:tentative="1">
      <w:start w:val="1"/>
      <w:numFmt w:val="lowerLetter"/>
      <w:lvlText w:val="%5."/>
      <w:lvlJc w:val="left"/>
      <w:pPr>
        <w:ind w:left="3841" w:hanging="360"/>
      </w:pPr>
    </w:lvl>
    <w:lvl w:ilvl="5" w:tplc="040E001B" w:tentative="1">
      <w:start w:val="1"/>
      <w:numFmt w:val="lowerRoman"/>
      <w:lvlText w:val="%6."/>
      <w:lvlJc w:val="right"/>
      <w:pPr>
        <w:ind w:left="4561" w:hanging="180"/>
      </w:pPr>
    </w:lvl>
    <w:lvl w:ilvl="6" w:tplc="040E000F" w:tentative="1">
      <w:start w:val="1"/>
      <w:numFmt w:val="decimal"/>
      <w:lvlText w:val="%7."/>
      <w:lvlJc w:val="left"/>
      <w:pPr>
        <w:ind w:left="5281" w:hanging="360"/>
      </w:pPr>
    </w:lvl>
    <w:lvl w:ilvl="7" w:tplc="040E0019" w:tentative="1">
      <w:start w:val="1"/>
      <w:numFmt w:val="lowerLetter"/>
      <w:lvlText w:val="%8."/>
      <w:lvlJc w:val="left"/>
      <w:pPr>
        <w:ind w:left="6001" w:hanging="360"/>
      </w:pPr>
    </w:lvl>
    <w:lvl w:ilvl="8" w:tplc="040E001B" w:tentative="1">
      <w:start w:val="1"/>
      <w:numFmt w:val="lowerRoman"/>
      <w:lvlText w:val="%9."/>
      <w:lvlJc w:val="right"/>
      <w:pPr>
        <w:ind w:left="6721" w:hanging="180"/>
      </w:pPr>
    </w:lvl>
  </w:abstractNum>
  <w:num w:numId="1">
    <w:abstractNumId w:val="24"/>
  </w:num>
  <w:num w:numId="2">
    <w:abstractNumId w:val="40"/>
  </w:num>
  <w:num w:numId="3">
    <w:abstractNumId w:val="42"/>
  </w:num>
  <w:num w:numId="4">
    <w:abstractNumId w:val="15"/>
  </w:num>
  <w:num w:numId="5">
    <w:abstractNumId w:val="33"/>
  </w:num>
  <w:num w:numId="6">
    <w:abstractNumId w:val="26"/>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5"/>
  </w:num>
  <w:num w:numId="10">
    <w:abstractNumId w:val="16"/>
  </w:num>
  <w:num w:numId="11">
    <w:abstractNumId w:val="18"/>
  </w:num>
  <w:num w:numId="12">
    <w:abstractNumId w:val="44"/>
  </w:num>
  <w:num w:numId="13">
    <w:abstractNumId w:val="37"/>
    <w:lvlOverride w:ilvl="0">
      <w:startOverride w:val="1"/>
    </w:lvlOverride>
  </w:num>
  <w:num w:numId="14">
    <w:abstractNumId w:val="29"/>
    <w:lvlOverride w:ilvl="0">
      <w:startOverride w:val="1"/>
    </w:lvlOverride>
  </w:num>
  <w:num w:numId="15">
    <w:abstractNumId w:val="8"/>
  </w:num>
  <w:num w:numId="16">
    <w:abstractNumId w:val="6"/>
  </w:num>
  <w:num w:numId="17">
    <w:abstractNumId w:val="5"/>
  </w:num>
  <w:num w:numId="18">
    <w:abstractNumId w:val="4"/>
  </w:num>
  <w:num w:numId="19">
    <w:abstractNumId w:val="7"/>
  </w:num>
  <w:num w:numId="20">
    <w:abstractNumId w:val="3"/>
  </w:num>
  <w:num w:numId="21">
    <w:abstractNumId w:val="2"/>
  </w:num>
  <w:num w:numId="22">
    <w:abstractNumId w:val="1"/>
  </w:num>
  <w:num w:numId="23">
    <w:abstractNumId w:val="37"/>
  </w:num>
  <w:num w:numId="24">
    <w:abstractNumId w:val="29"/>
  </w:num>
  <w:num w:numId="25">
    <w:abstractNumId w:val="22"/>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25"/>
  </w:num>
  <w:num w:numId="29">
    <w:abstractNumId w:val="30"/>
  </w:num>
  <w:num w:numId="30">
    <w:abstractNumId w:val="38"/>
  </w:num>
  <w:num w:numId="31">
    <w:abstractNumId w:val="21"/>
  </w:num>
  <w:num w:numId="32">
    <w:abstractNumId w:val="32"/>
  </w:num>
  <w:num w:numId="33">
    <w:abstractNumId w:val="35"/>
  </w:num>
  <w:num w:numId="34">
    <w:abstractNumId w:val="36"/>
  </w:num>
  <w:num w:numId="35">
    <w:abstractNumId w:val="23"/>
  </w:num>
  <w:num w:numId="36">
    <w:abstractNumId w:val="34"/>
  </w:num>
  <w:num w:numId="37">
    <w:abstractNumId w:val="43"/>
  </w:num>
  <w:num w:numId="38">
    <w:abstractNumId w:val="28"/>
  </w:num>
  <w:num w:numId="39">
    <w:abstractNumId w:val="31"/>
  </w:num>
  <w:num w:numId="40">
    <w:abstractNumId w:val="0"/>
  </w:num>
  <w:num w:numId="41">
    <w:abstractNumId w:val="27"/>
  </w:num>
  <w:num w:numId="42">
    <w:abstractNumId w:val="14"/>
  </w:num>
  <w:num w:numId="43">
    <w:abstractNumId w:val="41"/>
  </w:num>
  <w:num w:numId="44">
    <w:abstractNumId w:val="1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ugyi Emőke dr.">
    <w15:presenceInfo w15:providerId="None" w15:userId="Bugyi Emőke dr."/>
  </w15:person>
  <w15:person w15:author="Emőke Bugyi dr.">
    <w15:presenceInfo w15:providerId="None" w15:userId="Emőke Bugyi 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D22"/>
    <w:rsid w:val="000010B0"/>
    <w:rsid w:val="000163B9"/>
    <w:rsid w:val="00016E17"/>
    <w:rsid w:val="00022466"/>
    <w:rsid w:val="000272CE"/>
    <w:rsid w:val="0003326D"/>
    <w:rsid w:val="000B67C8"/>
    <w:rsid w:val="00102DD6"/>
    <w:rsid w:val="00106FA9"/>
    <w:rsid w:val="00117867"/>
    <w:rsid w:val="00134A0A"/>
    <w:rsid w:val="001520D5"/>
    <w:rsid w:val="00160AAD"/>
    <w:rsid w:val="00173275"/>
    <w:rsid w:val="00177684"/>
    <w:rsid w:val="00180A5E"/>
    <w:rsid w:val="001A02F0"/>
    <w:rsid w:val="001B0F2E"/>
    <w:rsid w:val="001B6C6E"/>
    <w:rsid w:val="001D17A5"/>
    <w:rsid w:val="001E23DA"/>
    <w:rsid w:val="001F5152"/>
    <w:rsid w:val="002015C7"/>
    <w:rsid w:val="00201C7F"/>
    <w:rsid w:val="00223624"/>
    <w:rsid w:val="00231D68"/>
    <w:rsid w:val="002463B2"/>
    <w:rsid w:val="002479BA"/>
    <w:rsid w:val="002521BE"/>
    <w:rsid w:val="00260503"/>
    <w:rsid w:val="0026434E"/>
    <w:rsid w:val="00273160"/>
    <w:rsid w:val="002872EB"/>
    <w:rsid w:val="002A7758"/>
    <w:rsid w:val="002C5452"/>
    <w:rsid w:val="00303869"/>
    <w:rsid w:val="00315BA7"/>
    <w:rsid w:val="003214BC"/>
    <w:rsid w:val="003428A4"/>
    <w:rsid w:val="00391E29"/>
    <w:rsid w:val="00395787"/>
    <w:rsid w:val="003A5B9F"/>
    <w:rsid w:val="003C3538"/>
    <w:rsid w:val="003D1EF1"/>
    <w:rsid w:val="003E0CDC"/>
    <w:rsid w:val="003E20B7"/>
    <w:rsid w:val="003E2487"/>
    <w:rsid w:val="00402E50"/>
    <w:rsid w:val="00404216"/>
    <w:rsid w:val="00411998"/>
    <w:rsid w:val="00444272"/>
    <w:rsid w:val="00475C1D"/>
    <w:rsid w:val="004821B2"/>
    <w:rsid w:val="00492D94"/>
    <w:rsid w:val="004E5D22"/>
    <w:rsid w:val="004F48EE"/>
    <w:rsid w:val="005044AC"/>
    <w:rsid w:val="00530B38"/>
    <w:rsid w:val="0053299E"/>
    <w:rsid w:val="00533AC1"/>
    <w:rsid w:val="00542BFF"/>
    <w:rsid w:val="0055429E"/>
    <w:rsid w:val="005B140A"/>
    <w:rsid w:val="005C29FE"/>
    <w:rsid w:val="005D1E0A"/>
    <w:rsid w:val="005E6CEF"/>
    <w:rsid w:val="005F58C4"/>
    <w:rsid w:val="00610C0C"/>
    <w:rsid w:val="0064086F"/>
    <w:rsid w:val="0064290D"/>
    <w:rsid w:val="00656579"/>
    <w:rsid w:val="0068604A"/>
    <w:rsid w:val="0069023A"/>
    <w:rsid w:val="006A2F4F"/>
    <w:rsid w:val="006C1A92"/>
    <w:rsid w:val="006C6D89"/>
    <w:rsid w:val="00705A80"/>
    <w:rsid w:val="00727E3E"/>
    <w:rsid w:val="00734E7D"/>
    <w:rsid w:val="00756875"/>
    <w:rsid w:val="00787D7D"/>
    <w:rsid w:val="00793BC6"/>
    <w:rsid w:val="00795E28"/>
    <w:rsid w:val="007A6595"/>
    <w:rsid w:val="007D4AB7"/>
    <w:rsid w:val="007D5320"/>
    <w:rsid w:val="007E17EC"/>
    <w:rsid w:val="00834477"/>
    <w:rsid w:val="00896896"/>
    <w:rsid w:val="00897824"/>
    <w:rsid w:val="008D0776"/>
    <w:rsid w:val="00912DDD"/>
    <w:rsid w:val="009218E9"/>
    <w:rsid w:val="0094794B"/>
    <w:rsid w:val="009709B4"/>
    <w:rsid w:val="00985D72"/>
    <w:rsid w:val="009924E0"/>
    <w:rsid w:val="009B653D"/>
    <w:rsid w:val="009C39EA"/>
    <w:rsid w:val="009C7570"/>
    <w:rsid w:val="009F5910"/>
    <w:rsid w:val="00A00D66"/>
    <w:rsid w:val="00A46B01"/>
    <w:rsid w:val="00A64934"/>
    <w:rsid w:val="00A76788"/>
    <w:rsid w:val="00A7734D"/>
    <w:rsid w:val="00A80A84"/>
    <w:rsid w:val="00AA60C0"/>
    <w:rsid w:val="00AC4690"/>
    <w:rsid w:val="00B1046B"/>
    <w:rsid w:val="00B122E3"/>
    <w:rsid w:val="00B22819"/>
    <w:rsid w:val="00B305E8"/>
    <w:rsid w:val="00B53ECC"/>
    <w:rsid w:val="00B62E49"/>
    <w:rsid w:val="00B703F1"/>
    <w:rsid w:val="00B82B86"/>
    <w:rsid w:val="00BC37ED"/>
    <w:rsid w:val="00BC4976"/>
    <w:rsid w:val="00BD3F36"/>
    <w:rsid w:val="00BD556B"/>
    <w:rsid w:val="00BF3998"/>
    <w:rsid w:val="00C11C4E"/>
    <w:rsid w:val="00C346D2"/>
    <w:rsid w:val="00C37294"/>
    <w:rsid w:val="00C4758C"/>
    <w:rsid w:val="00C56787"/>
    <w:rsid w:val="00C6030C"/>
    <w:rsid w:val="00C67570"/>
    <w:rsid w:val="00C81DED"/>
    <w:rsid w:val="00CE13EA"/>
    <w:rsid w:val="00CE5AA1"/>
    <w:rsid w:val="00CF7F6E"/>
    <w:rsid w:val="00D32EF4"/>
    <w:rsid w:val="00D453AD"/>
    <w:rsid w:val="00D45F50"/>
    <w:rsid w:val="00D52BB7"/>
    <w:rsid w:val="00DA490B"/>
    <w:rsid w:val="00DA74C7"/>
    <w:rsid w:val="00DF5D2E"/>
    <w:rsid w:val="00E070CE"/>
    <w:rsid w:val="00E136BA"/>
    <w:rsid w:val="00E26A7E"/>
    <w:rsid w:val="00E43B1B"/>
    <w:rsid w:val="00E57605"/>
    <w:rsid w:val="00E768FC"/>
    <w:rsid w:val="00E84FB9"/>
    <w:rsid w:val="00E87B9C"/>
    <w:rsid w:val="00EA1059"/>
    <w:rsid w:val="00EB2F0C"/>
    <w:rsid w:val="00EC2472"/>
    <w:rsid w:val="00F15C9C"/>
    <w:rsid w:val="00F21FE0"/>
    <w:rsid w:val="00F3059E"/>
    <w:rsid w:val="00F36A4D"/>
    <w:rsid w:val="00F7663D"/>
    <w:rsid w:val="00F91DA8"/>
    <w:rsid w:val="00F97558"/>
    <w:rsid w:val="00FB2587"/>
    <w:rsid w:val="00FD3ADD"/>
    <w:rsid w:val="00FE6D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40A7D"/>
  <w15:docId w15:val="{50AF5E15-A5E6-45EC-A0A6-C2C539AF4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10C0C"/>
    <w:pPr>
      <w:widowControl w:val="0"/>
      <w:adjustRightInd w:val="0"/>
      <w:spacing w:after="0" w:line="360" w:lineRule="atLeast"/>
      <w:jc w:val="both"/>
      <w:textAlignment w:val="baseline"/>
    </w:pPr>
    <w:rPr>
      <w:rFonts w:ascii="Times New Roman" w:eastAsia="Times New Roman" w:hAnsi="Times New Roman" w:cs="Times New Roman"/>
      <w:sz w:val="20"/>
      <w:szCs w:val="20"/>
      <w:lang w:eastAsia="hu-HU"/>
    </w:rPr>
  </w:style>
  <w:style w:type="paragraph" w:styleId="Cmsor1">
    <w:name w:val="heading 1"/>
    <w:aliases w:val="Első számozott szint"/>
    <w:basedOn w:val="Norml"/>
    <w:next w:val="Norml"/>
    <w:link w:val="Cmsor1Char"/>
    <w:uiPriority w:val="9"/>
    <w:qFormat/>
    <w:rsid w:val="004E5D22"/>
    <w:pPr>
      <w:keepNext/>
      <w:spacing w:before="240" w:after="60"/>
      <w:outlineLvl w:val="0"/>
    </w:pPr>
    <w:rPr>
      <w:rFonts w:ascii="Arial" w:hAnsi="Arial"/>
      <w:b/>
      <w:bCs/>
      <w:kern w:val="32"/>
      <w:sz w:val="32"/>
      <w:szCs w:val="32"/>
    </w:rPr>
  </w:style>
  <w:style w:type="paragraph" w:styleId="Cmsor2">
    <w:name w:val="heading 2"/>
    <w:aliases w:val="(Alt+2),Chapter Title,Heading 2 Char,(Alt+2) Char,Chapter Title Char,H2 Char,head2 Char,head21 Char,head22 Char,head23 Char,head24 Char,head25 Char,head26 Char,head27 Char,head28 Char,head211 Char,head221 Char,head231 Char,head241 Char"/>
    <w:basedOn w:val="Norml"/>
    <w:next w:val="Norml"/>
    <w:link w:val="Cmsor2Char"/>
    <w:uiPriority w:val="9"/>
    <w:qFormat/>
    <w:rsid w:val="004E5D22"/>
    <w:pPr>
      <w:keepNext/>
      <w:spacing w:before="240" w:after="60"/>
      <w:outlineLvl w:val="1"/>
    </w:pPr>
    <w:rPr>
      <w:rFonts w:ascii="Arial" w:hAnsi="Arial"/>
      <w:b/>
      <w:bCs/>
      <w:i/>
      <w:iCs/>
      <w:sz w:val="28"/>
      <w:szCs w:val="28"/>
    </w:rPr>
  </w:style>
  <w:style w:type="paragraph" w:styleId="Cmsor3">
    <w:name w:val="heading 3"/>
    <w:basedOn w:val="Norml"/>
    <w:next w:val="Norml"/>
    <w:link w:val="Cmsor3Char"/>
    <w:uiPriority w:val="9"/>
    <w:semiHidden/>
    <w:unhideWhenUsed/>
    <w:qFormat/>
    <w:rsid w:val="004E5D22"/>
    <w:pPr>
      <w:keepNext/>
      <w:spacing w:before="240" w:after="60"/>
      <w:outlineLvl w:val="2"/>
    </w:pPr>
    <w:rPr>
      <w:rFonts w:ascii="Cambria" w:hAnsi="Cambria"/>
      <w:b/>
      <w:bCs/>
      <w:sz w:val="26"/>
      <w:szCs w:val="26"/>
    </w:rPr>
  </w:style>
  <w:style w:type="paragraph" w:styleId="Cmsor4">
    <w:name w:val="heading 4"/>
    <w:basedOn w:val="Norml"/>
    <w:next w:val="Text1"/>
    <w:link w:val="Cmsor4Char"/>
    <w:uiPriority w:val="9"/>
    <w:semiHidden/>
    <w:unhideWhenUsed/>
    <w:qFormat/>
    <w:rsid w:val="00AC4690"/>
    <w:pPr>
      <w:keepNext/>
      <w:widowControl/>
      <w:tabs>
        <w:tab w:val="num" w:pos="850"/>
      </w:tabs>
      <w:adjustRightInd/>
      <w:spacing w:before="120" w:after="120" w:line="240" w:lineRule="auto"/>
      <w:ind w:left="850" w:hanging="850"/>
      <w:textAlignment w:val="auto"/>
      <w:outlineLvl w:val="3"/>
    </w:pPr>
    <w:rPr>
      <w:bCs/>
      <w:iCs/>
      <w:sz w:val="24"/>
      <w:szCs w:val="22"/>
      <w:lang w:eastAsia="en-GB"/>
    </w:rPr>
  </w:style>
  <w:style w:type="paragraph" w:styleId="Cmsor8">
    <w:name w:val="heading 8"/>
    <w:basedOn w:val="Norml"/>
    <w:next w:val="Norml"/>
    <w:link w:val="Cmsor8Char"/>
    <w:uiPriority w:val="9"/>
    <w:semiHidden/>
    <w:unhideWhenUsed/>
    <w:qFormat/>
    <w:rsid w:val="009F591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Első számozott szint Char"/>
    <w:basedOn w:val="Bekezdsalapbettpusa"/>
    <w:link w:val="Cmsor1"/>
    <w:uiPriority w:val="9"/>
    <w:rsid w:val="004E5D22"/>
    <w:rPr>
      <w:rFonts w:ascii="Arial" w:eastAsia="Times New Roman" w:hAnsi="Arial" w:cs="Times New Roman"/>
      <w:b/>
      <w:bCs/>
      <w:kern w:val="32"/>
      <w:sz w:val="32"/>
      <w:szCs w:val="32"/>
      <w:lang w:eastAsia="hu-HU"/>
    </w:rPr>
  </w:style>
  <w:style w:type="character" w:customStyle="1" w:styleId="Cmsor2Char">
    <w:name w:val="Címsor 2 Char"/>
    <w:aliases w:val="(Alt+2) Char1,Chapter Title Char1,Heading 2 Char Char,(Alt+2) Char Char,Chapter Title Char Char,H2 Char Char,head2 Char Char,head21 Char Char,head22 Char Char,head23 Char Char,head24 Char Char,head25 Char Char,head26 Char Char"/>
    <w:basedOn w:val="Bekezdsalapbettpusa"/>
    <w:link w:val="Cmsor2"/>
    <w:uiPriority w:val="9"/>
    <w:rsid w:val="004E5D22"/>
    <w:rPr>
      <w:rFonts w:ascii="Arial" w:eastAsia="Times New Roman" w:hAnsi="Arial" w:cs="Times New Roman"/>
      <w:b/>
      <w:bCs/>
      <w:i/>
      <w:iCs/>
      <w:sz w:val="28"/>
      <w:szCs w:val="28"/>
      <w:lang w:eastAsia="hu-HU"/>
    </w:rPr>
  </w:style>
  <w:style w:type="character" w:customStyle="1" w:styleId="Cmsor3Char">
    <w:name w:val="Címsor 3 Char"/>
    <w:basedOn w:val="Bekezdsalapbettpusa"/>
    <w:link w:val="Cmsor3"/>
    <w:uiPriority w:val="9"/>
    <w:semiHidden/>
    <w:rsid w:val="004E5D22"/>
    <w:rPr>
      <w:rFonts w:ascii="Cambria" w:eastAsia="Times New Roman" w:hAnsi="Cambria" w:cs="Times New Roman"/>
      <w:b/>
      <w:bCs/>
      <w:sz w:val="26"/>
      <w:szCs w:val="26"/>
      <w:lang w:eastAsia="hu-HU"/>
    </w:rPr>
  </w:style>
  <w:style w:type="character" w:styleId="Hiperhivatkozs">
    <w:name w:val="Hyperlink"/>
    <w:uiPriority w:val="99"/>
    <w:unhideWhenUsed/>
    <w:rsid w:val="004E5D22"/>
    <w:rPr>
      <w:color w:val="0000FF"/>
      <w:u w:val="single"/>
    </w:rPr>
  </w:style>
  <w:style w:type="character" w:styleId="Mrltotthiperhivatkozs">
    <w:name w:val="FollowedHyperlink"/>
    <w:uiPriority w:val="99"/>
    <w:semiHidden/>
    <w:unhideWhenUsed/>
    <w:rsid w:val="004E5D22"/>
    <w:rPr>
      <w:color w:val="800080"/>
      <w:u w:val="single"/>
    </w:rPr>
  </w:style>
  <w:style w:type="paragraph" w:customStyle="1" w:styleId="standard">
    <w:name w:val="standard"/>
    <w:basedOn w:val="Norml"/>
    <w:rsid w:val="004E5D22"/>
    <w:pPr>
      <w:widowControl/>
      <w:adjustRightInd/>
      <w:spacing w:line="240" w:lineRule="auto"/>
      <w:jc w:val="left"/>
      <w:textAlignment w:val="auto"/>
    </w:pPr>
    <w:rPr>
      <w:rFonts w:ascii="&amp;#39" w:hAnsi="&amp;#39"/>
      <w:sz w:val="24"/>
      <w:szCs w:val="24"/>
    </w:rPr>
  </w:style>
  <w:style w:type="paragraph" w:styleId="Listaszerbekezds">
    <w:name w:val="List Paragraph"/>
    <w:aliases w:val="Welt L,Bullet_1,Lista 1."/>
    <w:basedOn w:val="Norml"/>
    <w:link w:val="ListaszerbekezdsChar"/>
    <w:uiPriority w:val="34"/>
    <w:qFormat/>
    <w:rsid w:val="004E5D22"/>
    <w:pPr>
      <w:widowControl/>
      <w:adjustRightInd/>
      <w:spacing w:line="240" w:lineRule="auto"/>
      <w:ind w:left="708"/>
      <w:jc w:val="left"/>
      <w:textAlignment w:val="auto"/>
    </w:pPr>
    <w:rPr>
      <w:sz w:val="24"/>
      <w:szCs w:val="24"/>
    </w:rPr>
  </w:style>
  <w:style w:type="character" w:customStyle="1" w:styleId="ListaszerbekezdsChar">
    <w:name w:val="Listaszerű bekezdés Char"/>
    <w:aliases w:val="Welt L Char,Bullet_1 Char,Lista 1. Char"/>
    <w:link w:val="Listaszerbekezds"/>
    <w:uiPriority w:val="34"/>
    <w:qFormat/>
    <w:locked/>
    <w:rsid w:val="004E5D22"/>
    <w:rPr>
      <w:rFonts w:ascii="Times New Roman" w:eastAsia="Times New Roman" w:hAnsi="Times New Roman" w:cs="Times New Roman"/>
      <w:sz w:val="24"/>
      <w:szCs w:val="24"/>
      <w:lang w:eastAsia="hu-HU"/>
    </w:rPr>
  </w:style>
  <w:style w:type="paragraph" w:customStyle="1" w:styleId="Default">
    <w:name w:val="Default"/>
    <w:rsid w:val="004E5D2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Szvegtrzsbehzssal">
    <w:name w:val="Body Text Indent"/>
    <w:basedOn w:val="Norml"/>
    <w:link w:val="SzvegtrzsbehzssalChar"/>
    <w:uiPriority w:val="99"/>
    <w:rsid w:val="004E5D22"/>
    <w:pPr>
      <w:spacing w:line="240" w:lineRule="auto"/>
      <w:ind w:left="1440"/>
    </w:pPr>
    <w:rPr>
      <w:sz w:val="24"/>
    </w:rPr>
  </w:style>
  <w:style w:type="character" w:customStyle="1" w:styleId="SzvegtrzsbehzssalChar">
    <w:name w:val="Szövegtörzs behúzással Char"/>
    <w:basedOn w:val="Bekezdsalapbettpusa"/>
    <w:link w:val="Szvegtrzsbehzssal"/>
    <w:uiPriority w:val="99"/>
    <w:rsid w:val="004E5D22"/>
    <w:rPr>
      <w:rFonts w:ascii="Times New Roman" w:eastAsia="Times New Roman" w:hAnsi="Times New Roman" w:cs="Times New Roman"/>
      <w:sz w:val="24"/>
      <w:szCs w:val="20"/>
      <w:lang w:eastAsia="hu-HU"/>
    </w:rPr>
  </w:style>
  <w:style w:type="character" w:styleId="Lbjegyzet-hivatkozs">
    <w:name w:val="footnote reference"/>
    <w:aliases w:val="BVI fnr,Footnote symbol,Times 10 Point,Exposant 3 Point,Footnote Reference Number, Exposant 3 Point,Footnote,Voetnootverwijzing"/>
    <w:uiPriority w:val="99"/>
    <w:rsid w:val="004E5D22"/>
    <w:rPr>
      <w:vertAlign w:val="superscript"/>
    </w:rPr>
  </w:style>
  <w:style w:type="paragraph" w:styleId="Felsorols">
    <w:name w:val="List Bullet"/>
    <w:basedOn w:val="Norml"/>
    <w:uiPriority w:val="99"/>
    <w:rsid w:val="004E5D22"/>
    <w:pPr>
      <w:widowControl/>
      <w:numPr>
        <w:numId w:val="1"/>
      </w:numPr>
      <w:tabs>
        <w:tab w:val="left" w:pos="851"/>
      </w:tabs>
      <w:adjustRightInd/>
      <w:spacing w:before="120" w:line="240" w:lineRule="auto"/>
      <w:textAlignment w:val="auto"/>
    </w:pPr>
    <w:rPr>
      <w:rFonts w:ascii="Arial" w:hAnsi="Arial" w:cs="Arial"/>
      <w:sz w:val="24"/>
      <w:szCs w:val="24"/>
    </w:rPr>
  </w:style>
  <w:style w:type="paragraph" w:styleId="lfej">
    <w:name w:val="header"/>
    <w:basedOn w:val="Norml"/>
    <w:link w:val="lfejChar"/>
    <w:uiPriority w:val="99"/>
    <w:unhideWhenUsed/>
    <w:rsid w:val="004E5D22"/>
    <w:pPr>
      <w:tabs>
        <w:tab w:val="center" w:pos="4536"/>
        <w:tab w:val="right" w:pos="9072"/>
      </w:tabs>
    </w:pPr>
  </w:style>
  <w:style w:type="character" w:customStyle="1" w:styleId="lfejChar">
    <w:name w:val="Élőfej Char"/>
    <w:basedOn w:val="Bekezdsalapbettpusa"/>
    <w:link w:val="lfej"/>
    <w:uiPriority w:val="99"/>
    <w:rsid w:val="004E5D22"/>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4E5D22"/>
    <w:pPr>
      <w:tabs>
        <w:tab w:val="center" w:pos="4536"/>
        <w:tab w:val="right" w:pos="9072"/>
      </w:tabs>
    </w:pPr>
  </w:style>
  <w:style w:type="character" w:customStyle="1" w:styleId="llbChar">
    <w:name w:val="Élőláb Char"/>
    <w:basedOn w:val="Bekezdsalapbettpusa"/>
    <w:link w:val="llb"/>
    <w:uiPriority w:val="99"/>
    <w:rsid w:val="004E5D22"/>
    <w:rPr>
      <w:rFonts w:ascii="Times New Roman" w:eastAsia="Times New Roman" w:hAnsi="Times New Roman" w:cs="Times New Roman"/>
      <w:sz w:val="20"/>
      <w:szCs w:val="20"/>
      <w:lang w:eastAsia="hu-HU"/>
    </w:rPr>
  </w:style>
  <w:style w:type="paragraph" w:styleId="Cm">
    <w:name w:val="Title"/>
    <w:aliases w:val="Cím Char1,Cím Char Char,Cím Char2,Cím Char Char1"/>
    <w:basedOn w:val="Norml"/>
    <w:link w:val="CmChar3"/>
    <w:qFormat/>
    <w:rsid w:val="004E5D22"/>
    <w:pPr>
      <w:jc w:val="center"/>
    </w:pPr>
    <w:rPr>
      <w:rFonts w:ascii="Arial" w:hAnsi="Arial"/>
      <w:b/>
      <w:bCs/>
      <w:kern w:val="28"/>
      <w:sz w:val="32"/>
      <w:szCs w:val="32"/>
    </w:rPr>
  </w:style>
  <w:style w:type="character" w:customStyle="1" w:styleId="CmChar">
    <w:name w:val="Cím Char"/>
    <w:basedOn w:val="Bekezdsalapbettpusa"/>
    <w:uiPriority w:val="10"/>
    <w:rsid w:val="004E5D22"/>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w:link w:val="Cm"/>
    <w:rsid w:val="004E5D22"/>
    <w:rPr>
      <w:rFonts w:ascii="Arial" w:eastAsia="Times New Roman" w:hAnsi="Arial" w:cs="Times New Roman"/>
      <w:b/>
      <w:bCs/>
      <w:kern w:val="28"/>
      <w:sz w:val="32"/>
      <w:szCs w:val="32"/>
      <w:lang w:eastAsia="hu-HU"/>
    </w:rPr>
  </w:style>
  <w:style w:type="paragraph" w:styleId="Lbjegyzetszveg">
    <w:name w:val="footnote text"/>
    <w:aliases w:val="Lábjegyzet-szöveg,Footnote Text Char,Lábjegyzetszöveg Char1 Char,Lábjegyzetszöveg Char Char Char,Footnote Char Char Char,Char1 Char Char Char,Footnote Char1 Char,Char1 Char1 Char,Footnote Char,Char1 Char,Lábjegyzetszöveg Char1"/>
    <w:basedOn w:val="Norml"/>
    <w:link w:val="LbjegyzetszvegChar"/>
    <w:qFormat/>
    <w:rsid w:val="004E5D22"/>
    <w:pPr>
      <w:suppressAutoHyphens/>
      <w:adjustRightInd/>
      <w:spacing w:line="240" w:lineRule="auto"/>
      <w:jc w:val="left"/>
      <w:textAlignment w:val="auto"/>
    </w:pPr>
  </w:style>
  <w:style w:type="character" w:customStyle="1" w:styleId="LbjegyzetszvegChar">
    <w:name w:val="Lábjegyzetszöveg Char"/>
    <w:aliases w:val="Lábjegyzet-szöveg Char,Footnote Text Char Char,Lábjegyzetszöveg Char1 Char Char1,Lábjegyzetszöveg Char Char Char Char1,Footnote Char Char Char Char1,Char1 Char Char Char Char1,Footnote Char1 Char Char1,Char1 Char1 Char Char1"/>
    <w:basedOn w:val="Bekezdsalapbettpusa"/>
    <w:link w:val="Lbjegyzetszveg"/>
    <w:rsid w:val="004E5D22"/>
    <w:rPr>
      <w:rFonts w:ascii="Times New Roman" w:eastAsia="Times New Roman" w:hAnsi="Times New Roman" w:cs="Times New Roman"/>
      <w:sz w:val="20"/>
      <w:szCs w:val="20"/>
      <w:lang w:eastAsia="hu-HU"/>
    </w:rPr>
  </w:style>
  <w:style w:type="paragraph" w:styleId="Szvegtrzs">
    <w:name w:val="Body Text"/>
    <w:basedOn w:val="Norml"/>
    <w:link w:val="SzvegtrzsChar"/>
    <w:uiPriority w:val="99"/>
    <w:semiHidden/>
    <w:unhideWhenUsed/>
    <w:rsid w:val="004E5D22"/>
    <w:pPr>
      <w:spacing w:after="120"/>
    </w:pPr>
  </w:style>
  <w:style w:type="character" w:customStyle="1" w:styleId="SzvegtrzsChar">
    <w:name w:val="Szövegtörzs Char"/>
    <w:basedOn w:val="Bekezdsalapbettpusa"/>
    <w:link w:val="Szvegtrzs"/>
    <w:uiPriority w:val="99"/>
    <w:semiHidden/>
    <w:rsid w:val="004E5D22"/>
    <w:rPr>
      <w:rFonts w:ascii="Times New Roman" w:eastAsia="Times New Roman" w:hAnsi="Times New Roman" w:cs="Times New Roman"/>
      <w:sz w:val="20"/>
      <w:szCs w:val="20"/>
      <w:lang w:eastAsia="hu-HU"/>
    </w:rPr>
  </w:style>
  <w:style w:type="paragraph" w:styleId="Szvegtrzsbehzssal2">
    <w:name w:val="Body Text Indent 2"/>
    <w:basedOn w:val="Norml"/>
    <w:link w:val="Szvegtrzsbehzssal2Char"/>
    <w:uiPriority w:val="99"/>
    <w:semiHidden/>
    <w:unhideWhenUsed/>
    <w:rsid w:val="004E5D22"/>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4E5D22"/>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uiPriority w:val="99"/>
    <w:semiHidden/>
    <w:unhideWhenUsed/>
    <w:rsid w:val="004E5D22"/>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4E5D22"/>
    <w:rPr>
      <w:rFonts w:ascii="Times New Roman" w:eastAsia="Times New Roman" w:hAnsi="Times New Roman" w:cs="Times New Roman"/>
      <w:sz w:val="16"/>
      <w:szCs w:val="16"/>
      <w:lang w:eastAsia="hu-HU"/>
    </w:rPr>
  </w:style>
  <w:style w:type="paragraph" w:customStyle="1" w:styleId="Norm">
    <w:name w:val="Norm."/>
    <w:basedOn w:val="Default"/>
    <w:next w:val="Default"/>
    <w:uiPriority w:val="99"/>
    <w:rsid w:val="004E5D22"/>
    <w:rPr>
      <w:color w:val="auto"/>
    </w:rPr>
  </w:style>
  <w:style w:type="paragraph" w:styleId="Buborkszveg">
    <w:name w:val="Balloon Text"/>
    <w:basedOn w:val="Norml"/>
    <w:link w:val="BuborkszvegChar"/>
    <w:uiPriority w:val="99"/>
    <w:semiHidden/>
    <w:unhideWhenUsed/>
    <w:rsid w:val="004E5D22"/>
    <w:pPr>
      <w:spacing w:line="240" w:lineRule="auto"/>
    </w:pPr>
    <w:rPr>
      <w:rFonts w:ascii="Tahoma" w:hAnsi="Tahoma"/>
      <w:sz w:val="16"/>
      <w:szCs w:val="16"/>
    </w:rPr>
  </w:style>
  <w:style w:type="character" w:customStyle="1" w:styleId="BuborkszvegChar">
    <w:name w:val="Buborékszöveg Char"/>
    <w:basedOn w:val="Bekezdsalapbettpusa"/>
    <w:link w:val="Buborkszveg"/>
    <w:uiPriority w:val="99"/>
    <w:semiHidden/>
    <w:rsid w:val="004E5D22"/>
    <w:rPr>
      <w:rFonts w:ascii="Tahoma" w:eastAsia="Times New Roman" w:hAnsi="Tahoma" w:cs="Times New Roman"/>
      <w:sz w:val="16"/>
      <w:szCs w:val="16"/>
      <w:lang w:eastAsia="hu-HU"/>
    </w:rPr>
  </w:style>
  <w:style w:type="character" w:customStyle="1" w:styleId="contentwordvalid1">
    <w:name w:val="contentword_valid1"/>
    <w:rsid w:val="004E5D22"/>
    <w:rPr>
      <w:rFonts w:ascii="Times New Roman" w:hAnsi="Times New Roman" w:cs="Times New Roman" w:hint="default"/>
      <w:sz w:val="24"/>
      <w:szCs w:val="24"/>
    </w:rPr>
  </w:style>
  <w:style w:type="paragraph" w:customStyle="1" w:styleId="Listaszerbekezds1">
    <w:name w:val="Listaszerű bekezdés1"/>
    <w:basedOn w:val="Norml"/>
    <w:link w:val="ListParagraphChar"/>
    <w:rsid w:val="004E5D22"/>
    <w:pPr>
      <w:widowControl/>
      <w:adjustRightInd/>
      <w:spacing w:after="200" w:line="276" w:lineRule="auto"/>
      <w:ind w:left="720"/>
      <w:contextualSpacing/>
      <w:jc w:val="left"/>
      <w:textAlignment w:val="auto"/>
    </w:pPr>
    <w:rPr>
      <w:rFonts w:ascii="Arial" w:hAnsi="Arial"/>
      <w:sz w:val="22"/>
      <w:szCs w:val="22"/>
      <w:lang w:eastAsia="en-US"/>
    </w:rPr>
  </w:style>
  <w:style w:type="character" w:styleId="Jegyzethivatkozs">
    <w:name w:val="annotation reference"/>
    <w:uiPriority w:val="99"/>
    <w:semiHidden/>
    <w:unhideWhenUsed/>
    <w:rsid w:val="004E5D22"/>
    <w:rPr>
      <w:sz w:val="16"/>
      <w:szCs w:val="16"/>
    </w:rPr>
  </w:style>
  <w:style w:type="paragraph" w:styleId="Jegyzetszveg">
    <w:name w:val="annotation text"/>
    <w:basedOn w:val="Norml"/>
    <w:link w:val="JegyzetszvegChar"/>
    <w:semiHidden/>
    <w:unhideWhenUsed/>
    <w:rsid w:val="004E5D22"/>
  </w:style>
  <w:style w:type="character" w:customStyle="1" w:styleId="JegyzetszvegChar">
    <w:name w:val="Jegyzetszöveg Char"/>
    <w:basedOn w:val="Bekezdsalapbettpusa"/>
    <w:link w:val="Jegyzetszveg"/>
    <w:semiHidden/>
    <w:rsid w:val="004E5D2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E5D22"/>
    <w:rPr>
      <w:b/>
      <w:bCs/>
    </w:rPr>
  </w:style>
  <w:style w:type="character" w:customStyle="1" w:styleId="MegjegyzstrgyaChar">
    <w:name w:val="Megjegyzés tárgya Char"/>
    <w:basedOn w:val="JegyzetszvegChar"/>
    <w:link w:val="Megjegyzstrgya"/>
    <w:uiPriority w:val="99"/>
    <w:semiHidden/>
    <w:rsid w:val="004E5D22"/>
    <w:rPr>
      <w:rFonts w:ascii="Times New Roman" w:eastAsia="Times New Roman" w:hAnsi="Times New Roman" w:cs="Times New Roman"/>
      <w:b/>
      <w:bCs/>
      <w:sz w:val="20"/>
      <w:szCs w:val="20"/>
      <w:lang w:eastAsia="hu-HU"/>
    </w:rPr>
  </w:style>
  <w:style w:type="paragraph" w:styleId="Csakszveg">
    <w:name w:val="Plain Text"/>
    <w:basedOn w:val="Norml"/>
    <w:link w:val="CsakszvegChar"/>
    <w:rsid w:val="004E5D22"/>
    <w:pPr>
      <w:widowControl/>
      <w:adjustRightInd/>
      <w:spacing w:line="240" w:lineRule="auto"/>
      <w:ind w:left="284"/>
      <w:textAlignment w:val="auto"/>
    </w:pPr>
    <w:rPr>
      <w:rFonts w:ascii="Arial" w:hAnsi="Arial"/>
      <w:sz w:val="22"/>
    </w:rPr>
  </w:style>
  <w:style w:type="character" w:customStyle="1" w:styleId="CsakszvegChar">
    <w:name w:val="Csak szöveg Char"/>
    <w:basedOn w:val="Bekezdsalapbettpusa"/>
    <w:link w:val="Csakszveg"/>
    <w:rsid w:val="004E5D22"/>
    <w:rPr>
      <w:rFonts w:ascii="Arial" w:eastAsia="Times New Roman" w:hAnsi="Arial" w:cs="Times New Roman"/>
      <w:szCs w:val="20"/>
      <w:lang w:eastAsia="hu-HU"/>
    </w:rPr>
  </w:style>
  <w:style w:type="paragraph" w:customStyle="1" w:styleId="Cmsor3-ajnlat">
    <w:name w:val="Címsor 3 - ajánlat"/>
    <w:basedOn w:val="Cmsor3"/>
    <w:next w:val="Norml"/>
    <w:rsid w:val="004E5D22"/>
    <w:pPr>
      <w:widowControl/>
      <w:tabs>
        <w:tab w:val="num" w:pos="720"/>
      </w:tabs>
      <w:adjustRightInd/>
      <w:spacing w:line="240" w:lineRule="auto"/>
      <w:ind w:left="720" w:hanging="720"/>
      <w:textAlignment w:val="auto"/>
    </w:pPr>
    <w:rPr>
      <w:rFonts w:ascii="Arial" w:hAnsi="Arial"/>
      <w:b w:val="0"/>
      <w:bCs w:val="0"/>
      <w:sz w:val="22"/>
      <w:szCs w:val="20"/>
    </w:rPr>
  </w:style>
  <w:style w:type="paragraph" w:customStyle="1" w:styleId="Cmsor2-ajnlat">
    <w:name w:val="Címsor 2 - ajánlat"/>
    <w:basedOn w:val="Cmsor2"/>
    <w:rsid w:val="004E5D22"/>
    <w:pPr>
      <w:keepNext w:val="0"/>
      <w:widowControl/>
      <w:tabs>
        <w:tab w:val="num" w:pos="1440"/>
      </w:tabs>
      <w:adjustRightInd/>
      <w:spacing w:before="0" w:afterLines="50" w:line="240" w:lineRule="auto"/>
      <w:ind w:left="1440" w:hanging="360"/>
      <w:jc w:val="left"/>
      <w:textAlignment w:val="auto"/>
    </w:pPr>
    <w:rPr>
      <w:b w:val="0"/>
      <w:bCs w:val="0"/>
      <w:i w:val="0"/>
      <w:iCs w:val="0"/>
      <w:sz w:val="22"/>
      <w:szCs w:val="20"/>
    </w:rPr>
  </w:style>
  <w:style w:type="paragraph" w:customStyle="1" w:styleId="Cmsor1-ajnlat">
    <w:name w:val="Címsor 1 - ajánlat"/>
    <w:basedOn w:val="Cmsor1"/>
    <w:rsid w:val="004E5D22"/>
    <w:pPr>
      <w:widowControl/>
      <w:adjustRightInd/>
      <w:spacing w:before="120" w:afterLines="50" w:line="240" w:lineRule="auto"/>
      <w:ind w:left="432" w:hanging="432"/>
      <w:jc w:val="left"/>
      <w:textAlignment w:val="auto"/>
    </w:pPr>
    <w:rPr>
      <w:kern w:val="0"/>
      <w:sz w:val="22"/>
      <w:szCs w:val="20"/>
    </w:rPr>
  </w:style>
  <w:style w:type="character" w:customStyle="1" w:styleId="ListParagraphChar">
    <w:name w:val="List Paragraph Char"/>
    <w:link w:val="Listaszerbekezds1"/>
    <w:locked/>
    <w:rsid w:val="004E5D22"/>
    <w:rPr>
      <w:rFonts w:ascii="Arial" w:eastAsia="Times New Roman" w:hAnsi="Arial" w:cs="Times New Roman"/>
    </w:rPr>
  </w:style>
  <w:style w:type="numbering" w:customStyle="1" w:styleId="Nemlista1">
    <w:name w:val="Nem lista1"/>
    <w:next w:val="Nemlista"/>
    <w:uiPriority w:val="99"/>
    <w:semiHidden/>
    <w:unhideWhenUsed/>
    <w:rsid w:val="004E5D22"/>
  </w:style>
  <w:style w:type="table" w:styleId="Rcsostblzat">
    <w:name w:val="Table Grid"/>
    <w:basedOn w:val="Normltblzat"/>
    <w:uiPriority w:val="59"/>
    <w:rsid w:val="004E5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2">
    <w:name w:val="Nem lista2"/>
    <w:next w:val="Nemlista"/>
    <w:uiPriority w:val="99"/>
    <w:semiHidden/>
    <w:unhideWhenUsed/>
    <w:rsid w:val="004E5D22"/>
  </w:style>
  <w:style w:type="table" w:customStyle="1" w:styleId="Rcsostblzat1">
    <w:name w:val="Rácsos táblázat1"/>
    <w:basedOn w:val="Normltblzat"/>
    <w:next w:val="Rcsostblzat"/>
    <w:uiPriority w:val="59"/>
    <w:rsid w:val="004E5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karakterek">
    <w:name w:val="Lábjegyzet-karakterek"/>
    <w:rsid w:val="004E5D22"/>
    <w:rPr>
      <w:vertAlign w:val="superscript"/>
    </w:rPr>
  </w:style>
  <w:style w:type="character" w:customStyle="1" w:styleId="LbjegyzetszvegChar2">
    <w:name w:val="Lábjegyzetszöveg Char2"/>
    <w:aliases w:val="Lábjegyzetszöveg Char Char,Lábjegyzetszöveg Char1 Char Char,Lábjegyzetszöveg Char Char Char Char,Footnote Char Char Char Char,Char1 Char Char Char Char,Footnote Char1 Char Char,Char1 Char1 Char Char,Footnote Char Char"/>
    <w:semiHidden/>
    <w:locked/>
    <w:rsid w:val="00F21FE0"/>
    <w:rPr>
      <w:lang w:eastAsia="ar-SA"/>
    </w:rPr>
  </w:style>
  <w:style w:type="character" w:customStyle="1" w:styleId="Cmsor8Char">
    <w:name w:val="Címsor 8 Char"/>
    <w:basedOn w:val="Bekezdsalapbettpusa"/>
    <w:link w:val="Cmsor8"/>
    <w:uiPriority w:val="9"/>
    <w:semiHidden/>
    <w:rsid w:val="009F5910"/>
    <w:rPr>
      <w:rFonts w:asciiTheme="majorHAnsi" w:eastAsiaTheme="majorEastAsia" w:hAnsiTheme="majorHAnsi" w:cstheme="majorBidi"/>
      <w:color w:val="272727" w:themeColor="text1" w:themeTint="D8"/>
      <w:sz w:val="21"/>
      <w:szCs w:val="21"/>
      <w:lang w:eastAsia="hu-HU"/>
    </w:rPr>
  </w:style>
  <w:style w:type="character" w:customStyle="1" w:styleId="Cmsor4Char">
    <w:name w:val="Címsor 4 Char"/>
    <w:basedOn w:val="Bekezdsalapbettpusa"/>
    <w:link w:val="Cmsor4"/>
    <w:uiPriority w:val="9"/>
    <w:semiHidden/>
    <w:rsid w:val="00AC4690"/>
    <w:rPr>
      <w:rFonts w:ascii="Times New Roman" w:eastAsia="Times New Roman" w:hAnsi="Times New Roman" w:cs="Times New Roman"/>
      <w:bCs/>
      <w:iCs/>
      <w:sz w:val="24"/>
      <w:lang w:eastAsia="en-GB"/>
    </w:rPr>
  </w:style>
  <w:style w:type="numbering" w:customStyle="1" w:styleId="Nemlista3">
    <w:name w:val="Nem lista3"/>
    <w:next w:val="Nemlista"/>
    <w:uiPriority w:val="99"/>
    <w:semiHidden/>
    <w:unhideWhenUsed/>
    <w:rsid w:val="00AC4690"/>
  </w:style>
  <w:style w:type="paragraph" w:customStyle="1" w:styleId="NormalBold">
    <w:name w:val="NormalBold"/>
    <w:basedOn w:val="Norml"/>
    <w:link w:val="NormalBoldChar"/>
    <w:rsid w:val="00AC4690"/>
    <w:pPr>
      <w:adjustRightInd/>
      <w:spacing w:line="240" w:lineRule="auto"/>
      <w:jc w:val="left"/>
      <w:textAlignment w:val="auto"/>
    </w:pPr>
    <w:rPr>
      <w:b/>
      <w:sz w:val="24"/>
      <w:lang w:eastAsia="en-GB"/>
    </w:rPr>
  </w:style>
  <w:style w:type="character" w:customStyle="1" w:styleId="NormalBoldChar">
    <w:name w:val="NormalBold Char"/>
    <w:link w:val="NormalBold"/>
    <w:locked/>
    <w:rsid w:val="00AC4690"/>
    <w:rPr>
      <w:rFonts w:ascii="Times New Roman" w:eastAsia="Times New Roman" w:hAnsi="Times New Roman" w:cs="Times New Roman"/>
      <w:b/>
      <w:sz w:val="24"/>
      <w:szCs w:val="20"/>
      <w:lang w:eastAsia="en-GB"/>
    </w:rPr>
  </w:style>
  <w:style w:type="paragraph" w:styleId="Kpalrs">
    <w:name w:val="caption"/>
    <w:basedOn w:val="Norml"/>
    <w:next w:val="Norml"/>
    <w:uiPriority w:val="35"/>
    <w:semiHidden/>
    <w:unhideWhenUsed/>
    <w:qFormat/>
    <w:rsid w:val="00AC4690"/>
    <w:pPr>
      <w:widowControl/>
      <w:adjustRightInd/>
      <w:spacing w:before="120" w:after="120" w:line="240" w:lineRule="auto"/>
      <w:textAlignment w:val="auto"/>
    </w:pPr>
    <w:rPr>
      <w:rFonts w:eastAsia="Calibri"/>
      <w:b/>
      <w:bCs/>
      <w:lang w:eastAsia="en-GB"/>
    </w:rPr>
  </w:style>
  <w:style w:type="paragraph" w:styleId="brajegyzk">
    <w:name w:val="table of figures"/>
    <w:basedOn w:val="Norml"/>
    <w:next w:val="Norml"/>
    <w:uiPriority w:val="99"/>
    <w:semiHidden/>
    <w:unhideWhenUsed/>
    <w:rsid w:val="00AC4690"/>
    <w:pPr>
      <w:widowControl/>
      <w:adjustRightInd/>
      <w:spacing w:before="120" w:after="120" w:line="240" w:lineRule="auto"/>
      <w:textAlignment w:val="auto"/>
    </w:pPr>
    <w:rPr>
      <w:rFonts w:eastAsia="Calibri"/>
      <w:sz w:val="24"/>
      <w:szCs w:val="22"/>
      <w:lang w:eastAsia="en-GB"/>
    </w:rPr>
  </w:style>
  <w:style w:type="paragraph" w:styleId="Felsorols2">
    <w:name w:val="List Bullet 2"/>
    <w:basedOn w:val="Norml"/>
    <w:uiPriority w:val="99"/>
    <w:semiHidden/>
    <w:unhideWhenUsed/>
    <w:rsid w:val="00AC4690"/>
    <w:pPr>
      <w:widowControl/>
      <w:numPr>
        <w:numId w:val="16"/>
      </w:numPr>
      <w:adjustRightInd/>
      <w:spacing w:before="120" w:after="120" w:line="240" w:lineRule="auto"/>
      <w:contextualSpacing/>
      <w:textAlignment w:val="auto"/>
    </w:pPr>
    <w:rPr>
      <w:rFonts w:eastAsia="Calibri"/>
      <w:sz w:val="24"/>
      <w:szCs w:val="22"/>
      <w:lang w:eastAsia="en-GB"/>
    </w:rPr>
  </w:style>
  <w:style w:type="paragraph" w:styleId="Felsorols3">
    <w:name w:val="List Bullet 3"/>
    <w:basedOn w:val="Norml"/>
    <w:uiPriority w:val="99"/>
    <w:semiHidden/>
    <w:unhideWhenUsed/>
    <w:rsid w:val="00AC4690"/>
    <w:pPr>
      <w:widowControl/>
      <w:numPr>
        <w:numId w:val="17"/>
      </w:numPr>
      <w:adjustRightInd/>
      <w:spacing w:before="120" w:after="120" w:line="240" w:lineRule="auto"/>
      <w:contextualSpacing/>
      <w:textAlignment w:val="auto"/>
    </w:pPr>
    <w:rPr>
      <w:rFonts w:eastAsia="Calibri"/>
      <w:sz w:val="24"/>
      <w:szCs w:val="22"/>
      <w:lang w:eastAsia="en-GB"/>
    </w:rPr>
  </w:style>
  <w:style w:type="paragraph" w:styleId="Felsorols4">
    <w:name w:val="List Bullet 4"/>
    <w:basedOn w:val="Norml"/>
    <w:uiPriority w:val="99"/>
    <w:semiHidden/>
    <w:unhideWhenUsed/>
    <w:rsid w:val="00AC4690"/>
    <w:pPr>
      <w:widowControl/>
      <w:numPr>
        <w:numId w:val="18"/>
      </w:numPr>
      <w:adjustRightInd/>
      <w:spacing w:before="120" w:after="120" w:line="240" w:lineRule="auto"/>
      <w:contextualSpacing/>
      <w:textAlignment w:val="auto"/>
    </w:pPr>
    <w:rPr>
      <w:rFonts w:eastAsia="Calibri"/>
      <w:sz w:val="24"/>
      <w:szCs w:val="22"/>
      <w:lang w:eastAsia="en-GB"/>
    </w:rPr>
  </w:style>
  <w:style w:type="paragraph" w:styleId="Szmozottlista">
    <w:name w:val="List Number"/>
    <w:basedOn w:val="Norml"/>
    <w:uiPriority w:val="99"/>
    <w:semiHidden/>
    <w:unhideWhenUsed/>
    <w:rsid w:val="00AC4690"/>
    <w:pPr>
      <w:widowControl/>
      <w:numPr>
        <w:numId w:val="19"/>
      </w:numPr>
      <w:adjustRightInd/>
      <w:spacing w:before="120" w:after="120" w:line="240" w:lineRule="auto"/>
      <w:contextualSpacing/>
      <w:textAlignment w:val="auto"/>
    </w:pPr>
    <w:rPr>
      <w:rFonts w:eastAsia="Calibri"/>
      <w:sz w:val="24"/>
      <w:szCs w:val="22"/>
      <w:lang w:eastAsia="en-GB"/>
    </w:rPr>
  </w:style>
  <w:style w:type="paragraph" w:styleId="Szmozottlista2">
    <w:name w:val="List Number 2"/>
    <w:basedOn w:val="Norml"/>
    <w:uiPriority w:val="99"/>
    <w:semiHidden/>
    <w:unhideWhenUsed/>
    <w:rsid w:val="00AC4690"/>
    <w:pPr>
      <w:widowControl/>
      <w:numPr>
        <w:numId w:val="20"/>
      </w:numPr>
      <w:adjustRightInd/>
      <w:spacing w:before="120" w:after="120" w:line="240" w:lineRule="auto"/>
      <w:contextualSpacing/>
      <w:textAlignment w:val="auto"/>
    </w:pPr>
    <w:rPr>
      <w:rFonts w:eastAsia="Calibri"/>
      <w:sz w:val="24"/>
      <w:szCs w:val="22"/>
      <w:lang w:eastAsia="en-GB"/>
    </w:rPr>
  </w:style>
  <w:style w:type="paragraph" w:styleId="Szmozottlista3">
    <w:name w:val="List Number 3"/>
    <w:basedOn w:val="Norml"/>
    <w:uiPriority w:val="99"/>
    <w:semiHidden/>
    <w:unhideWhenUsed/>
    <w:rsid w:val="00AC4690"/>
    <w:pPr>
      <w:widowControl/>
      <w:numPr>
        <w:numId w:val="21"/>
      </w:numPr>
      <w:adjustRightInd/>
      <w:spacing w:before="120" w:after="120" w:line="240" w:lineRule="auto"/>
      <w:contextualSpacing/>
      <w:textAlignment w:val="auto"/>
    </w:pPr>
    <w:rPr>
      <w:rFonts w:eastAsia="Calibri"/>
      <w:sz w:val="24"/>
      <w:szCs w:val="22"/>
      <w:lang w:eastAsia="en-GB"/>
    </w:rPr>
  </w:style>
  <w:style w:type="paragraph" w:styleId="Szmozottlista4">
    <w:name w:val="List Number 4"/>
    <w:basedOn w:val="Norml"/>
    <w:uiPriority w:val="99"/>
    <w:semiHidden/>
    <w:unhideWhenUsed/>
    <w:rsid w:val="00AC4690"/>
    <w:pPr>
      <w:widowControl/>
      <w:numPr>
        <w:numId w:val="22"/>
      </w:numPr>
      <w:adjustRightInd/>
      <w:spacing w:before="120" w:after="120" w:line="240" w:lineRule="auto"/>
      <w:contextualSpacing/>
      <w:textAlignment w:val="auto"/>
    </w:pPr>
    <w:rPr>
      <w:rFonts w:eastAsia="Calibri"/>
      <w:sz w:val="24"/>
      <w:szCs w:val="22"/>
      <w:lang w:eastAsia="en-GB"/>
    </w:rPr>
  </w:style>
  <w:style w:type="character" w:customStyle="1" w:styleId="DeltaViewInsertion">
    <w:name w:val="DeltaView Insertion"/>
    <w:rsid w:val="00AC4690"/>
    <w:rPr>
      <w:b/>
      <w:i/>
      <w:spacing w:val="0"/>
      <w:lang w:val="hu-HU" w:eastAsia="hu-HU"/>
    </w:rPr>
  </w:style>
  <w:style w:type="character" w:customStyle="1" w:styleId="Point0Char">
    <w:name w:val="Point 0 Char"/>
    <w:locked/>
    <w:rsid w:val="00AC4690"/>
    <w:rPr>
      <w:rFonts w:ascii="Times New Roman" w:hAnsi="Times New Roman"/>
      <w:sz w:val="24"/>
      <w:lang w:val="hu-HU" w:eastAsia="hu-HU"/>
    </w:rPr>
  </w:style>
  <w:style w:type="paragraph" w:styleId="Vltozat">
    <w:name w:val="Revision"/>
    <w:hidden/>
    <w:uiPriority w:val="99"/>
    <w:semiHidden/>
    <w:rsid w:val="00AC4690"/>
    <w:rPr>
      <w:rFonts w:ascii="Times New Roman" w:eastAsia="Calibri" w:hAnsi="Times New Roman" w:cs="Times New Roman"/>
      <w:sz w:val="24"/>
      <w:lang w:eastAsia="hu-HU"/>
    </w:rPr>
  </w:style>
  <w:style w:type="paragraph" w:customStyle="1" w:styleId="CM11">
    <w:name w:val="CM1+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31">
    <w:name w:val="CM3+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41">
    <w:name w:val="CM4+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1">
    <w:name w:val="CM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3">
    <w:name w:val="CM3"/>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styleId="Vgjegyzetszvege">
    <w:name w:val="endnote text"/>
    <w:basedOn w:val="Norml"/>
    <w:link w:val="VgjegyzetszvegeChar"/>
    <w:uiPriority w:val="99"/>
    <w:semiHidden/>
    <w:unhideWhenUsed/>
    <w:rsid w:val="00AC4690"/>
    <w:pPr>
      <w:widowControl/>
      <w:adjustRightInd/>
      <w:spacing w:before="120" w:after="120" w:line="240" w:lineRule="auto"/>
      <w:textAlignment w:val="auto"/>
    </w:pPr>
    <w:rPr>
      <w:rFonts w:eastAsia="Calibri"/>
      <w:szCs w:val="22"/>
      <w:lang w:eastAsia="en-GB"/>
    </w:rPr>
  </w:style>
  <w:style w:type="character" w:customStyle="1" w:styleId="VgjegyzetszvegeChar">
    <w:name w:val="Végjegyzet szövege Char"/>
    <w:basedOn w:val="Bekezdsalapbettpusa"/>
    <w:link w:val="Vgjegyzetszvege"/>
    <w:uiPriority w:val="99"/>
    <w:semiHidden/>
    <w:rsid w:val="00AC4690"/>
    <w:rPr>
      <w:rFonts w:ascii="Times New Roman" w:eastAsia="Calibri" w:hAnsi="Times New Roman" w:cs="Times New Roman"/>
      <w:sz w:val="20"/>
      <w:lang w:eastAsia="en-GB"/>
    </w:rPr>
  </w:style>
  <w:style w:type="character" w:styleId="Vgjegyzet-hivatkozs">
    <w:name w:val="endnote reference"/>
    <w:uiPriority w:val="99"/>
    <w:semiHidden/>
    <w:unhideWhenUsed/>
    <w:rsid w:val="00AC4690"/>
    <w:rPr>
      <w:vertAlign w:val="superscript"/>
      <w:lang w:val="hu-HU" w:eastAsia="hu-HU"/>
    </w:rPr>
  </w:style>
  <w:style w:type="table" w:customStyle="1" w:styleId="Rcsostblzat2">
    <w:name w:val="Rácsos táblázat2"/>
    <w:basedOn w:val="Normltblzat"/>
    <w:next w:val="Rcsostblzat"/>
    <w:uiPriority w:val="59"/>
    <w:rsid w:val="00AC469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tum">
    <w:name w:val="Date"/>
    <w:basedOn w:val="Norml"/>
    <w:next w:val="Norml"/>
    <w:link w:val="DtumChar"/>
    <w:rsid w:val="00AC4690"/>
    <w:pPr>
      <w:widowControl/>
      <w:adjustRightInd/>
      <w:spacing w:line="240" w:lineRule="auto"/>
      <w:ind w:left="5103" w:right="-567"/>
      <w:jc w:val="left"/>
      <w:textAlignment w:val="auto"/>
    </w:pPr>
    <w:rPr>
      <w:sz w:val="24"/>
      <w:lang w:eastAsia="en-US"/>
    </w:rPr>
  </w:style>
  <w:style w:type="character" w:customStyle="1" w:styleId="DtumChar">
    <w:name w:val="Dátum Char"/>
    <w:basedOn w:val="Bekezdsalapbettpusa"/>
    <w:link w:val="Dtum"/>
    <w:rsid w:val="00AC4690"/>
    <w:rPr>
      <w:rFonts w:ascii="Times New Roman" w:eastAsia="Times New Roman" w:hAnsi="Times New Roman" w:cs="Times New Roman"/>
      <w:sz w:val="24"/>
      <w:szCs w:val="20"/>
    </w:rPr>
  </w:style>
  <w:style w:type="paragraph" w:customStyle="1" w:styleId="ZCom">
    <w:name w:val="Z_Com"/>
    <w:basedOn w:val="Norml"/>
    <w:next w:val="ZDGName"/>
    <w:rsid w:val="00AC4690"/>
    <w:pPr>
      <w:autoSpaceDE w:val="0"/>
      <w:autoSpaceDN w:val="0"/>
      <w:adjustRightInd/>
      <w:spacing w:line="240" w:lineRule="auto"/>
      <w:ind w:right="85"/>
      <w:textAlignment w:val="auto"/>
    </w:pPr>
    <w:rPr>
      <w:rFonts w:ascii="Arial" w:hAnsi="Arial" w:cs="Arial"/>
      <w:sz w:val="24"/>
      <w:szCs w:val="24"/>
      <w:lang w:eastAsia="en-GB"/>
    </w:rPr>
  </w:style>
  <w:style w:type="paragraph" w:customStyle="1" w:styleId="ZDGName">
    <w:name w:val="Z_DGName"/>
    <w:basedOn w:val="Norml"/>
    <w:rsid w:val="00AC4690"/>
    <w:pPr>
      <w:autoSpaceDE w:val="0"/>
      <w:autoSpaceDN w:val="0"/>
      <w:adjustRightInd/>
      <w:spacing w:line="240" w:lineRule="auto"/>
      <w:ind w:right="85"/>
      <w:jc w:val="left"/>
      <w:textAlignment w:val="auto"/>
    </w:pPr>
    <w:rPr>
      <w:rFonts w:ascii="Arial" w:hAnsi="Arial" w:cs="Arial"/>
      <w:sz w:val="16"/>
      <w:szCs w:val="16"/>
      <w:lang w:eastAsia="en-GB"/>
    </w:rPr>
  </w:style>
  <w:style w:type="character" w:customStyle="1" w:styleId="formlabel2">
    <w:name w:val="formlabel2"/>
    <w:rsid w:val="00AC4690"/>
  </w:style>
  <w:style w:type="paragraph" w:styleId="Tartalomjegyzkcmsora">
    <w:name w:val="TOC Heading"/>
    <w:basedOn w:val="Norml"/>
    <w:next w:val="Norml"/>
    <w:uiPriority w:val="39"/>
    <w:semiHidden/>
    <w:unhideWhenUsed/>
    <w:qFormat/>
    <w:rsid w:val="00AC4690"/>
    <w:pPr>
      <w:widowControl/>
      <w:adjustRightInd/>
      <w:spacing w:before="120" w:after="240" w:line="240" w:lineRule="auto"/>
      <w:jc w:val="center"/>
      <w:textAlignment w:val="auto"/>
    </w:pPr>
    <w:rPr>
      <w:rFonts w:eastAsia="Calibri"/>
      <w:b/>
      <w:sz w:val="28"/>
      <w:szCs w:val="22"/>
      <w:lang w:eastAsia="en-GB"/>
    </w:rPr>
  </w:style>
  <w:style w:type="paragraph" w:styleId="TJ1">
    <w:name w:val="toc 1"/>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2">
    <w:name w:val="toc 2"/>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3">
    <w:name w:val="toc 3"/>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4">
    <w:name w:val="toc 4"/>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5">
    <w:name w:val="toc 5"/>
    <w:basedOn w:val="Norml"/>
    <w:next w:val="Norml"/>
    <w:uiPriority w:val="39"/>
    <w:semiHidden/>
    <w:unhideWhenUsed/>
    <w:rsid w:val="00AC4690"/>
    <w:pPr>
      <w:widowControl/>
      <w:tabs>
        <w:tab w:val="right" w:leader="dot" w:pos="9071"/>
      </w:tabs>
      <w:adjustRightInd/>
      <w:spacing w:before="300" w:after="120" w:line="240" w:lineRule="auto"/>
      <w:jc w:val="left"/>
      <w:textAlignment w:val="auto"/>
    </w:pPr>
    <w:rPr>
      <w:rFonts w:eastAsia="Calibri"/>
      <w:sz w:val="24"/>
      <w:szCs w:val="22"/>
      <w:lang w:eastAsia="en-GB"/>
    </w:rPr>
  </w:style>
  <w:style w:type="paragraph" w:styleId="TJ6">
    <w:name w:val="toc 6"/>
    <w:basedOn w:val="Norml"/>
    <w:next w:val="Norml"/>
    <w:uiPriority w:val="39"/>
    <w:semiHidden/>
    <w:unhideWhenUsed/>
    <w:rsid w:val="00AC4690"/>
    <w:pPr>
      <w:widowControl/>
      <w:tabs>
        <w:tab w:val="right" w:leader="dot" w:pos="9071"/>
      </w:tabs>
      <w:adjustRightInd/>
      <w:spacing w:before="240" w:after="120" w:line="240" w:lineRule="auto"/>
      <w:jc w:val="left"/>
      <w:textAlignment w:val="auto"/>
    </w:pPr>
    <w:rPr>
      <w:rFonts w:eastAsia="Calibri"/>
      <w:sz w:val="24"/>
      <w:szCs w:val="22"/>
      <w:lang w:eastAsia="en-GB"/>
    </w:rPr>
  </w:style>
  <w:style w:type="paragraph" w:styleId="TJ7">
    <w:name w:val="toc 7"/>
    <w:basedOn w:val="Norml"/>
    <w:next w:val="Norml"/>
    <w:uiPriority w:val="39"/>
    <w:semiHidden/>
    <w:unhideWhenUsed/>
    <w:rsid w:val="00AC4690"/>
    <w:pPr>
      <w:widowControl/>
      <w:tabs>
        <w:tab w:val="right" w:leader="dot" w:pos="9071"/>
      </w:tabs>
      <w:adjustRightInd/>
      <w:spacing w:before="180" w:after="120" w:line="240" w:lineRule="auto"/>
      <w:jc w:val="left"/>
      <w:textAlignment w:val="auto"/>
    </w:pPr>
    <w:rPr>
      <w:rFonts w:eastAsia="Calibri"/>
      <w:sz w:val="24"/>
      <w:szCs w:val="22"/>
      <w:lang w:eastAsia="en-GB"/>
    </w:rPr>
  </w:style>
  <w:style w:type="paragraph" w:styleId="TJ8">
    <w:name w:val="toc 8"/>
    <w:basedOn w:val="Norml"/>
    <w:next w:val="Norml"/>
    <w:uiPriority w:val="39"/>
    <w:semiHidden/>
    <w:unhideWhenUsed/>
    <w:rsid w:val="00AC4690"/>
    <w:pPr>
      <w:widowControl/>
      <w:tabs>
        <w:tab w:val="right" w:leader="dot" w:pos="9071"/>
      </w:tabs>
      <w:adjustRightInd/>
      <w:spacing w:before="120" w:after="120" w:line="240" w:lineRule="auto"/>
      <w:jc w:val="left"/>
      <w:textAlignment w:val="auto"/>
    </w:pPr>
    <w:rPr>
      <w:rFonts w:eastAsia="Calibri"/>
      <w:sz w:val="24"/>
      <w:szCs w:val="22"/>
      <w:lang w:eastAsia="en-GB"/>
    </w:rPr>
  </w:style>
  <w:style w:type="paragraph" w:styleId="TJ9">
    <w:name w:val="toc 9"/>
    <w:basedOn w:val="Norml"/>
    <w:next w:val="Norml"/>
    <w:uiPriority w:val="39"/>
    <w:semiHidden/>
    <w:unhideWhenUsed/>
    <w:rsid w:val="00AC4690"/>
    <w:pPr>
      <w:widowControl/>
      <w:tabs>
        <w:tab w:val="right" w:leader="dot" w:pos="9071"/>
      </w:tabs>
      <w:adjustRightInd/>
      <w:spacing w:before="120" w:after="120" w:line="240" w:lineRule="auto"/>
      <w:textAlignment w:val="auto"/>
    </w:pPr>
    <w:rPr>
      <w:rFonts w:eastAsia="Calibri"/>
      <w:sz w:val="24"/>
      <w:szCs w:val="22"/>
      <w:lang w:eastAsia="en-GB"/>
    </w:rPr>
  </w:style>
  <w:style w:type="paragraph" w:customStyle="1" w:styleId="HeaderLandscape">
    <w:name w:val="HeaderLandscape"/>
    <w:basedOn w:val="Norml"/>
    <w:rsid w:val="00AC4690"/>
    <w:pPr>
      <w:widowControl/>
      <w:tabs>
        <w:tab w:val="center" w:pos="7285"/>
        <w:tab w:val="right" w:pos="14003"/>
      </w:tabs>
      <w:adjustRightInd/>
      <w:spacing w:after="120" w:line="240" w:lineRule="auto"/>
      <w:textAlignment w:val="auto"/>
    </w:pPr>
    <w:rPr>
      <w:rFonts w:eastAsia="Calibri"/>
      <w:sz w:val="24"/>
      <w:szCs w:val="22"/>
      <w:lang w:eastAsia="en-GB"/>
    </w:rPr>
  </w:style>
  <w:style w:type="paragraph" w:customStyle="1" w:styleId="FooterLandscape">
    <w:name w:val="FooterLandscape"/>
    <w:basedOn w:val="Norml"/>
    <w:rsid w:val="00AC4690"/>
    <w:pPr>
      <w:widowControl/>
      <w:tabs>
        <w:tab w:val="center" w:pos="7285"/>
        <w:tab w:val="center" w:pos="10913"/>
        <w:tab w:val="right" w:pos="15137"/>
      </w:tabs>
      <w:adjustRightInd/>
      <w:spacing w:before="360" w:line="240" w:lineRule="auto"/>
      <w:ind w:left="-567" w:right="-567"/>
      <w:jc w:val="left"/>
      <w:textAlignment w:val="auto"/>
    </w:pPr>
    <w:rPr>
      <w:rFonts w:eastAsia="Calibri"/>
      <w:sz w:val="24"/>
      <w:szCs w:val="22"/>
      <w:lang w:eastAsia="en-GB"/>
    </w:rPr>
  </w:style>
  <w:style w:type="paragraph" w:customStyle="1" w:styleId="Text1">
    <w:name w:val="Text 1"/>
    <w:basedOn w:val="Norml"/>
    <w:rsid w:val="00AC4690"/>
    <w:pPr>
      <w:widowControl/>
      <w:adjustRightInd/>
      <w:spacing w:before="120" w:after="120" w:line="240" w:lineRule="auto"/>
      <w:ind w:left="850"/>
      <w:textAlignment w:val="auto"/>
    </w:pPr>
    <w:rPr>
      <w:rFonts w:eastAsia="Calibri"/>
      <w:sz w:val="24"/>
      <w:szCs w:val="22"/>
      <w:lang w:eastAsia="en-GB"/>
    </w:rPr>
  </w:style>
  <w:style w:type="paragraph" w:customStyle="1" w:styleId="Text2">
    <w:name w:val="Text 2"/>
    <w:basedOn w:val="Norml"/>
    <w:rsid w:val="00AC4690"/>
    <w:pPr>
      <w:widowControl/>
      <w:adjustRightInd/>
      <w:spacing w:before="120" w:after="120" w:line="240" w:lineRule="auto"/>
      <w:ind w:left="1417"/>
      <w:textAlignment w:val="auto"/>
    </w:pPr>
    <w:rPr>
      <w:rFonts w:eastAsia="Calibri"/>
      <w:sz w:val="24"/>
      <w:szCs w:val="22"/>
      <w:lang w:eastAsia="en-GB"/>
    </w:rPr>
  </w:style>
  <w:style w:type="paragraph" w:customStyle="1" w:styleId="Text3">
    <w:name w:val="Text 3"/>
    <w:basedOn w:val="Norml"/>
    <w:rsid w:val="00AC4690"/>
    <w:pPr>
      <w:widowControl/>
      <w:adjustRightInd/>
      <w:spacing w:before="120" w:after="120" w:line="240" w:lineRule="auto"/>
      <w:ind w:left="1984"/>
      <w:textAlignment w:val="auto"/>
    </w:pPr>
    <w:rPr>
      <w:rFonts w:eastAsia="Calibri"/>
      <w:sz w:val="24"/>
      <w:szCs w:val="22"/>
      <w:lang w:eastAsia="en-GB"/>
    </w:rPr>
  </w:style>
  <w:style w:type="paragraph" w:customStyle="1" w:styleId="Text4">
    <w:name w:val="Text 4"/>
    <w:basedOn w:val="Norml"/>
    <w:rsid w:val="00AC4690"/>
    <w:pPr>
      <w:widowControl/>
      <w:adjustRightInd/>
      <w:spacing w:before="120" w:after="120" w:line="240" w:lineRule="auto"/>
      <w:ind w:left="2551"/>
      <w:textAlignment w:val="auto"/>
    </w:pPr>
    <w:rPr>
      <w:rFonts w:eastAsia="Calibri"/>
      <w:sz w:val="24"/>
      <w:szCs w:val="22"/>
      <w:lang w:eastAsia="en-GB"/>
    </w:rPr>
  </w:style>
  <w:style w:type="paragraph" w:customStyle="1" w:styleId="NormalCentered">
    <w:name w:val="Normal Centered"/>
    <w:basedOn w:val="Norml"/>
    <w:rsid w:val="00AC4690"/>
    <w:pPr>
      <w:widowControl/>
      <w:adjustRightInd/>
      <w:spacing w:before="120" w:after="120" w:line="240" w:lineRule="auto"/>
      <w:jc w:val="center"/>
      <w:textAlignment w:val="auto"/>
    </w:pPr>
    <w:rPr>
      <w:rFonts w:eastAsia="Calibri"/>
      <w:sz w:val="24"/>
      <w:szCs w:val="22"/>
      <w:lang w:eastAsia="en-GB"/>
    </w:rPr>
  </w:style>
  <w:style w:type="paragraph" w:customStyle="1" w:styleId="NormalLeft">
    <w:name w:val="Normal Left"/>
    <w:basedOn w:val="Norml"/>
    <w:rsid w:val="00AC4690"/>
    <w:pPr>
      <w:widowControl/>
      <w:adjustRightInd/>
      <w:spacing w:before="120" w:after="120" w:line="240" w:lineRule="auto"/>
      <w:jc w:val="left"/>
      <w:textAlignment w:val="auto"/>
    </w:pPr>
    <w:rPr>
      <w:rFonts w:eastAsia="Calibri"/>
      <w:sz w:val="24"/>
      <w:szCs w:val="22"/>
      <w:lang w:eastAsia="en-GB"/>
    </w:rPr>
  </w:style>
  <w:style w:type="paragraph" w:customStyle="1" w:styleId="NormalRight">
    <w:name w:val="Normal Right"/>
    <w:basedOn w:val="Norml"/>
    <w:rsid w:val="00AC4690"/>
    <w:pPr>
      <w:widowControl/>
      <w:adjustRightInd/>
      <w:spacing w:before="120" w:after="120" w:line="240" w:lineRule="auto"/>
      <w:jc w:val="right"/>
      <w:textAlignment w:val="auto"/>
    </w:pPr>
    <w:rPr>
      <w:rFonts w:eastAsia="Calibri"/>
      <w:sz w:val="24"/>
      <w:szCs w:val="22"/>
      <w:lang w:eastAsia="en-GB"/>
    </w:rPr>
  </w:style>
  <w:style w:type="paragraph" w:customStyle="1" w:styleId="QuotedText">
    <w:name w:val="Quoted Text"/>
    <w:basedOn w:val="Norml"/>
    <w:rsid w:val="00AC4690"/>
    <w:pPr>
      <w:widowControl/>
      <w:adjustRightInd/>
      <w:spacing w:before="120" w:after="120" w:line="240" w:lineRule="auto"/>
      <w:ind w:left="1417"/>
      <w:textAlignment w:val="auto"/>
    </w:pPr>
    <w:rPr>
      <w:rFonts w:eastAsia="Calibri"/>
      <w:sz w:val="24"/>
      <w:szCs w:val="22"/>
      <w:lang w:eastAsia="en-GB"/>
    </w:rPr>
  </w:style>
  <w:style w:type="paragraph" w:customStyle="1" w:styleId="Point0">
    <w:name w:val="Point 0"/>
    <w:basedOn w:val="Norml"/>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Point1">
    <w:name w:val="Point 1"/>
    <w:basedOn w:val="Norml"/>
    <w:rsid w:val="00AC4690"/>
    <w:pPr>
      <w:widowControl/>
      <w:adjustRightInd/>
      <w:spacing w:before="120" w:after="120" w:line="240" w:lineRule="auto"/>
      <w:ind w:left="1417" w:hanging="567"/>
      <w:textAlignment w:val="auto"/>
    </w:pPr>
    <w:rPr>
      <w:rFonts w:eastAsia="Calibri"/>
      <w:sz w:val="24"/>
      <w:szCs w:val="22"/>
      <w:lang w:eastAsia="en-GB"/>
    </w:rPr>
  </w:style>
  <w:style w:type="paragraph" w:customStyle="1" w:styleId="Point2">
    <w:name w:val="Point 2"/>
    <w:basedOn w:val="Norml"/>
    <w:rsid w:val="00AC4690"/>
    <w:pPr>
      <w:widowControl/>
      <w:adjustRightInd/>
      <w:spacing w:before="120" w:after="120" w:line="240" w:lineRule="auto"/>
      <w:ind w:left="1984" w:hanging="567"/>
      <w:textAlignment w:val="auto"/>
    </w:pPr>
    <w:rPr>
      <w:rFonts w:eastAsia="Calibri"/>
      <w:sz w:val="24"/>
      <w:szCs w:val="22"/>
      <w:lang w:eastAsia="en-GB"/>
    </w:rPr>
  </w:style>
  <w:style w:type="paragraph" w:customStyle="1" w:styleId="Point3">
    <w:name w:val="Point 3"/>
    <w:basedOn w:val="Norml"/>
    <w:rsid w:val="00AC4690"/>
    <w:pPr>
      <w:widowControl/>
      <w:adjustRightInd/>
      <w:spacing w:before="120" w:after="120" w:line="240" w:lineRule="auto"/>
      <w:ind w:left="2551" w:hanging="567"/>
      <w:textAlignment w:val="auto"/>
    </w:pPr>
    <w:rPr>
      <w:rFonts w:eastAsia="Calibri"/>
      <w:sz w:val="24"/>
      <w:szCs w:val="22"/>
      <w:lang w:eastAsia="en-GB"/>
    </w:rPr>
  </w:style>
  <w:style w:type="paragraph" w:customStyle="1" w:styleId="Point4">
    <w:name w:val="Point 4"/>
    <w:basedOn w:val="Norml"/>
    <w:rsid w:val="00AC4690"/>
    <w:pPr>
      <w:widowControl/>
      <w:adjustRightInd/>
      <w:spacing w:before="120" w:after="120" w:line="240" w:lineRule="auto"/>
      <w:ind w:left="3118" w:hanging="567"/>
      <w:textAlignment w:val="auto"/>
    </w:pPr>
    <w:rPr>
      <w:rFonts w:eastAsia="Calibri"/>
      <w:sz w:val="24"/>
      <w:szCs w:val="22"/>
      <w:lang w:eastAsia="en-GB"/>
    </w:rPr>
  </w:style>
  <w:style w:type="paragraph" w:customStyle="1" w:styleId="Tiret0">
    <w:name w:val="Tiret 0"/>
    <w:basedOn w:val="Point0"/>
    <w:rsid w:val="00AC4690"/>
    <w:pPr>
      <w:numPr>
        <w:numId w:val="13"/>
      </w:numPr>
    </w:pPr>
  </w:style>
  <w:style w:type="paragraph" w:customStyle="1" w:styleId="Tiret1">
    <w:name w:val="Tiret 1"/>
    <w:basedOn w:val="Point1"/>
    <w:rsid w:val="00AC4690"/>
    <w:pPr>
      <w:numPr>
        <w:numId w:val="14"/>
      </w:numPr>
    </w:pPr>
  </w:style>
  <w:style w:type="paragraph" w:customStyle="1" w:styleId="Tiret2">
    <w:name w:val="Tiret 2"/>
    <w:basedOn w:val="Point2"/>
    <w:rsid w:val="00AC4690"/>
    <w:pPr>
      <w:numPr>
        <w:numId w:val="27"/>
      </w:numPr>
    </w:pPr>
  </w:style>
  <w:style w:type="paragraph" w:customStyle="1" w:styleId="Tiret3">
    <w:name w:val="Tiret 3"/>
    <w:basedOn w:val="Point3"/>
    <w:rsid w:val="00AC4690"/>
    <w:pPr>
      <w:numPr>
        <w:numId w:val="28"/>
      </w:numPr>
    </w:pPr>
  </w:style>
  <w:style w:type="paragraph" w:customStyle="1" w:styleId="Tiret4">
    <w:name w:val="Tiret 4"/>
    <w:basedOn w:val="Point4"/>
    <w:rsid w:val="00AC4690"/>
    <w:pPr>
      <w:numPr>
        <w:numId w:val="29"/>
      </w:numPr>
    </w:pPr>
  </w:style>
  <w:style w:type="paragraph" w:customStyle="1" w:styleId="PointDouble0">
    <w:name w:val="PointDouble 0"/>
    <w:basedOn w:val="Norml"/>
    <w:rsid w:val="00AC4690"/>
    <w:pPr>
      <w:widowControl/>
      <w:tabs>
        <w:tab w:val="left" w:pos="850"/>
      </w:tabs>
      <w:adjustRightInd/>
      <w:spacing w:before="120" w:after="120" w:line="240" w:lineRule="auto"/>
      <w:ind w:left="1417" w:hanging="1417"/>
      <w:textAlignment w:val="auto"/>
    </w:pPr>
    <w:rPr>
      <w:rFonts w:eastAsia="Calibri"/>
      <w:sz w:val="24"/>
      <w:szCs w:val="22"/>
      <w:lang w:eastAsia="en-GB"/>
    </w:rPr>
  </w:style>
  <w:style w:type="paragraph" w:customStyle="1" w:styleId="PointDouble1">
    <w:name w:val="PointDouble 1"/>
    <w:basedOn w:val="Norml"/>
    <w:rsid w:val="00AC4690"/>
    <w:pPr>
      <w:widowControl/>
      <w:tabs>
        <w:tab w:val="left" w:pos="1417"/>
      </w:tabs>
      <w:adjustRightInd/>
      <w:spacing w:before="120" w:after="120" w:line="240" w:lineRule="auto"/>
      <w:ind w:left="1984" w:hanging="1134"/>
      <w:textAlignment w:val="auto"/>
    </w:pPr>
    <w:rPr>
      <w:rFonts w:eastAsia="Calibri"/>
      <w:sz w:val="24"/>
      <w:szCs w:val="22"/>
      <w:lang w:eastAsia="en-GB"/>
    </w:rPr>
  </w:style>
  <w:style w:type="paragraph" w:customStyle="1" w:styleId="PointDouble2">
    <w:name w:val="PointDouble 2"/>
    <w:basedOn w:val="Norml"/>
    <w:rsid w:val="00AC4690"/>
    <w:pPr>
      <w:widowControl/>
      <w:tabs>
        <w:tab w:val="left" w:pos="1984"/>
      </w:tabs>
      <w:adjustRightInd/>
      <w:spacing w:before="120" w:after="120" w:line="240" w:lineRule="auto"/>
      <w:ind w:left="2551" w:hanging="1134"/>
      <w:textAlignment w:val="auto"/>
    </w:pPr>
    <w:rPr>
      <w:rFonts w:eastAsia="Calibri"/>
      <w:sz w:val="24"/>
      <w:szCs w:val="22"/>
      <w:lang w:eastAsia="en-GB"/>
    </w:rPr>
  </w:style>
  <w:style w:type="paragraph" w:customStyle="1" w:styleId="PointDouble3">
    <w:name w:val="PointDouble 3"/>
    <w:basedOn w:val="Norml"/>
    <w:rsid w:val="00AC4690"/>
    <w:pPr>
      <w:widowControl/>
      <w:tabs>
        <w:tab w:val="left" w:pos="2551"/>
      </w:tabs>
      <w:adjustRightInd/>
      <w:spacing w:before="120" w:after="120" w:line="240" w:lineRule="auto"/>
      <w:ind w:left="3118" w:hanging="1134"/>
      <w:textAlignment w:val="auto"/>
    </w:pPr>
    <w:rPr>
      <w:rFonts w:eastAsia="Calibri"/>
      <w:sz w:val="24"/>
      <w:szCs w:val="22"/>
      <w:lang w:eastAsia="en-GB"/>
    </w:rPr>
  </w:style>
  <w:style w:type="paragraph" w:customStyle="1" w:styleId="PointDouble4">
    <w:name w:val="PointDouble 4"/>
    <w:basedOn w:val="Norml"/>
    <w:rsid w:val="00AC4690"/>
    <w:pPr>
      <w:widowControl/>
      <w:tabs>
        <w:tab w:val="left" w:pos="3118"/>
      </w:tabs>
      <w:adjustRightInd/>
      <w:spacing w:before="120" w:after="120" w:line="240" w:lineRule="auto"/>
      <w:ind w:left="3685" w:hanging="1134"/>
      <w:textAlignment w:val="auto"/>
    </w:pPr>
    <w:rPr>
      <w:rFonts w:eastAsia="Calibri"/>
      <w:sz w:val="24"/>
      <w:szCs w:val="22"/>
      <w:lang w:eastAsia="en-GB"/>
    </w:rPr>
  </w:style>
  <w:style w:type="paragraph" w:customStyle="1" w:styleId="PointTriple0">
    <w:name w:val="PointTriple 0"/>
    <w:basedOn w:val="Norml"/>
    <w:rsid w:val="00AC4690"/>
    <w:pPr>
      <w:widowControl/>
      <w:tabs>
        <w:tab w:val="left" w:pos="850"/>
        <w:tab w:val="left" w:pos="1417"/>
      </w:tabs>
      <w:adjustRightInd/>
      <w:spacing w:before="120" w:after="120" w:line="240" w:lineRule="auto"/>
      <w:ind w:left="1984" w:hanging="1984"/>
      <w:textAlignment w:val="auto"/>
    </w:pPr>
    <w:rPr>
      <w:rFonts w:eastAsia="Calibri"/>
      <w:sz w:val="24"/>
      <w:szCs w:val="22"/>
      <w:lang w:eastAsia="en-GB"/>
    </w:rPr>
  </w:style>
  <w:style w:type="paragraph" w:customStyle="1" w:styleId="PointTriple1">
    <w:name w:val="PointTriple 1"/>
    <w:basedOn w:val="Norml"/>
    <w:rsid w:val="00AC4690"/>
    <w:pPr>
      <w:widowControl/>
      <w:tabs>
        <w:tab w:val="left" w:pos="1417"/>
        <w:tab w:val="left" w:pos="1984"/>
      </w:tabs>
      <w:adjustRightInd/>
      <w:spacing w:before="120" w:after="120" w:line="240" w:lineRule="auto"/>
      <w:ind w:left="2551" w:hanging="1701"/>
      <w:textAlignment w:val="auto"/>
    </w:pPr>
    <w:rPr>
      <w:rFonts w:eastAsia="Calibri"/>
      <w:sz w:val="24"/>
      <w:szCs w:val="22"/>
      <w:lang w:eastAsia="en-GB"/>
    </w:rPr>
  </w:style>
  <w:style w:type="paragraph" w:customStyle="1" w:styleId="PointTriple2">
    <w:name w:val="PointTriple 2"/>
    <w:basedOn w:val="Norml"/>
    <w:rsid w:val="00AC4690"/>
    <w:pPr>
      <w:widowControl/>
      <w:tabs>
        <w:tab w:val="left" w:pos="1984"/>
        <w:tab w:val="left" w:pos="2551"/>
      </w:tabs>
      <w:adjustRightInd/>
      <w:spacing w:before="120" w:after="120" w:line="240" w:lineRule="auto"/>
      <w:ind w:left="3118" w:hanging="1701"/>
      <w:textAlignment w:val="auto"/>
    </w:pPr>
    <w:rPr>
      <w:rFonts w:eastAsia="Calibri"/>
      <w:sz w:val="24"/>
      <w:szCs w:val="22"/>
      <w:lang w:eastAsia="en-GB"/>
    </w:rPr>
  </w:style>
  <w:style w:type="paragraph" w:customStyle="1" w:styleId="PointTriple3">
    <w:name w:val="PointTriple 3"/>
    <w:basedOn w:val="Norml"/>
    <w:rsid w:val="00AC4690"/>
    <w:pPr>
      <w:widowControl/>
      <w:tabs>
        <w:tab w:val="left" w:pos="2551"/>
        <w:tab w:val="left" w:pos="3118"/>
      </w:tabs>
      <w:adjustRightInd/>
      <w:spacing w:before="120" w:after="120" w:line="240" w:lineRule="auto"/>
      <w:ind w:left="3685" w:hanging="1701"/>
      <w:textAlignment w:val="auto"/>
    </w:pPr>
    <w:rPr>
      <w:rFonts w:eastAsia="Calibri"/>
      <w:sz w:val="24"/>
      <w:szCs w:val="22"/>
      <w:lang w:eastAsia="en-GB"/>
    </w:rPr>
  </w:style>
  <w:style w:type="paragraph" w:customStyle="1" w:styleId="PointTriple4">
    <w:name w:val="PointTriple 4"/>
    <w:basedOn w:val="Norml"/>
    <w:rsid w:val="00AC4690"/>
    <w:pPr>
      <w:widowControl/>
      <w:tabs>
        <w:tab w:val="left" w:pos="3118"/>
        <w:tab w:val="left" w:pos="3685"/>
      </w:tabs>
      <w:adjustRightInd/>
      <w:spacing w:before="120" w:after="120" w:line="240" w:lineRule="auto"/>
      <w:ind w:left="4252" w:hanging="1701"/>
      <w:textAlignment w:val="auto"/>
    </w:pPr>
    <w:rPr>
      <w:rFonts w:eastAsia="Calibri"/>
      <w:sz w:val="24"/>
      <w:szCs w:val="22"/>
      <w:lang w:eastAsia="en-GB"/>
    </w:rPr>
  </w:style>
  <w:style w:type="paragraph" w:customStyle="1" w:styleId="NumPar1">
    <w:name w:val="NumPar 1"/>
    <w:basedOn w:val="Norml"/>
    <w:next w:val="Text1"/>
    <w:rsid w:val="00AC4690"/>
    <w:pPr>
      <w:widowControl/>
      <w:numPr>
        <w:numId w:val="25"/>
      </w:numPr>
      <w:adjustRightInd/>
      <w:spacing w:before="120" w:after="120" w:line="240" w:lineRule="auto"/>
      <w:textAlignment w:val="auto"/>
    </w:pPr>
    <w:rPr>
      <w:rFonts w:eastAsia="Calibri"/>
      <w:sz w:val="24"/>
      <w:szCs w:val="22"/>
      <w:lang w:eastAsia="en-GB"/>
    </w:rPr>
  </w:style>
  <w:style w:type="paragraph" w:customStyle="1" w:styleId="NumPar2">
    <w:name w:val="NumPar 2"/>
    <w:basedOn w:val="Norml"/>
    <w:next w:val="Text1"/>
    <w:rsid w:val="00AC4690"/>
    <w:pPr>
      <w:widowControl/>
      <w:numPr>
        <w:ilvl w:val="1"/>
        <w:numId w:val="25"/>
      </w:numPr>
      <w:adjustRightInd/>
      <w:spacing w:before="120" w:after="120" w:line="240" w:lineRule="auto"/>
      <w:textAlignment w:val="auto"/>
    </w:pPr>
    <w:rPr>
      <w:rFonts w:eastAsia="Calibri"/>
      <w:sz w:val="24"/>
      <w:szCs w:val="22"/>
      <w:lang w:eastAsia="en-GB"/>
    </w:rPr>
  </w:style>
  <w:style w:type="paragraph" w:customStyle="1" w:styleId="NumPar3">
    <w:name w:val="NumPar 3"/>
    <w:basedOn w:val="Norml"/>
    <w:next w:val="Text1"/>
    <w:rsid w:val="00AC4690"/>
    <w:pPr>
      <w:widowControl/>
      <w:numPr>
        <w:ilvl w:val="2"/>
        <w:numId w:val="25"/>
      </w:numPr>
      <w:adjustRightInd/>
      <w:spacing w:before="120" w:after="120" w:line="240" w:lineRule="auto"/>
      <w:textAlignment w:val="auto"/>
    </w:pPr>
    <w:rPr>
      <w:rFonts w:eastAsia="Calibri"/>
      <w:sz w:val="24"/>
      <w:szCs w:val="22"/>
      <w:lang w:eastAsia="en-GB"/>
    </w:rPr>
  </w:style>
  <w:style w:type="paragraph" w:customStyle="1" w:styleId="NumPar4">
    <w:name w:val="NumPar 4"/>
    <w:basedOn w:val="Norml"/>
    <w:next w:val="Text1"/>
    <w:rsid w:val="00AC4690"/>
    <w:pPr>
      <w:widowControl/>
      <w:numPr>
        <w:ilvl w:val="3"/>
        <w:numId w:val="25"/>
      </w:numPr>
      <w:adjustRightInd/>
      <w:spacing w:before="120" w:after="120" w:line="240" w:lineRule="auto"/>
      <w:textAlignment w:val="auto"/>
    </w:pPr>
    <w:rPr>
      <w:rFonts w:eastAsia="Calibri"/>
      <w:sz w:val="24"/>
      <w:szCs w:val="22"/>
      <w:lang w:eastAsia="en-GB"/>
    </w:rPr>
  </w:style>
  <w:style w:type="paragraph" w:customStyle="1" w:styleId="ManualNumPar1">
    <w:name w:val="Manual NumPar 1"/>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2">
    <w:name w:val="Manual NumPar 2"/>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3">
    <w:name w:val="Manual NumPar 3"/>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4">
    <w:name w:val="Manual NumPar 4"/>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QuotedNumPar">
    <w:name w:val="Quoted NumPar"/>
    <w:basedOn w:val="Norml"/>
    <w:rsid w:val="00AC4690"/>
    <w:pPr>
      <w:widowControl/>
      <w:adjustRightInd/>
      <w:spacing w:before="120" w:after="120" w:line="240" w:lineRule="auto"/>
      <w:ind w:left="1417" w:hanging="567"/>
      <w:textAlignment w:val="auto"/>
    </w:pPr>
    <w:rPr>
      <w:rFonts w:eastAsia="Calibri"/>
      <w:sz w:val="24"/>
      <w:szCs w:val="22"/>
      <w:lang w:eastAsia="en-GB"/>
    </w:rPr>
  </w:style>
  <w:style w:type="paragraph" w:customStyle="1" w:styleId="ManualHeading1">
    <w:name w:val="Manual Heading 1"/>
    <w:basedOn w:val="Norml"/>
    <w:next w:val="Text1"/>
    <w:rsid w:val="00AC4690"/>
    <w:pPr>
      <w:keepNext/>
      <w:widowControl/>
      <w:tabs>
        <w:tab w:val="left" w:pos="850"/>
      </w:tabs>
      <w:adjustRightInd/>
      <w:spacing w:before="360" w:after="120" w:line="240" w:lineRule="auto"/>
      <w:ind w:left="850" w:hanging="850"/>
      <w:textAlignment w:val="auto"/>
      <w:outlineLvl w:val="0"/>
    </w:pPr>
    <w:rPr>
      <w:rFonts w:eastAsia="Calibri"/>
      <w:b/>
      <w:smallCaps/>
      <w:sz w:val="24"/>
      <w:szCs w:val="22"/>
      <w:lang w:eastAsia="en-GB"/>
    </w:rPr>
  </w:style>
  <w:style w:type="paragraph" w:customStyle="1" w:styleId="ManualHeading2">
    <w:name w:val="Manual Heading 2"/>
    <w:basedOn w:val="Norml"/>
    <w:next w:val="Text1"/>
    <w:rsid w:val="00AC4690"/>
    <w:pPr>
      <w:keepNext/>
      <w:widowControl/>
      <w:tabs>
        <w:tab w:val="left" w:pos="850"/>
      </w:tabs>
      <w:adjustRightInd/>
      <w:spacing w:before="120" w:after="120" w:line="240" w:lineRule="auto"/>
      <w:ind w:left="850" w:hanging="850"/>
      <w:textAlignment w:val="auto"/>
      <w:outlineLvl w:val="1"/>
    </w:pPr>
    <w:rPr>
      <w:rFonts w:eastAsia="Calibri"/>
      <w:b/>
      <w:sz w:val="24"/>
      <w:szCs w:val="22"/>
      <w:lang w:eastAsia="en-GB"/>
    </w:rPr>
  </w:style>
  <w:style w:type="paragraph" w:customStyle="1" w:styleId="ManualHeading3">
    <w:name w:val="Manual Heading 3"/>
    <w:basedOn w:val="Norml"/>
    <w:next w:val="Text1"/>
    <w:rsid w:val="00AC4690"/>
    <w:pPr>
      <w:keepNext/>
      <w:widowControl/>
      <w:tabs>
        <w:tab w:val="left" w:pos="850"/>
      </w:tabs>
      <w:adjustRightInd/>
      <w:spacing w:before="120" w:after="120" w:line="240" w:lineRule="auto"/>
      <w:ind w:left="850" w:hanging="850"/>
      <w:textAlignment w:val="auto"/>
      <w:outlineLvl w:val="2"/>
    </w:pPr>
    <w:rPr>
      <w:rFonts w:eastAsia="Calibri"/>
      <w:i/>
      <w:sz w:val="24"/>
      <w:szCs w:val="22"/>
      <w:lang w:eastAsia="en-GB"/>
    </w:rPr>
  </w:style>
  <w:style w:type="paragraph" w:customStyle="1" w:styleId="ManualHeading4">
    <w:name w:val="Manual Heading 4"/>
    <w:basedOn w:val="Norml"/>
    <w:next w:val="Text1"/>
    <w:rsid w:val="00AC4690"/>
    <w:pPr>
      <w:keepNext/>
      <w:widowControl/>
      <w:tabs>
        <w:tab w:val="left" w:pos="850"/>
      </w:tabs>
      <w:adjustRightInd/>
      <w:spacing w:before="120" w:after="120" w:line="240" w:lineRule="auto"/>
      <w:ind w:left="850" w:hanging="850"/>
      <w:textAlignment w:val="auto"/>
      <w:outlineLvl w:val="3"/>
    </w:pPr>
    <w:rPr>
      <w:rFonts w:eastAsia="Calibri"/>
      <w:sz w:val="24"/>
      <w:szCs w:val="22"/>
      <w:lang w:eastAsia="en-GB"/>
    </w:rPr>
  </w:style>
  <w:style w:type="paragraph" w:customStyle="1" w:styleId="ChapterTitle">
    <w:name w:val="ChapterTitle"/>
    <w:basedOn w:val="Norml"/>
    <w:next w:val="Norml"/>
    <w:rsid w:val="00AC4690"/>
    <w:pPr>
      <w:keepNext/>
      <w:widowControl/>
      <w:adjustRightInd/>
      <w:spacing w:before="120" w:after="360" w:line="240" w:lineRule="auto"/>
      <w:jc w:val="center"/>
      <w:textAlignment w:val="auto"/>
    </w:pPr>
    <w:rPr>
      <w:rFonts w:eastAsia="Calibri"/>
      <w:b/>
      <w:sz w:val="32"/>
      <w:szCs w:val="22"/>
      <w:lang w:eastAsia="en-GB"/>
    </w:rPr>
  </w:style>
  <w:style w:type="paragraph" w:customStyle="1" w:styleId="PartTitle">
    <w:name w:val="PartTitle"/>
    <w:basedOn w:val="Norml"/>
    <w:next w:val="ChapterTitle"/>
    <w:rsid w:val="00AC4690"/>
    <w:pPr>
      <w:keepNext/>
      <w:pageBreakBefore/>
      <w:widowControl/>
      <w:adjustRightInd/>
      <w:spacing w:before="120" w:after="360" w:line="240" w:lineRule="auto"/>
      <w:jc w:val="center"/>
      <w:textAlignment w:val="auto"/>
    </w:pPr>
    <w:rPr>
      <w:rFonts w:eastAsia="Calibri"/>
      <w:b/>
      <w:sz w:val="36"/>
      <w:szCs w:val="22"/>
      <w:lang w:eastAsia="en-GB"/>
    </w:rPr>
  </w:style>
  <w:style w:type="paragraph" w:customStyle="1" w:styleId="SectionTitle">
    <w:name w:val="SectionTitle"/>
    <w:basedOn w:val="Norml"/>
    <w:next w:val="Cmsor1"/>
    <w:rsid w:val="00AC4690"/>
    <w:pPr>
      <w:keepNext/>
      <w:widowControl/>
      <w:adjustRightInd/>
      <w:spacing w:before="120" w:after="360" w:line="240" w:lineRule="auto"/>
      <w:jc w:val="center"/>
      <w:textAlignment w:val="auto"/>
    </w:pPr>
    <w:rPr>
      <w:rFonts w:eastAsia="Calibri"/>
      <w:b/>
      <w:smallCaps/>
      <w:sz w:val="28"/>
      <w:szCs w:val="22"/>
      <w:lang w:eastAsia="en-GB"/>
    </w:rPr>
  </w:style>
  <w:style w:type="paragraph" w:customStyle="1" w:styleId="TableTitle">
    <w:name w:val="Table Title"/>
    <w:basedOn w:val="Norml"/>
    <w:next w:val="Norml"/>
    <w:rsid w:val="00AC4690"/>
    <w:pPr>
      <w:widowControl/>
      <w:adjustRightInd/>
      <w:spacing w:before="120" w:after="120" w:line="240" w:lineRule="auto"/>
      <w:jc w:val="center"/>
      <w:textAlignment w:val="auto"/>
    </w:pPr>
    <w:rPr>
      <w:rFonts w:eastAsia="Calibri"/>
      <w:b/>
      <w:sz w:val="24"/>
      <w:szCs w:val="22"/>
      <w:lang w:eastAsia="en-GB"/>
    </w:rPr>
  </w:style>
  <w:style w:type="character" w:customStyle="1" w:styleId="Marker">
    <w:name w:val="Marker"/>
    <w:rsid w:val="00AC4690"/>
    <w:rPr>
      <w:color w:val="0000FF"/>
      <w:shd w:val="clear" w:color="auto" w:fill="auto"/>
    </w:rPr>
  </w:style>
  <w:style w:type="character" w:customStyle="1" w:styleId="Marker1">
    <w:name w:val="Marker1"/>
    <w:rsid w:val="00AC4690"/>
    <w:rPr>
      <w:color w:val="008000"/>
      <w:shd w:val="clear" w:color="auto" w:fill="auto"/>
    </w:rPr>
  </w:style>
  <w:style w:type="character" w:customStyle="1" w:styleId="Marker2">
    <w:name w:val="Marker2"/>
    <w:rsid w:val="00AC4690"/>
    <w:rPr>
      <w:color w:val="FF0000"/>
      <w:shd w:val="clear" w:color="auto" w:fill="auto"/>
    </w:rPr>
  </w:style>
  <w:style w:type="paragraph" w:customStyle="1" w:styleId="Point0number">
    <w:name w:val="Point 0 (number)"/>
    <w:basedOn w:val="Norml"/>
    <w:rsid w:val="00AC4690"/>
    <w:pPr>
      <w:widowControl/>
      <w:numPr>
        <w:numId w:val="31"/>
      </w:numPr>
      <w:adjustRightInd/>
      <w:spacing w:before="120" w:after="120" w:line="240" w:lineRule="auto"/>
      <w:textAlignment w:val="auto"/>
    </w:pPr>
    <w:rPr>
      <w:rFonts w:eastAsia="Calibri"/>
      <w:sz w:val="24"/>
      <w:szCs w:val="22"/>
      <w:lang w:eastAsia="en-GB"/>
    </w:rPr>
  </w:style>
  <w:style w:type="paragraph" w:customStyle="1" w:styleId="Point1number">
    <w:name w:val="Point 1 (number)"/>
    <w:basedOn w:val="Norml"/>
    <w:rsid w:val="00AC4690"/>
    <w:pPr>
      <w:widowControl/>
      <w:numPr>
        <w:ilvl w:val="2"/>
        <w:numId w:val="31"/>
      </w:numPr>
      <w:adjustRightInd/>
      <w:spacing w:before="120" w:after="120" w:line="240" w:lineRule="auto"/>
      <w:textAlignment w:val="auto"/>
    </w:pPr>
    <w:rPr>
      <w:rFonts w:eastAsia="Calibri"/>
      <w:sz w:val="24"/>
      <w:szCs w:val="22"/>
      <w:lang w:eastAsia="en-GB"/>
    </w:rPr>
  </w:style>
  <w:style w:type="paragraph" w:customStyle="1" w:styleId="Point2number">
    <w:name w:val="Point 2 (number)"/>
    <w:basedOn w:val="Norml"/>
    <w:rsid w:val="00AC4690"/>
    <w:pPr>
      <w:widowControl/>
      <w:numPr>
        <w:ilvl w:val="4"/>
        <w:numId w:val="31"/>
      </w:numPr>
      <w:adjustRightInd/>
      <w:spacing w:before="120" w:after="120" w:line="240" w:lineRule="auto"/>
      <w:textAlignment w:val="auto"/>
    </w:pPr>
    <w:rPr>
      <w:rFonts w:eastAsia="Calibri"/>
      <w:sz w:val="24"/>
      <w:szCs w:val="22"/>
      <w:lang w:eastAsia="en-GB"/>
    </w:rPr>
  </w:style>
  <w:style w:type="paragraph" w:customStyle="1" w:styleId="Point3number">
    <w:name w:val="Point 3 (number)"/>
    <w:basedOn w:val="Norml"/>
    <w:rsid w:val="00AC4690"/>
    <w:pPr>
      <w:widowControl/>
      <w:numPr>
        <w:ilvl w:val="6"/>
        <w:numId w:val="31"/>
      </w:numPr>
      <w:adjustRightInd/>
      <w:spacing w:before="120" w:after="120" w:line="240" w:lineRule="auto"/>
      <w:textAlignment w:val="auto"/>
    </w:pPr>
    <w:rPr>
      <w:rFonts w:eastAsia="Calibri"/>
      <w:sz w:val="24"/>
      <w:szCs w:val="22"/>
      <w:lang w:eastAsia="en-GB"/>
    </w:rPr>
  </w:style>
  <w:style w:type="paragraph" w:customStyle="1" w:styleId="Point0letter">
    <w:name w:val="Point 0 (letter)"/>
    <w:basedOn w:val="Norml"/>
    <w:rsid w:val="00AC4690"/>
    <w:pPr>
      <w:widowControl/>
      <w:numPr>
        <w:ilvl w:val="1"/>
        <w:numId w:val="31"/>
      </w:numPr>
      <w:adjustRightInd/>
      <w:spacing w:before="120" w:after="120" w:line="240" w:lineRule="auto"/>
      <w:textAlignment w:val="auto"/>
    </w:pPr>
    <w:rPr>
      <w:rFonts w:eastAsia="Calibri"/>
      <w:sz w:val="24"/>
      <w:szCs w:val="22"/>
      <w:lang w:eastAsia="en-GB"/>
    </w:rPr>
  </w:style>
  <w:style w:type="paragraph" w:customStyle="1" w:styleId="Point1letter">
    <w:name w:val="Point 1 (letter)"/>
    <w:basedOn w:val="Norml"/>
    <w:rsid w:val="00AC4690"/>
    <w:pPr>
      <w:widowControl/>
      <w:numPr>
        <w:ilvl w:val="3"/>
        <w:numId w:val="31"/>
      </w:numPr>
      <w:adjustRightInd/>
      <w:spacing w:before="120" w:after="120" w:line="240" w:lineRule="auto"/>
      <w:textAlignment w:val="auto"/>
    </w:pPr>
    <w:rPr>
      <w:rFonts w:eastAsia="Calibri"/>
      <w:sz w:val="24"/>
      <w:szCs w:val="22"/>
      <w:lang w:eastAsia="en-GB"/>
    </w:rPr>
  </w:style>
  <w:style w:type="paragraph" w:customStyle="1" w:styleId="Point2letter">
    <w:name w:val="Point 2 (letter)"/>
    <w:basedOn w:val="Norml"/>
    <w:rsid w:val="00AC4690"/>
    <w:pPr>
      <w:widowControl/>
      <w:numPr>
        <w:ilvl w:val="5"/>
        <w:numId w:val="31"/>
      </w:numPr>
      <w:adjustRightInd/>
      <w:spacing w:before="120" w:after="120" w:line="240" w:lineRule="auto"/>
      <w:textAlignment w:val="auto"/>
    </w:pPr>
    <w:rPr>
      <w:rFonts w:eastAsia="Calibri"/>
      <w:sz w:val="24"/>
      <w:szCs w:val="22"/>
      <w:lang w:eastAsia="en-GB"/>
    </w:rPr>
  </w:style>
  <w:style w:type="paragraph" w:customStyle="1" w:styleId="Point3letter">
    <w:name w:val="Point 3 (letter)"/>
    <w:basedOn w:val="Norml"/>
    <w:rsid w:val="00AC4690"/>
    <w:pPr>
      <w:widowControl/>
      <w:numPr>
        <w:ilvl w:val="7"/>
        <w:numId w:val="31"/>
      </w:numPr>
      <w:adjustRightInd/>
      <w:spacing w:before="120" w:after="120" w:line="240" w:lineRule="auto"/>
      <w:textAlignment w:val="auto"/>
    </w:pPr>
    <w:rPr>
      <w:rFonts w:eastAsia="Calibri"/>
      <w:sz w:val="24"/>
      <w:szCs w:val="22"/>
      <w:lang w:eastAsia="en-GB"/>
    </w:rPr>
  </w:style>
  <w:style w:type="paragraph" w:customStyle="1" w:styleId="Point4letter">
    <w:name w:val="Point 4 (letter)"/>
    <w:basedOn w:val="Norml"/>
    <w:rsid w:val="00AC4690"/>
    <w:pPr>
      <w:widowControl/>
      <w:numPr>
        <w:ilvl w:val="8"/>
        <w:numId w:val="31"/>
      </w:numPr>
      <w:adjustRightInd/>
      <w:spacing w:before="120" w:after="120" w:line="240" w:lineRule="auto"/>
      <w:textAlignment w:val="auto"/>
    </w:pPr>
    <w:rPr>
      <w:rFonts w:eastAsia="Calibri"/>
      <w:sz w:val="24"/>
      <w:szCs w:val="22"/>
      <w:lang w:eastAsia="en-GB"/>
    </w:rPr>
  </w:style>
  <w:style w:type="paragraph" w:customStyle="1" w:styleId="Bullet0">
    <w:name w:val="Bullet 0"/>
    <w:basedOn w:val="Norml"/>
    <w:rsid w:val="00AC4690"/>
    <w:pPr>
      <w:widowControl/>
      <w:numPr>
        <w:numId w:val="32"/>
      </w:numPr>
      <w:adjustRightInd/>
      <w:spacing w:before="120" w:after="120" w:line="240" w:lineRule="auto"/>
      <w:textAlignment w:val="auto"/>
    </w:pPr>
    <w:rPr>
      <w:rFonts w:eastAsia="Calibri"/>
      <w:sz w:val="24"/>
      <w:szCs w:val="22"/>
      <w:lang w:eastAsia="en-GB"/>
    </w:rPr>
  </w:style>
  <w:style w:type="paragraph" w:customStyle="1" w:styleId="Bullet1">
    <w:name w:val="Bullet 1"/>
    <w:basedOn w:val="Norml"/>
    <w:rsid w:val="00AC4690"/>
    <w:pPr>
      <w:widowControl/>
      <w:numPr>
        <w:numId w:val="33"/>
      </w:numPr>
      <w:adjustRightInd/>
      <w:spacing w:before="120" w:after="120" w:line="240" w:lineRule="auto"/>
      <w:textAlignment w:val="auto"/>
    </w:pPr>
    <w:rPr>
      <w:rFonts w:eastAsia="Calibri"/>
      <w:sz w:val="24"/>
      <w:szCs w:val="22"/>
      <w:lang w:eastAsia="en-GB"/>
    </w:rPr>
  </w:style>
  <w:style w:type="paragraph" w:customStyle="1" w:styleId="Bullet2">
    <w:name w:val="Bullet 2"/>
    <w:basedOn w:val="Norml"/>
    <w:rsid w:val="00AC4690"/>
    <w:pPr>
      <w:widowControl/>
      <w:numPr>
        <w:numId w:val="34"/>
      </w:numPr>
      <w:adjustRightInd/>
      <w:spacing w:before="120" w:after="120" w:line="240" w:lineRule="auto"/>
      <w:textAlignment w:val="auto"/>
    </w:pPr>
    <w:rPr>
      <w:rFonts w:eastAsia="Calibri"/>
      <w:sz w:val="24"/>
      <w:szCs w:val="22"/>
      <w:lang w:eastAsia="en-GB"/>
    </w:rPr>
  </w:style>
  <w:style w:type="paragraph" w:customStyle="1" w:styleId="Bullet3">
    <w:name w:val="Bullet 3"/>
    <w:basedOn w:val="Norml"/>
    <w:rsid w:val="00AC4690"/>
    <w:pPr>
      <w:widowControl/>
      <w:numPr>
        <w:numId w:val="35"/>
      </w:numPr>
      <w:adjustRightInd/>
      <w:spacing w:before="120" w:after="120" w:line="240" w:lineRule="auto"/>
      <w:textAlignment w:val="auto"/>
    </w:pPr>
    <w:rPr>
      <w:rFonts w:eastAsia="Calibri"/>
      <w:sz w:val="24"/>
      <w:szCs w:val="22"/>
      <w:lang w:eastAsia="en-GB"/>
    </w:rPr>
  </w:style>
  <w:style w:type="paragraph" w:customStyle="1" w:styleId="Bullet4">
    <w:name w:val="Bullet 4"/>
    <w:basedOn w:val="Norml"/>
    <w:rsid w:val="00AC4690"/>
    <w:pPr>
      <w:widowControl/>
      <w:numPr>
        <w:numId w:val="36"/>
      </w:numPr>
      <w:adjustRightInd/>
      <w:spacing w:before="120" w:after="120" w:line="240" w:lineRule="auto"/>
      <w:textAlignment w:val="auto"/>
    </w:pPr>
    <w:rPr>
      <w:rFonts w:eastAsia="Calibri"/>
      <w:sz w:val="24"/>
      <w:szCs w:val="22"/>
      <w:lang w:eastAsia="en-GB"/>
    </w:rPr>
  </w:style>
  <w:style w:type="paragraph" w:customStyle="1" w:styleId="Annexetitreexpos">
    <w:name w:val="Annexe titre (exposé)"/>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nnexetitre">
    <w:name w:val="Annexe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nnexetitrefichefinancire">
    <w:name w:val="Annexe titre (fiche financiè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pplicationdirecte">
    <w:name w:val="Application directe"/>
    <w:basedOn w:val="Norml"/>
    <w:next w:val="Fait"/>
    <w:rsid w:val="00AC4690"/>
    <w:pPr>
      <w:widowControl/>
      <w:adjustRightInd/>
      <w:spacing w:before="480" w:after="120" w:line="240" w:lineRule="auto"/>
      <w:textAlignment w:val="auto"/>
    </w:pPr>
    <w:rPr>
      <w:rFonts w:eastAsia="Calibri"/>
      <w:sz w:val="24"/>
      <w:szCs w:val="22"/>
      <w:lang w:eastAsia="en-GB"/>
    </w:rPr>
  </w:style>
  <w:style w:type="paragraph" w:customStyle="1" w:styleId="Avertissementtitre">
    <w:name w:val="Avertissement titre"/>
    <w:basedOn w:val="Norml"/>
    <w:next w:val="Norml"/>
    <w:rsid w:val="00AC4690"/>
    <w:pPr>
      <w:keepNext/>
      <w:widowControl/>
      <w:adjustRightInd/>
      <w:spacing w:before="480" w:after="120" w:line="240" w:lineRule="auto"/>
      <w:textAlignment w:val="auto"/>
    </w:pPr>
    <w:rPr>
      <w:rFonts w:eastAsia="Calibri"/>
      <w:sz w:val="24"/>
      <w:szCs w:val="22"/>
      <w:u w:val="single"/>
      <w:lang w:eastAsia="en-GB"/>
    </w:rPr>
  </w:style>
  <w:style w:type="paragraph" w:customStyle="1" w:styleId="Confidence">
    <w:name w:val="Confidence"/>
    <w:basedOn w:val="Norml"/>
    <w:next w:val="Norml"/>
    <w:rsid w:val="00AC4690"/>
    <w:pPr>
      <w:widowControl/>
      <w:adjustRightInd/>
      <w:spacing w:before="360" w:after="120" w:line="240" w:lineRule="auto"/>
      <w:jc w:val="center"/>
      <w:textAlignment w:val="auto"/>
    </w:pPr>
    <w:rPr>
      <w:rFonts w:eastAsia="Calibri"/>
      <w:sz w:val="24"/>
      <w:szCs w:val="22"/>
      <w:lang w:eastAsia="en-GB"/>
    </w:rPr>
  </w:style>
  <w:style w:type="paragraph" w:customStyle="1" w:styleId="Confidentialit">
    <w:name w:val="Confidentialité"/>
    <w:basedOn w:val="Norml"/>
    <w:next w:val="TypedudocumentPagedecouverture"/>
    <w:rsid w:val="00AC4690"/>
    <w:pPr>
      <w:widowControl/>
      <w:adjustRightInd/>
      <w:spacing w:before="240" w:after="240" w:line="240" w:lineRule="auto"/>
      <w:ind w:left="5103"/>
      <w:jc w:val="left"/>
      <w:textAlignment w:val="auto"/>
    </w:pPr>
    <w:rPr>
      <w:rFonts w:eastAsia="Calibri"/>
      <w:i/>
      <w:sz w:val="32"/>
      <w:szCs w:val="22"/>
      <w:lang w:eastAsia="en-GB"/>
    </w:rPr>
  </w:style>
  <w:style w:type="paragraph" w:customStyle="1" w:styleId="Considrant">
    <w:name w:val="Considérant"/>
    <w:basedOn w:val="Norml"/>
    <w:rsid w:val="00AC4690"/>
    <w:pPr>
      <w:widowControl/>
      <w:numPr>
        <w:numId w:val="37"/>
      </w:numPr>
      <w:adjustRightInd/>
      <w:spacing w:before="120" w:after="120" w:line="240" w:lineRule="auto"/>
      <w:textAlignment w:val="auto"/>
    </w:pPr>
    <w:rPr>
      <w:rFonts w:eastAsia="Calibri"/>
      <w:sz w:val="24"/>
      <w:szCs w:val="22"/>
      <w:lang w:eastAsia="en-GB"/>
    </w:rPr>
  </w:style>
  <w:style w:type="paragraph" w:customStyle="1" w:styleId="Corrigendum">
    <w:name w:val="Corrigendum"/>
    <w:basedOn w:val="Norml"/>
    <w:next w:val="Norml"/>
    <w:rsid w:val="00AC4690"/>
    <w:pPr>
      <w:widowControl/>
      <w:adjustRightInd/>
      <w:spacing w:after="240" w:line="240" w:lineRule="auto"/>
      <w:jc w:val="left"/>
      <w:textAlignment w:val="auto"/>
    </w:pPr>
    <w:rPr>
      <w:rFonts w:eastAsia="Calibri"/>
      <w:sz w:val="24"/>
      <w:szCs w:val="22"/>
      <w:lang w:eastAsia="en-GB"/>
    </w:rPr>
  </w:style>
  <w:style w:type="paragraph" w:customStyle="1" w:styleId="Datedadoption">
    <w:name w:val="Date d'adoption"/>
    <w:basedOn w:val="Norml"/>
    <w:next w:val="Titreobjet"/>
    <w:rsid w:val="00AC4690"/>
    <w:pPr>
      <w:widowControl/>
      <w:adjustRightInd/>
      <w:spacing w:before="360" w:line="240" w:lineRule="auto"/>
      <w:jc w:val="center"/>
      <w:textAlignment w:val="auto"/>
    </w:pPr>
    <w:rPr>
      <w:rFonts w:eastAsia="Calibri"/>
      <w:b/>
      <w:sz w:val="24"/>
      <w:szCs w:val="22"/>
      <w:lang w:eastAsia="en-GB"/>
    </w:rPr>
  </w:style>
  <w:style w:type="paragraph" w:customStyle="1" w:styleId="Emission">
    <w:name w:val="Emission"/>
    <w:basedOn w:val="Norml"/>
    <w:next w:val="Rfrenceinstitutionnelle"/>
    <w:rsid w:val="00AC4690"/>
    <w:pPr>
      <w:widowControl/>
      <w:adjustRightInd/>
      <w:spacing w:line="240" w:lineRule="auto"/>
      <w:ind w:left="5103"/>
      <w:jc w:val="left"/>
      <w:textAlignment w:val="auto"/>
    </w:pPr>
    <w:rPr>
      <w:rFonts w:eastAsia="Calibri"/>
      <w:sz w:val="24"/>
      <w:szCs w:val="22"/>
      <w:lang w:eastAsia="en-GB"/>
    </w:rPr>
  </w:style>
  <w:style w:type="paragraph" w:customStyle="1" w:styleId="Exposdesmotifstitre">
    <w:name w:val="Exposé des motifs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Fait">
    <w:name w:val="Fait à"/>
    <w:basedOn w:val="Norml"/>
    <w:next w:val="Institutionquisigne"/>
    <w:rsid w:val="00AC4690"/>
    <w:pPr>
      <w:keepNext/>
      <w:widowControl/>
      <w:adjustRightInd/>
      <w:spacing w:before="120" w:line="240" w:lineRule="auto"/>
      <w:textAlignment w:val="auto"/>
    </w:pPr>
    <w:rPr>
      <w:rFonts w:eastAsia="Calibri"/>
      <w:sz w:val="24"/>
      <w:szCs w:val="22"/>
      <w:lang w:eastAsia="en-GB"/>
    </w:rPr>
  </w:style>
  <w:style w:type="paragraph" w:customStyle="1" w:styleId="Formuledadoption">
    <w:name w:val="Formule d'adoption"/>
    <w:basedOn w:val="Norml"/>
    <w:next w:val="Titrearticle"/>
    <w:rsid w:val="00AC4690"/>
    <w:pPr>
      <w:keepNext/>
      <w:widowControl/>
      <w:adjustRightInd/>
      <w:spacing w:before="120" w:after="120" w:line="240" w:lineRule="auto"/>
      <w:textAlignment w:val="auto"/>
    </w:pPr>
    <w:rPr>
      <w:rFonts w:eastAsia="Calibri"/>
      <w:sz w:val="24"/>
      <w:szCs w:val="22"/>
      <w:lang w:eastAsia="en-GB"/>
    </w:rPr>
  </w:style>
  <w:style w:type="paragraph" w:customStyle="1" w:styleId="Institutionquiagit">
    <w:name w:val="Institution qui agit"/>
    <w:basedOn w:val="Norml"/>
    <w:next w:val="Norml"/>
    <w:rsid w:val="00AC4690"/>
    <w:pPr>
      <w:keepNext/>
      <w:widowControl/>
      <w:adjustRightInd/>
      <w:spacing w:before="600" w:after="120" w:line="240" w:lineRule="auto"/>
      <w:textAlignment w:val="auto"/>
    </w:pPr>
    <w:rPr>
      <w:rFonts w:eastAsia="Calibri"/>
      <w:sz w:val="24"/>
      <w:szCs w:val="22"/>
      <w:lang w:eastAsia="en-GB"/>
    </w:rPr>
  </w:style>
  <w:style w:type="paragraph" w:customStyle="1" w:styleId="Institutionquisigne">
    <w:name w:val="Institution qui signe"/>
    <w:basedOn w:val="Norml"/>
    <w:next w:val="Personnequisigne"/>
    <w:rsid w:val="00AC4690"/>
    <w:pPr>
      <w:keepNext/>
      <w:widowControl/>
      <w:tabs>
        <w:tab w:val="left" w:pos="4252"/>
      </w:tabs>
      <w:adjustRightInd/>
      <w:spacing w:before="720" w:line="240" w:lineRule="auto"/>
      <w:textAlignment w:val="auto"/>
    </w:pPr>
    <w:rPr>
      <w:rFonts w:eastAsia="Calibri"/>
      <w:i/>
      <w:sz w:val="24"/>
      <w:szCs w:val="22"/>
      <w:lang w:eastAsia="en-GB"/>
    </w:rPr>
  </w:style>
  <w:style w:type="paragraph" w:customStyle="1" w:styleId="Langue">
    <w:name w:val="Langue"/>
    <w:basedOn w:val="Norml"/>
    <w:next w:val="Rfrenceinterne"/>
    <w:rsid w:val="00AC4690"/>
    <w:pPr>
      <w:framePr w:wrap="around" w:vAnchor="page" w:hAnchor="text" w:xAlign="center" w:y="14741"/>
      <w:widowControl/>
      <w:adjustRightInd/>
      <w:spacing w:after="600" w:line="240" w:lineRule="auto"/>
      <w:jc w:val="center"/>
      <w:textAlignment w:val="auto"/>
    </w:pPr>
    <w:rPr>
      <w:rFonts w:eastAsia="Calibri"/>
      <w:b/>
      <w:caps/>
      <w:sz w:val="24"/>
      <w:szCs w:val="22"/>
      <w:lang w:eastAsia="en-GB"/>
    </w:rPr>
  </w:style>
  <w:style w:type="paragraph" w:customStyle="1" w:styleId="ManualConsidrant">
    <w:name w:val="Manual Considérant"/>
    <w:basedOn w:val="Norml"/>
    <w:rsid w:val="00AC4690"/>
    <w:pPr>
      <w:widowControl/>
      <w:adjustRightInd/>
      <w:spacing w:before="120" w:after="120" w:line="240" w:lineRule="auto"/>
      <w:ind w:left="709" w:hanging="709"/>
      <w:textAlignment w:val="auto"/>
    </w:pPr>
    <w:rPr>
      <w:rFonts w:eastAsia="Calibri"/>
      <w:sz w:val="24"/>
      <w:szCs w:val="22"/>
      <w:lang w:eastAsia="en-GB"/>
    </w:rPr>
  </w:style>
  <w:style w:type="paragraph" w:customStyle="1" w:styleId="Nomdelinstitution">
    <w:name w:val="Nom de l'institution"/>
    <w:basedOn w:val="Norml"/>
    <w:next w:val="Emission"/>
    <w:rsid w:val="00AC4690"/>
    <w:pPr>
      <w:widowControl/>
      <w:adjustRightInd/>
      <w:spacing w:line="240" w:lineRule="auto"/>
      <w:jc w:val="left"/>
      <w:textAlignment w:val="auto"/>
    </w:pPr>
    <w:rPr>
      <w:rFonts w:ascii="Arial" w:eastAsia="Calibri" w:hAnsi="Arial" w:cs="Arial"/>
      <w:sz w:val="24"/>
      <w:szCs w:val="22"/>
      <w:lang w:eastAsia="en-GB"/>
    </w:rPr>
  </w:style>
  <w:style w:type="paragraph" w:customStyle="1" w:styleId="Personnequisigne">
    <w:name w:val="Personne qui signe"/>
    <w:basedOn w:val="Norml"/>
    <w:next w:val="Institutionquisigne"/>
    <w:rsid w:val="00AC4690"/>
    <w:pPr>
      <w:widowControl/>
      <w:tabs>
        <w:tab w:val="left" w:pos="4252"/>
      </w:tabs>
      <w:adjustRightInd/>
      <w:spacing w:line="240" w:lineRule="auto"/>
      <w:jc w:val="left"/>
      <w:textAlignment w:val="auto"/>
    </w:pPr>
    <w:rPr>
      <w:rFonts w:eastAsia="Calibri"/>
      <w:i/>
      <w:sz w:val="24"/>
      <w:szCs w:val="22"/>
      <w:lang w:eastAsia="en-GB"/>
    </w:rPr>
  </w:style>
  <w:style w:type="paragraph" w:customStyle="1" w:styleId="Rfrenceinstitutionnelle">
    <w:name w:val="Référence institutionnelle"/>
    <w:basedOn w:val="Norml"/>
    <w:next w:val="Confidentialit"/>
    <w:rsid w:val="00AC4690"/>
    <w:pPr>
      <w:widowControl/>
      <w:adjustRightInd/>
      <w:spacing w:after="240" w:line="240" w:lineRule="auto"/>
      <w:ind w:left="5103"/>
      <w:jc w:val="left"/>
      <w:textAlignment w:val="auto"/>
    </w:pPr>
    <w:rPr>
      <w:rFonts w:eastAsia="Calibri"/>
      <w:sz w:val="24"/>
      <w:szCs w:val="22"/>
      <w:lang w:eastAsia="en-GB"/>
    </w:rPr>
  </w:style>
  <w:style w:type="paragraph" w:customStyle="1" w:styleId="Rfrenceinterinstitutionnelle">
    <w:name w:val="Référence interinstitutionnelle"/>
    <w:basedOn w:val="Norml"/>
    <w:next w:val="Statut"/>
    <w:rsid w:val="00AC4690"/>
    <w:pPr>
      <w:widowControl/>
      <w:adjustRightInd/>
      <w:spacing w:line="240" w:lineRule="auto"/>
      <w:ind w:left="5103"/>
      <w:jc w:val="left"/>
      <w:textAlignment w:val="auto"/>
    </w:pPr>
    <w:rPr>
      <w:rFonts w:eastAsia="Calibri"/>
      <w:sz w:val="24"/>
      <w:szCs w:val="22"/>
      <w:lang w:eastAsia="en-GB"/>
    </w:rPr>
  </w:style>
  <w:style w:type="paragraph" w:customStyle="1" w:styleId="Rfrenceinterne">
    <w:name w:val="Référence interne"/>
    <w:basedOn w:val="Norml"/>
    <w:next w:val="Rfrenceinterinstitutionnelle"/>
    <w:rsid w:val="00AC4690"/>
    <w:pPr>
      <w:widowControl/>
      <w:adjustRightInd/>
      <w:spacing w:line="240" w:lineRule="auto"/>
      <w:ind w:left="5103"/>
      <w:jc w:val="left"/>
      <w:textAlignment w:val="auto"/>
    </w:pPr>
    <w:rPr>
      <w:rFonts w:eastAsia="Calibri"/>
      <w:sz w:val="24"/>
      <w:szCs w:val="22"/>
      <w:lang w:eastAsia="en-GB"/>
    </w:rPr>
  </w:style>
  <w:style w:type="paragraph" w:customStyle="1" w:styleId="Sous-titreobjet">
    <w:name w:val="Sous-titre objet"/>
    <w:basedOn w:val="Norml"/>
    <w:rsid w:val="00AC4690"/>
    <w:pPr>
      <w:widowControl/>
      <w:adjustRightInd/>
      <w:spacing w:line="240" w:lineRule="auto"/>
      <w:jc w:val="center"/>
      <w:textAlignment w:val="auto"/>
    </w:pPr>
    <w:rPr>
      <w:rFonts w:eastAsia="Calibri"/>
      <w:b/>
      <w:sz w:val="24"/>
      <w:szCs w:val="22"/>
      <w:lang w:eastAsia="en-GB"/>
    </w:rPr>
  </w:style>
  <w:style w:type="paragraph" w:customStyle="1" w:styleId="Statut">
    <w:name w:val="Statut"/>
    <w:basedOn w:val="Norml"/>
    <w:next w:val="Typedudocument"/>
    <w:rsid w:val="00AC4690"/>
    <w:pPr>
      <w:widowControl/>
      <w:adjustRightInd/>
      <w:spacing w:before="360" w:line="240" w:lineRule="auto"/>
      <w:jc w:val="center"/>
      <w:textAlignment w:val="auto"/>
    </w:pPr>
    <w:rPr>
      <w:rFonts w:eastAsia="Calibri"/>
      <w:sz w:val="24"/>
      <w:szCs w:val="22"/>
      <w:lang w:eastAsia="en-GB"/>
    </w:rPr>
  </w:style>
  <w:style w:type="paragraph" w:customStyle="1" w:styleId="Titrearticle">
    <w:name w:val="Titre article"/>
    <w:basedOn w:val="Norml"/>
    <w:next w:val="Norml"/>
    <w:rsid w:val="00AC4690"/>
    <w:pPr>
      <w:keepNext/>
      <w:widowControl/>
      <w:adjustRightInd/>
      <w:spacing w:before="360" w:after="120" w:line="240" w:lineRule="auto"/>
      <w:jc w:val="center"/>
      <w:textAlignment w:val="auto"/>
    </w:pPr>
    <w:rPr>
      <w:rFonts w:eastAsia="Calibri"/>
      <w:i/>
      <w:sz w:val="24"/>
      <w:szCs w:val="22"/>
      <w:lang w:eastAsia="en-GB"/>
    </w:rPr>
  </w:style>
  <w:style w:type="paragraph" w:customStyle="1" w:styleId="Titreobjet">
    <w:name w:val="Titre objet"/>
    <w:basedOn w:val="Norml"/>
    <w:next w:val="Sous-titreobjet"/>
    <w:rsid w:val="00AC4690"/>
    <w:pPr>
      <w:widowControl/>
      <w:adjustRightInd/>
      <w:spacing w:before="180" w:after="180" w:line="240" w:lineRule="auto"/>
      <w:jc w:val="center"/>
      <w:textAlignment w:val="auto"/>
    </w:pPr>
    <w:rPr>
      <w:rFonts w:eastAsia="Calibri"/>
      <w:b/>
      <w:sz w:val="24"/>
      <w:szCs w:val="22"/>
      <w:lang w:eastAsia="en-GB"/>
    </w:rPr>
  </w:style>
  <w:style w:type="paragraph" w:customStyle="1" w:styleId="Typedudocument">
    <w:name w:val="Type du document"/>
    <w:basedOn w:val="Norml"/>
    <w:next w:val="Titreobjet"/>
    <w:rsid w:val="00AC4690"/>
    <w:pPr>
      <w:widowControl/>
      <w:adjustRightInd/>
      <w:spacing w:before="360" w:after="180" w:line="240" w:lineRule="auto"/>
      <w:jc w:val="center"/>
      <w:textAlignment w:val="auto"/>
    </w:pPr>
    <w:rPr>
      <w:rFonts w:eastAsia="Calibri"/>
      <w:b/>
      <w:sz w:val="24"/>
      <w:szCs w:val="22"/>
      <w:lang w:eastAsia="en-GB"/>
    </w:rPr>
  </w:style>
  <w:style w:type="character" w:customStyle="1" w:styleId="Added">
    <w:name w:val="Added"/>
    <w:rsid w:val="00AC4690"/>
    <w:rPr>
      <w:b/>
      <w:u w:val="single"/>
      <w:shd w:val="clear" w:color="auto" w:fill="auto"/>
    </w:rPr>
  </w:style>
  <w:style w:type="character" w:customStyle="1" w:styleId="Deleted">
    <w:name w:val="Deleted"/>
    <w:rsid w:val="00AC4690"/>
    <w:rPr>
      <w:strike/>
      <w:dstrike w:val="0"/>
      <w:shd w:val="clear" w:color="auto" w:fill="auto"/>
    </w:rPr>
  </w:style>
  <w:style w:type="paragraph" w:customStyle="1" w:styleId="Address">
    <w:name w:val="Address"/>
    <w:basedOn w:val="Norml"/>
    <w:next w:val="Norml"/>
    <w:rsid w:val="00AC4690"/>
    <w:pPr>
      <w:keepLines/>
      <w:widowControl/>
      <w:adjustRightInd/>
      <w:spacing w:before="120" w:after="120" w:line="360" w:lineRule="auto"/>
      <w:ind w:left="3402"/>
      <w:jc w:val="left"/>
      <w:textAlignment w:val="auto"/>
    </w:pPr>
    <w:rPr>
      <w:rFonts w:eastAsia="Calibri"/>
      <w:sz w:val="24"/>
      <w:szCs w:val="22"/>
      <w:lang w:eastAsia="en-GB"/>
    </w:rPr>
  </w:style>
  <w:style w:type="paragraph" w:customStyle="1" w:styleId="Objetexterne">
    <w:name w:val="Objet externe"/>
    <w:basedOn w:val="Norml"/>
    <w:next w:val="Norml"/>
    <w:rsid w:val="00AC4690"/>
    <w:pPr>
      <w:widowControl/>
      <w:adjustRightInd/>
      <w:spacing w:before="120" w:after="120" w:line="240" w:lineRule="auto"/>
      <w:textAlignment w:val="auto"/>
    </w:pPr>
    <w:rPr>
      <w:rFonts w:eastAsia="Calibri"/>
      <w:i/>
      <w:caps/>
      <w:sz w:val="24"/>
      <w:szCs w:val="22"/>
      <w:lang w:eastAsia="en-GB"/>
    </w:rPr>
  </w:style>
  <w:style w:type="paragraph" w:customStyle="1" w:styleId="Pagedecouverture">
    <w:name w:val="Page de couverture"/>
    <w:basedOn w:val="Norml"/>
    <w:next w:val="Norml"/>
    <w:rsid w:val="00AC4690"/>
    <w:pPr>
      <w:widowControl/>
      <w:adjustRightInd/>
      <w:spacing w:line="240" w:lineRule="auto"/>
      <w:textAlignment w:val="auto"/>
    </w:pPr>
    <w:rPr>
      <w:rFonts w:eastAsia="Calibri"/>
      <w:sz w:val="24"/>
      <w:szCs w:val="22"/>
      <w:lang w:eastAsia="en-GB"/>
    </w:rPr>
  </w:style>
  <w:style w:type="paragraph" w:customStyle="1" w:styleId="Supertitre">
    <w:name w:val="Supertitre"/>
    <w:basedOn w:val="Norml"/>
    <w:next w:val="Norml"/>
    <w:rsid w:val="00AC4690"/>
    <w:pPr>
      <w:widowControl/>
      <w:adjustRightInd/>
      <w:spacing w:after="600" w:line="240" w:lineRule="auto"/>
      <w:jc w:val="center"/>
      <w:textAlignment w:val="auto"/>
    </w:pPr>
    <w:rPr>
      <w:rFonts w:eastAsia="Calibri"/>
      <w:b/>
      <w:sz w:val="24"/>
      <w:szCs w:val="22"/>
      <w:lang w:eastAsia="en-GB"/>
    </w:rPr>
  </w:style>
  <w:style w:type="paragraph" w:customStyle="1" w:styleId="Languesfaisantfoi">
    <w:name w:val="Langues faisant foi"/>
    <w:basedOn w:val="Norml"/>
    <w:next w:val="Norml"/>
    <w:rsid w:val="00AC4690"/>
    <w:pPr>
      <w:widowControl/>
      <w:adjustRightInd/>
      <w:spacing w:before="360" w:line="240" w:lineRule="auto"/>
      <w:jc w:val="center"/>
      <w:textAlignment w:val="auto"/>
    </w:pPr>
    <w:rPr>
      <w:rFonts w:eastAsia="Calibri"/>
      <w:sz w:val="24"/>
      <w:szCs w:val="22"/>
      <w:lang w:eastAsia="en-GB"/>
    </w:rPr>
  </w:style>
  <w:style w:type="paragraph" w:customStyle="1" w:styleId="Rfrencecroise">
    <w:name w:val="Référence croisée"/>
    <w:basedOn w:val="Norml"/>
    <w:rsid w:val="00AC4690"/>
    <w:pPr>
      <w:widowControl/>
      <w:adjustRightInd/>
      <w:spacing w:line="240" w:lineRule="auto"/>
      <w:jc w:val="center"/>
      <w:textAlignment w:val="auto"/>
    </w:pPr>
    <w:rPr>
      <w:rFonts w:eastAsia="Calibri"/>
      <w:sz w:val="24"/>
      <w:szCs w:val="22"/>
      <w:lang w:eastAsia="en-GB"/>
    </w:rPr>
  </w:style>
  <w:style w:type="paragraph" w:customStyle="1" w:styleId="Fichefinanciretitre">
    <w:name w:val="Fiche financière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DatedadoptionPagedecouverture">
    <w:name w:val="Date d'adoption (Page de couverture)"/>
    <w:basedOn w:val="Datedadoption"/>
    <w:next w:val="TitreobjetPagedecouverture"/>
    <w:rsid w:val="00AC4690"/>
  </w:style>
  <w:style w:type="paragraph" w:customStyle="1" w:styleId="RfrenceinterinstitutionnellePagedecouverture">
    <w:name w:val="Référence interinstitutionnelle (Page de couverture)"/>
    <w:basedOn w:val="Rfrenceinterinstitutionnelle"/>
    <w:next w:val="Confidentialit"/>
    <w:rsid w:val="00AC4690"/>
  </w:style>
  <w:style w:type="paragraph" w:customStyle="1" w:styleId="Sous-titreobjetPagedecouverture">
    <w:name w:val="Sous-titre objet (Page de couverture)"/>
    <w:basedOn w:val="Sous-titreobjet"/>
    <w:rsid w:val="00AC4690"/>
  </w:style>
  <w:style w:type="paragraph" w:customStyle="1" w:styleId="StatutPagedecouverture">
    <w:name w:val="Statut (Page de couverture)"/>
    <w:basedOn w:val="Statut"/>
    <w:next w:val="TypedudocumentPagedecouverture"/>
    <w:rsid w:val="00AC4690"/>
  </w:style>
  <w:style w:type="paragraph" w:customStyle="1" w:styleId="TitreobjetPagedecouverture">
    <w:name w:val="Titre objet (Page de couverture)"/>
    <w:basedOn w:val="Titreobjet"/>
    <w:next w:val="Sous-titreobjetPagedecouverture"/>
    <w:rsid w:val="00AC4690"/>
  </w:style>
  <w:style w:type="paragraph" w:customStyle="1" w:styleId="TypedudocumentPagedecouverture">
    <w:name w:val="Type du document (Page de couverture)"/>
    <w:basedOn w:val="Typedudocument"/>
    <w:next w:val="TitreobjetPagedecouverture"/>
    <w:rsid w:val="00AC4690"/>
  </w:style>
  <w:style w:type="paragraph" w:customStyle="1" w:styleId="Volume">
    <w:name w:val="Volume"/>
    <w:basedOn w:val="Norml"/>
    <w:next w:val="Confidentialit"/>
    <w:rsid w:val="00AC4690"/>
    <w:pPr>
      <w:widowControl/>
      <w:adjustRightInd/>
      <w:spacing w:after="240" w:line="240" w:lineRule="auto"/>
      <w:ind w:left="5103"/>
      <w:jc w:val="left"/>
      <w:textAlignment w:val="auto"/>
    </w:pPr>
    <w:rPr>
      <w:rFonts w:eastAsia="Calibri"/>
      <w:sz w:val="24"/>
      <w:szCs w:val="22"/>
      <w:lang w:eastAsia="en-GB"/>
    </w:rPr>
  </w:style>
  <w:style w:type="paragraph" w:customStyle="1" w:styleId="IntrtEEE">
    <w:name w:val="Intérêt EEE"/>
    <w:basedOn w:val="Languesfaisantfoi"/>
    <w:next w:val="Norml"/>
    <w:rsid w:val="00AC4690"/>
    <w:pPr>
      <w:spacing w:after="240"/>
    </w:pPr>
  </w:style>
  <w:style w:type="paragraph" w:customStyle="1" w:styleId="Accompagnant">
    <w:name w:val="Accompagnant"/>
    <w:basedOn w:val="Norml"/>
    <w:next w:val="Typeacteprincipal"/>
    <w:rsid w:val="00AC4690"/>
    <w:pPr>
      <w:widowControl/>
      <w:adjustRightInd/>
      <w:spacing w:before="180" w:after="240" w:line="240" w:lineRule="auto"/>
      <w:jc w:val="center"/>
      <w:textAlignment w:val="auto"/>
    </w:pPr>
    <w:rPr>
      <w:rFonts w:eastAsia="Calibri"/>
      <w:b/>
      <w:sz w:val="24"/>
      <w:szCs w:val="22"/>
      <w:lang w:eastAsia="en-GB"/>
    </w:rPr>
  </w:style>
  <w:style w:type="paragraph" w:customStyle="1" w:styleId="Typeacteprincipal">
    <w:name w:val="Type acte principal"/>
    <w:basedOn w:val="Norml"/>
    <w:next w:val="Objetacteprincipal"/>
    <w:rsid w:val="00AC4690"/>
    <w:pPr>
      <w:widowControl/>
      <w:adjustRightInd/>
      <w:spacing w:after="240" w:line="240" w:lineRule="auto"/>
      <w:jc w:val="center"/>
      <w:textAlignment w:val="auto"/>
    </w:pPr>
    <w:rPr>
      <w:rFonts w:eastAsia="Calibri"/>
      <w:b/>
      <w:sz w:val="24"/>
      <w:szCs w:val="22"/>
      <w:lang w:eastAsia="en-GB"/>
    </w:rPr>
  </w:style>
  <w:style w:type="paragraph" w:customStyle="1" w:styleId="Objetacteprincipal">
    <w:name w:val="Objet acte principal"/>
    <w:basedOn w:val="Norml"/>
    <w:next w:val="Titrearticle"/>
    <w:rsid w:val="00AC4690"/>
    <w:pPr>
      <w:widowControl/>
      <w:adjustRightInd/>
      <w:spacing w:after="360" w:line="240" w:lineRule="auto"/>
      <w:jc w:val="center"/>
      <w:textAlignment w:val="auto"/>
    </w:pPr>
    <w:rPr>
      <w:rFonts w:eastAsia="Calibri"/>
      <w:b/>
      <w:sz w:val="24"/>
      <w:szCs w:val="22"/>
      <w:lang w:eastAsia="en-GB"/>
    </w:rPr>
  </w:style>
  <w:style w:type="paragraph" w:customStyle="1" w:styleId="IntrtEEEPagedecouverture">
    <w:name w:val="Intérêt EEE (Page de couverture)"/>
    <w:basedOn w:val="IntrtEEE"/>
    <w:next w:val="Rfrencecroise"/>
    <w:rsid w:val="00AC4690"/>
  </w:style>
  <w:style w:type="paragraph" w:customStyle="1" w:styleId="AccompagnantPagedecouverture">
    <w:name w:val="Accompagnant (Page de couverture)"/>
    <w:basedOn w:val="Accompagnant"/>
    <w:next w:val="TypeacteprincipalPagedecouverture"/>
    <w:rsid w:val="00AC4690"/>
  </w:style>
  <w:style w:type="paragraph" w:customStyle="1" w:styleId="TypeacteprincipalPagedecouverture">
    <w:name w:val="Type acte principal (Page de couverture)"/>
    <w:basedOn w:val="Typeacteprincipal"/>
    <w:next w:val="ObjetacteprincipalPagedecouverture"/>
    <w:rsid w:val="00AC4690"/>
  </w:style>
  <w:style w:type="paragraph" w:customStyle="1" w:styleId="ObjetacteprincipalPagedecouverture">
    <w:name w:val="Objet acte principal (Page de couverture)"/>
    <w:basedOn w:val="Objetacteprincipal"/>
    <w:next w:val="Rfrencecroise"/>
    <w:rsid w:val="00AC4690"/>
  </w:style>
  <w:style w:type="paragraph" w:customStyle="1" w:styleId="LanguesfaisantfoiPagedecouverture">
    <w:name w:val="Langues faisant foi (Page de couverture)"/>
    <w:basedOn w:val="Norml"/>
    <w:next w:val="Norml"/>
    <w:rsid w:val="00AC4690"/>
    <w:pPr>
      <w:widowControl/>
      <w:adjustRightInd/>
      <w:spacing w:before="360" w:line="240" w:lineRule="auto"/>
      <w:jc w:val="center"/>
      <w:textAlignment w:val="auto"/>
    </w:pPr>
    <w:rPr>
      <w:rFonts w:eastAsia="Calibri"/>
      <w:sz w:val="24"/>
      <w:szCs w:val="22"/>
      <w:lang w:eastAsia="en-GB"/>
    </w:rPr>
  </w:style>
  <w:style w:type="paragraph" w:customStyle="1" w:styleId="Szvegtrzs21">
    <w:name w:val="Szövegtörzs 21"/>
    <w:basedOn w:val="Norml"/>
    <w:rsid w:val="00705A80"/>
    <w:pPr>
      <w:widowControl/>
      <w:adjustRightInd/>
      <w:spacing w:line="240" w:lineRule="auto"/>
      <w:ind w:left="284"/>
      <w:textAlignment w:val="auto"/>
    </w:pPr>
    <w:rPr>
      <w:rFonts w:eastAsia="Calibri"/>
      <w:sz w:val="26"/>
      <w:szCs w:val="26"/>
    </w:rPr>
  </w:style>
  <w:style w:type="paragraph" w:customStyle="1" w:styleId="szoveg">
    <w:name w:val="szoveg"/>
    <w:basedOn w:val="Norml"/>
    <w:link w:val="szovegChar"/>
    <w:rsid w:val="00705A80"/>
    <w:pPr>
      <w:widowControl/>
      <w:tabs>
        <w:tab w:val="left" w:pos="1134"/>
      </w:tabs>
      <w:adjustRightInd/>
      <w:spacing w:line="240" w:lineRule="auto"/>
      <w:ind w:left="1134"/>
      <w:textAlignment w:val="auto"/>
    </w:pPr>
    <w:rPr>
      <w:rFonts w:eastAsia="Calibri"/>
      <w:sz w:val="24"/>
      <w:szCs w:val="24"/>
    </w:rPr>
  </w:style>
  <w:style w:type="character" w:customStyle="1" w:styleId="szovegChar">
    <w:name w:val="szoveg Char"/>
    <w:link w:val="szoveg"/>
    <w:locked/>
    <w:rsid w:val="00705A80"/>
    <w:rPr>
      <w:rFonts w:ascii="Times New Roman" w:eastAsia="Calibri" w:hAnsi="Times New Roman" w:cs="Times New Roman"/>
      <w:sz w:val="24"/>
      <w:szCs w:val="24"/>
      <w:lang w:eastAsia="hu-HU"/>
    </w:rPr>
  </w:style>
  <w:style w:type="paragraph" w:customStyle="1" w:styleId="Szvegtrzs26">
    <w:name w:val="Szövegtörzs 26"/>
    <w:basedOn w:val="Norml"/>
    <w:rsid w:val="00705A80"/>
    <w:pPr>
      <w:widowControl/>
      <w:adjustRightInd/>
      <w:spacing w:line="240" w:lineRule="auto"/>
      <w:ind w:left="284" w:right="357"/>
      <w:textAlignment w:val="auto"/>
    </w:pPr>
    <w:rPr>
      <w:rFonts w:eastAsia="Calibr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648583">
      <w:bodyDiv w:val="1"/>
      <w:marLeft w:val="0"/>
      <w:marRight w:val="0"/>
      <w:marTop w:val="0"/>
      <w:marBottom w:val="0"/>
      <w:divBdr>
        <w:top w:val="none" w:sz="0" w:space="0" w:color="auto"/>
        <w:left w:val="none" w:sz="0" w:space="0" w:color="auto"/>
        <w:bottom w:val="none" w:sz="0" w:space="0" w:color="auto"/>
        <w:right w:val="none" w:sz="0" w:space="0" w:color="auto"/>
      </w:divBdr>
    </w:div>
    <w:div w:id="575824024">
      <w:bodyDiv w:val="1"/>
      <w:marLeft w:val="0"/>
      <w:marRight w:val="0"/>
      <w:marTop w:val="0"/>
      <w:marBottom w:val="0"/>
      <w:divBdr>
        <w:top w:val="none" w:sz="0" w:space="0" w:color="auto"/>
        <w:left w:val="none" w:sz="0" w:space="0" w:color="auto"/>
        <w:bottom w:val="none" w:sz="0" w:space="0" w:color="auto"/>
        <w:right w:val="none" w:sz="0" w:space="0" w:color="auto"/>
      </w:divBdr>
    </w:div>
    <w:div w:id="875387521">
      <w:bodyDiv w:val="1"/>
      <w:marLeft w:val="0"/>
      <w:marRight w:val="0"/>
      <w:marTop w:val="0"/>
      <w:marBottom w:val="0"/>
      <w:divBdr>
        <w:top w:val="none" w:sz="0" w:space="0" w:color="auto"/>
        <w:left w:val="none" w:sz="0" w:space="0" w:color="auto"/>
        <w:bottom w:val="none" w:sz="0" w:space="0" w:color="auto"/>
        <w:right w:val="none" w:sz="0" w:space="0" w:color="auto"/>
      </w:divBdr>
    </w:div>
    <w:div w:id="897473085">
      <w:bodyDiv w:val="1"/>
      <w:marLeft w:val="0"/>
      <w:marRight w:val="0"/>
      <w:marTop w:val="0"/>
      <w:marBottom w:val="0"/>
      <w:divBdr>
        <w:top w:val="none" w:sz="0" w:space="0" w:color="auto"/>
        <w:left w:val="none" w:sz="0" w:space="0" w:color="auto"/>
        <w:bottom w:val="none" w:sz="0" w:space="0" w:color="auto"/>
        <w:right w:val="none" w:sz="0" w:space="0" w:color="auto"/>
      </w:divBdr>
    </w:div>
    <w:div w:id="901520673">
      <w:bodyDiv w:val="1"/>
      <w:marLeft w:val="0"/>
      <w:marRight w:val="0"/>
      <w:marTop w:val="0"/>
      <w:marBottom w:val="0"/>
      <w:divBdr>
        <w:top w:val="none" w:sz="0" w:space="0" w:color="auto"/>
        <w:left w:val="none" w:sz="0" w:space="0" w:color="auto"/>
        <w:bottom w:val="none" w:sz="0" w:space="0" w:color="auto"/>
        <w:right w:val="none" w:sz="0" w:space="0" w:color="auto"/>
      </w:divBdr>
    </w:div>
    <w:div w:id="996230029">
      <w:bodyDiv w:val="1"/>
      <w:marLeft w:val="0"/>
      <w:marRight w:val="0"/>
      <w:marTop w:val="0"/>
      <w:marBottom w:val="0"/>
      <w:divBdr>
        <w:top w:val="none" w:sz="0" w:space="0" w:color="auto"/>
        <w:left w:val="none" w:sz="0" w:space="0" w:color="auto"/>
        <w:bottom w:val="none" w:sz="0" w:space="0" w:color="auto"/>
        <w:right w:val="none" w:sz="0" w:space="0" w:color="auto"/>
      </w:divBdr>
    </w:div>
    <w:div w:id="1158692420">
      <w:bodyDiv w:val="1"/>
      <w:marLeft w:val="0"/>
      <w:marRight w:val="0"/>
      <w:marTop w:val="0"/>
      <w:marBottom w:val="0"/>
      <w:divBdr>
        <w:top w:val="none" w:sz="0" w:space="0" w:color="auto"/>
        <w:left w:val="none" w:sz="0" w:space="0" w:color="auto"/>
        <w:bottom w:val="none" w:sz="0" w:space="0" w:color="auto"/>
        <w:right w:val="none" w:sz="0" w:space="0" w:color="auto"/>
      </w:divBdr>
    </w:div>
    <w:div w:id="184582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1B485-1035-42DA-97B7-88D9011F8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9192</Words>
  <Characters>63428</Characters>
  <Application>Microsoft Office Word</Application>
  <DocSecurity>0</DocSecurity>
  <Lines>528</Lines>
  <Paragraphs>144</Paragraphs>
  <ScaleCrop>false</ScaleCrop>
  <HeadingPairs>
    <vt:vector size="2" baseType="variant">
      <vt:variant>
        <vt:lpstr>Cím</vt:lpstr>
      </vt:variant>
      <vt:variant>
        <vt:i4>1</vt:i4>
      </vt:variant>
    </vt:vector>
  </HeadingPairs>
  <TitlesOfParts>
    <vt:vector size="1" baseType="lpstr">
      <vt:lpstr/>
    </vt:vector>
  </TitlesOfParts>
  <Company>Főpolgármesteri Hivatal</Company>
  <LinksUpToDate>false</LinksUpToDate>
  <CharactersWithSpaces>72476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Mészáros Tamás dr.</dc:creator>
  <cp:lastModifiedBy>Bugyi Emőke dr.</cp:lastModifiedBy>
  <cp:revision>2</cp:revision>
  <cp:lastPrinted>2017-11-30T13:04:00Z</cp:lastPrinted>
  <dcterms:created xsi:type="dcterms:W3CDTF">2018-01-25T11:03:00Z</dcterms:created>
  <dcterms:modified xsi:type="dcterms:W3CDTF">2018-01-25T11:03:00Z</dcterms:modified>
</cp:coreProperties>
</file>